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062" w:rsidRDefault="0083345B" w:rsidP="0083345B">
      <w:pPr>
        <w:jc w:val="center"/>
        <w:rPr>
          <w:rFonts w:ascii="Times New Roman" w:hAnsi="Times New Roman" w:cs="Times New Roman"/>
          <w:b/>
          <w:i/>
          <w:sz w:val="28"/>
          <w:szCs w:val="28"/>
        </w:rPr>
      </w:pPr>
      <w:r w:rsidRPr="0083345B">
        <w:rPr>
          <w:rFonts w:ascii="Times New Roman" w:hAnsi="Times New Roman" w:cs="Times New Roman"/>
          <w:b/>
          <w:i/>
          <w:sz w:val="28"/>
          <w:szCs w:val="28"/>
        </w:rPr>
        <w:t>Лекции</w:t>
      </w:r>
      <w:r w:rsidR="00C5700C">
        <w:rPr>
          <w:rFonts w:ascii="Times New Roman" w:hAnsi="Times New Roman" w:cs="Times New Roman"/>
          <w:b/>
          <w:i/>
          <w:sz w:val="28"/>
          <w:szCs w:val="28"/>
        </w:rPr>
        <w:t xml:space="preserve"> по дисциплине </w:t>
      </w:r>
    </w:p>
    <w:p w:rsidR="00C5700C" w:rsidRDefault="0083345B" w:rsidP="005F4B72">
      <w:pPr>
        <w:spacing w:after="0" w:line="240" w:lineRule="auto"/>
        <w:jc w:val="center"/>
        <w:rPr>
          <w:rFonts w:ascii="Times New Roman" w:hAnsi="Times New Roman" w:cs="Times New Roman"/>
          <w:b/>
          <w:sz w:val="28"/>
          <w:szCs w:val="28"/>
        </w:rPr>
      </w:pPr>
      <w:r w:rsidRPr="005F4B72">
        <w:rPr>
          <w:rFonts w:ascii="Times New Roman" w:hAnsi="Times New Roman" w:cs="Times New Roman"/>
          <w:sz w:val="28"/>
          <w:szCs w:val="28"/>
        </w:rPr>
        <w:t>«</w:t>
      </w:r>
      <w:r w:rsidRPr="005F4B72">
        <w:rPr>
          <w:rFonts w:ascii="Times New Roman" w:hAnsi="Times New Roman" w:cs="Times New Roman"/>
          <w:b/>
          <w:sz w:val="28"/>
          <w:szCs w:val="28"/>
        </w:rPr>
        <w:t xml:space="preserve">Правовые </w:t>
      </w:r>
      <w:r w:rsidR="001061E0">
        <w:rPr>
          <w:rFonts w:ascii="Times New Roman" w:hAnsi="Times New Roman" w:cs="Times New Roman"/>
          <w:b/>
          <w:sz w:val="28"/>
          <w:szCs w:val="28"/>
        </w:rPr>
        <w:t>основы</w:t>
      </w:r>
      <w:r w:rsidRPr="005F4B72">
        <w:rPr>
          <w:rFonts w:ascii="Times New Roman" w:hAnsi="Times New Roman" w:cs="Times New Roman"/>
          <w:b/>
          <w:sz w:val="28"/>
          <w:szCs w:val="28"/>
        </w:rPr>
        <w:t xml:space="preserve"> безопасности»</w:t>
      </w:r>
    </w:p>
    <w:p w:rsidR="00B74C1F" w:rsidRPr="005F4B72" w:rsidRDefault="00B74C1F" w:rsidP="005F4B72">
      <w:pPr>
        <w:spacing w:after="0" w:line="240" w:lineRule="auto"/>
        <w:jc w:val="center"/>
        <w:rPr>
          <w:rFonts w:ascii="Times New Roman" w:hAnsi="Times New Roman" w:cs="Times New Roman"/>
          <w:sz w:val="28"/>
          <w:szCs w:val="28"/>
        </w:rPr>
      </w:pPr>
    </w:p>
    <w:p w:rsidR="0019381E" w:rsidRPr="00D81D7C" w:rsidRDefault="00F275BC" w:rsidP="00D81D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w:t>
      </w:r>
      <w:r w:rsidR="00952768" w:rsidRPr="00D81D7C">
        <w:rPr>
          <w:rFonts w:ascii="Times New Roman" w:hAnsi="Times New Roman" w:cs="Times New Roman"/>
          <w:b/>
          <w:sz w:val="28"/>
          <w:szCs w:val="28"/>
        </w:rPr>
        <w:t xml:space="preserve"> 1</w:t>
      </w:r>
      <w:r w:rsidR="000F483E" w:rsidRPr="00D81D7C">
        <w:rPr>
          <w:rFonts w:ascii="Times New Roman" w:hAnsi="Times New Roman" w:cs="Times New Roman"/>
          <w:b/>
          <w:sz w:val="28"/>
          <w:szCs w:val="28"/>
        </w:rPr>
        <w:t xml:space="preserve"> Основные понятия в области безопасности</w:t>
      </w:r>
    </w:p>
    <w:p w:rsidR="00D81D7C" w:rsidRPr="00D81D7C" w:rsidRDefault="00D81D7C" w:rsidP="00D81D7C">
      <w:pPr>
        <w:spacing w:after="0" w:line="240" w:lineRule="auto"/>
        <w:jc w:val="center"/>
        <w:rPr>
          <w:rFonts w:ascii="Times New Roman" w:hAnsi="Times New Roman" w:cs="Times New Roman"/>
          <w:b/>
          <w:sz w:val="28"/>
          <w:szCs w:val="28"/>
        </w:rPr>
      </w:pPr>
    </w:p>
    <w:p w:rsidR="001F17A7" w:rsidRPr="00D81D7C" w:rsidRDefault="00D81D7C" w:rsidP="00D81D7C">
      <w:pPr>
        <w:spacing w:after="0" w:line="240" w:lineRule="auto"/>
        <w:jc w:val="center"/>
        <w:rPr>
          <w:rFonts w:ascii="Times New Roman" w:hAnsi="Times New Roman" w:cs="Times New Roman"/>
          <w:sz w:val="28"/>
          <w:szCs w:val="28"/>
        </w:rPr>
      </w:pPr>
      <w:r w:rsidRPr="00D81D7C">
        <w:rPr>
          <w:rFonts w:ascii="Times New Roman" w:hAnsi="Times New Roman" w:cs="Times New Roman"/>
          <w:sz w:val="28"/>
          <w:szCs w:val="28"/>
        </w:rPr>
        <w:t>План лекции</w:t>
      </w:r>
    </w:p>
    <w:p w:rsidR="001F17A7" w:rsidRPr="005F4B72" w:rsidRDefault="001F17A7" w:rsidP="005F4B72">
      <w:pPr>
        <w:pStyle w:val="a3"/>
        <w:numPr>
          <w:ilvl w:val="0"/>
          <w:numId w:val="30"/>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Основные понятия.</w:t>
      </w:r>
    </w:p>
    <w:p w:rsidR="001F17A7" w:rsidRPr="005F4B72" w:rsidRDefault="001F17A7" w:rsidP="005F4B72">
      <w:pPr>
        <w:pStyle w:val="a3"/>
        <w:numPr>
          <w:ilvl w:val="0"/>
          <w:numId w:val="30"/>
        </w:numPr>
        <w:spacing w:after="0" w:line="240" w:lineRule="auto"/>
        <w:jc w:val="both"/>
        <w:rPr>
          <w:rFonts w:ascii="Times New Roman" w:hAnsi="Times New Roman" w:cs="Times New Roman"/>
          <w:sz w:val="28"/>
          <w:szCs w:val="28"/>
        </w:rPr>
      </w:pPr>
      <w:r w:rsidRPr="005F4B72">
        <w:rPr>
          <w:rFonts w:ascii="Times New Roman" w:hAnsi="Times New Roman" w:cs="Times New Roman"/>
          <w:color w:val="000000"/>
          <w:sz w:val="28"/>
          <w:szCs w:val="28"/>
        </w:rPr>
        <w:t> Основные принципы обеспечения безопасности.</w:t>
      </w:r>
    </w:p>
    <w:p w:rsidR="001F17A7" w:rsidRPr="005F4B72" w:rsidRDefault="001F17A7" w:rsidP="005F4B72">
      <w:pPr>
        <w:pStyle w:val="a3"/>
        <w:numPr>
          <w:ilvl w:val="0"/>
          <w:numId w:val="30"/>
        </w:numPr>
        <w:spacing w:after="0" w:line="240" w:lineRule="auto"/>
        <w:jc w:val="both"/>
        <w:rPr>
          <w:rFonts w:ascii="Times New Roman" w:hAnsi="Times New Roman" w:cs="Times New Roman"/>
          <w:sz w:val="28"/>
          <w:szCs w:val="28"/>
        </w:rPr>
      </w:pPr>
      <w:r w:rsidRPr="005F4B72">
        <w:rPr>
          <w:rStyle w:val="apple-converted-space"/>
          <w:rFonts w:ascii="Times New Roman" w:hAnsi="Times New Roman" w:cs="Times New Roman"/>
          <w:color w:val="000000"/>
          <w:sz w:val="28"/>
          <w:szCs w:val="28"/>
        </w:rPr>
        <w:t> </w:t>
      </w:r>
      <w:r w:rsidRPr="005F4B72">
        <w:rPr>
          <w:rFonts w:ascii="Times New Roman" w:hAnsi="Times New Roman" w:cs="Times New Roman"/>
          <w:color w:val="000000"/>
          <w:sz w:val="28"/>
          <w:szCs w:val="28"/>
        </w:rPr>
        <w:t>Деятельность по обеспечению безопасности.</w:t>
      </w:r>
    </w:p>
    <w:p w:rsidR="001F17A7" w:rsidRPr="005F4B72" w:rsidRDefault="001F17A7" w:rsidP="005F4B72">
      <w:pPr>
        <w:pStyle w:val="a3"/>
        <w:numPr>
          <w:ilvl w:val="0"/>
          <w:numId w:val="30"/>
        </w:numPr>
        <w:spacing w:after="0" w:line="240" w:lineRule="auto"/>
        <w:jc w:val="both"/>
        <w:rPr>
          <w:rFonts w:ascii="Times New Roman" w:hAnsi="Times New Roman" w:cs="Times New Roman"/>
          <w:sz w:val="28"/>
          <w:szCs w:val="28"/>
        </w:rPr>
      </w:pPr>
      <w:r w:rsidRPr="005F4B72">
        <w:rPr>
          <w:rFonts w:ascii="Times New Roman" w:hAnsi="Times New Roman" w:cs="Times New Roman"/>
          <w:color w:val="000000"/>
          <w:sz w:val="28"/>
          <w:szCs w:val="28"/>
        </w:rPr>
        <w:t>Государственная политика в области обеспечения</w:t>
      </w:r>
      <w:r w:rsidRPr="005F4B72">
        <w:rPr>
          <w:rStyle w:val="apple-converted-space"/>
          <w:rFonts w:ascii="Times New Roman" w:hAnsi="Times New Roman" w:cs="Times New Roman"/>
          <w:color w:val="000000"/>
          <w:sz w:val="28"/>
          <w:szCs w:val="28"/>
        </w:rPr>
        <w:t> </w:t>
      </w:r>
      <w:r w:rsidRPr="005F4B72">
        <w:rPr>
          <w:rFonts w:ascii="Times New Roman" w:hAnsi="Times New Roman" w:cs="Times New Roman"/>
          <w:color w:val="000000"/>
          <w:sz w:val="28"/>
          <w:szCs w:val="28"/>
        </w:rPr>
        <w:t>безопасности</w:t>
      </w:r>
    </w:p>
    <w:p w:rsidR="001F17A7" w:rsidRPr="005F4B72" w:rsidRDefault="001F17A7" w:rsidP="005F4B72">
      <w:pPr>
        <w:pStyle w:val="ab"/>
        <w:numPr>
          <w:ilvl w:val="0"/>
          <w:numId w:val="30"/>
        </w:numPr>
        <w:shd w:val="clear" w:color="auto" w:fill="FFFFFF"/>
        <w:spacing w:before="0" w:beforeAutospacing="0" w:after="0" w:afterAutospacing="0"/>
        <w:jc w:val="both"/>
        <w:textAlignment w:val="top"/>
        <w:outlineLvl w:val="3"/>
        <w:rPr>
          <w:bCs/>
          <w:color w:val="000000"/>
          <w:sz w:val="28"/>
          <w:szCs w:val="28"/>
        </w:rPr>
      </w:pPr>
      <w:r w:rsidRPr="005F4B72">
        <w:rPr>
          <w:bCs/>
          <w:color w:val="000000"/>
          <w:sz w:val="28"/>
          <w:szCs w:val="28"/>
        </w:rPr>
        <w:t>Полномочия Президента Российской Федерации в области обеспечения безопасности</w:t>
      </w:r>
    </w:p>
    <w:p w:rsidR="008F1A2A" w:rsidRPr="005F4B72" w:rsidRDefault="008F1A2A" w:rsidP="005F4B72">
      <w:pPr>
        <w:pStyle w:val="ab"/>
        <w:numPr>
          <w:ilvl w:val="0"/>
          <w:numId w:val="30"/>
        </w:numPr>
        <w:shd w:val="clear" w:color="auto" w:fill="FFFFFF"/>
        <w:spacing w:before="0" w:beforeAutospacing="0" w:after="0" w:afterAutospacing="0"/>
        <w:jc w:val="both"/>
        <w:textAlignment w:val="top"/>
        <w:outlineLvl w:val="3"/>
        <w:rPr>
          <w:bCs/>
          <w:color w:val="000000"/>
          <w:sz w:val="28"/>
          <w:szCs w:val="28"/>
        </w:rPr>
      </w:pPr>
      <w:r w:rsidRPr="005F4B72">
        <w:rPr>
          <w:bCs/>
          <w:color w:val="000000"/>
          <w:sz w:val="28"/>
          <w:szCs w:val="28"/>
        </w:rPr>
        <w:t>Полномочия Правительства Российской Федерации в области обеспечения безопасности</w:t>
      </w:r>
    </w:p>
    <w:p w:rsidR="008F1A2A" w:rsidRPr="005F4B72" w:rsidRDefault="008F1A2A" w:rsidP="005F4B72">
      <w:pPr>
        <w:pStyle w:val="ab"/>
        <w:numPr>
          <w:ilvl w:val="0"/>
          <w:numId w:val="30"/>
        </w:numPr>
        <w:shd w:val="clear" w:color="auto" w:fill="FFFFFF"/>
        <w:spacing w:before="0" w:beforeAutospacing="0" w:after="0" w:afterAutospacing="0"/>
        <w:jc w:val="both"/>
        <w:textAlignment w:val="top"/>
        <w:outlineLvl w:val="3"/>
        <w:rPr>
          <w:bCs/>
          <w:color w:val="000000"/>
          <w:sz w:val="28"/>
          <w:szCs w:val="28"/>
        </w:rPr>
      </w:pPr>
      <w:r w:rsidRPr="005F4B72">
        <w:rPr>
          <w:bCs/>
          <w:color w:val="000000"/>
          <w:sz w:val="28"/>
          <w:szCs w:val="28"/>
        </w:rPr>
        <w:t>Совет Безопасности, основные задачи,  функции Совета Безопасности и решения.</w:t>
      </w:r>
    </w:p>
    <w:p w:rsidR="001F17A7" w:rsidRPr="00D81D7C" w:rsidRDefault="00D81D7C" w:rsidP="00D81D7C">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Законодательные документы:</w:t>
      </w:r>
    </w:p>
    <w:p w:rsidR="00D81D7C" w:rsidRPr="00D81D7C" w:rsidRDefault="00D81D7C" w:rsidP="00D81D7C">
      <w:pPr>
        <w:spacing w:after="0" w:line="240" w:lineRule="auto"/>
        <w:ind w:firstLine="708"/>
        <w:jc w:val="both"/>
        <w:rPr>
          <w:rFonts w:ascii="Times New Roman" w:eastAsia="Times New Roman" w:hAnsi="Times New Roman" w:cs="Times New Roman"/>
          <w:bCs/>
          <w:color w:val="22272F"/>
          <w:sz w:val="28"/>
          <w:szCs w:val="28"/>
        </w:rPr>
      </w:pPr>
      <w:r>
        <w:rPr>
          <w:rFonts w:ascii="Times New Roman" w:eastAsia="Times New Roman" w:hAnsi="Times New Roman" w:cs="Times New Roman"/>
          <w:bCs/>
          <w:color w:val="22272F"/>
          <w:sz w:val="28"/>
          <w:szCs w:val="28"/>
        </w:rPr>
        <w:t xml:space="preserve">1. </w:t>
      </w:r>
      <w:r w:rsidR="00952768" w:rsidRPr="00D81D7C">
        <w:rPr>
          <w:rFonts w:ascii="Times New Roman" w:eastAsia="Times New Roman" w:hAnsi="Times New Roman" w:cs="Times New Roman"/>
          <w:bCs/>
          <w:color w:val="22272F"/>
          <w:sz w:val="28"/>
          <w:szCs w:val="28"/>
        </w:rPr>
        <w:t>Указ Президента РФ от 12 мая 2009 г. N 537</w:t>
      </w:r>
    </w:p>
    <w:p w:rsidR="00952768" w:rsidRPr="00D81D7C" w:rsidRDefault="00952768" w:rsidP="00D81D7C">
      <w:pPr>
        <w:spacing w:after="0" w:line="240" w:lineRule="auto"/>
        <w:jc w:val="both"/>
        <w:rPr>
          <w:rFonts w:ascii="Times New Roman" w:eastAsia="Times New Roman" w:hAnsi="Times New Roman" w:cs="Times New Roman"/>
          <w:bCs/>
          <w:color w:val="22272F"/>
          <w:sz w:val="28"/>
          <w:szCs w:val="28"/>
        </w:rPr>
      </w:pPr>
      <w:r w:rsidRPr="00D81D7C">
        <w:rPr>
          <w:rFonts w:ascii="Times New Roman" w:eastAsia="Times New Roman" w:hAnsi="Times New Roman" w:cs="Times New Roman"/>
          <w:bCs/>
          <w:color w:val="22272F"/>
          <w:sz w:val="28"/>
          <w:szCs w:val="28"/>
        </w:rPr>
        <w:t>"О Стратегии национальной безопасности Российской Федерации до 2020 года"</w:t>
      </w:r>
    </w:p>
    <w:p w:rsidR="00D81D7C" w:rsidRDefault="00D81D7C" w:rsidP="00D81D7C">
      <w:pPr>
        <w:shd w:val="clear" w:color="auto" w:fill="FFFFFF"/>
        <w:spacing w:after="0" w:line="240" w:lineRule="auto"/>
        <w:ind w:firstLine="708"/>
        <w:jc w:val="both"/>
        <w:rPr>
          <w:rFonts w:ascii="Times New Roman" w:eastAsia="Times New Roman" w:hAnsi="Times New Roman" w:cs="Times New Roman"/>
          <w:bCs/>
          <w:color w:val="22272F"/>
          <w:sz w:val="28"/>
          <w:szCs w:val="28"/>
        </w:rPr>
      </w:pPr>
      <w:r>
        <w:rPr>
          <w:rFonts w:ascii="Times New Roman" w:eastAsia="Times New Roman" w:hAnsi="Times New Roman" w:cs="Times New Roman"/>
          <w:bCs/>
          <w:color w:val="22272F"/>
          <w:sz w:val="28"/>
          <w:szCs w:val="28"/>
        </w:rPr>
        <w:t xml:space="preserve">2. </w:t>
      </w:r>
      <w:r w:rsidR="00952768" w:rsidRPr="00D81D7C">
        <w:rPr>
          <w:rFonts w:ascii="Times New Roman" w:eastAsia="Times New Roman" w:hAnsi="Times New Roman" w:cs="Times New Roman"/>
          <w:bCs/>
          <w:color w:val="22272F"/>
          <w:sz w:val="28"/>
          <w:szCs w:val="28"/>
        </w:rPr>
        <w:t>ФЗ «О безопасности».</w:t>
      </w:r>
    </w:p>
    <w:p w:rsidR="00C9582A" w:rsidRPr="00D81D7C" w:rsidRDefault="00C9582A" w:rsidP="00D81D7C">
      <w:pPr>
        <w:shd w:val="clear" w:color="auto" w:fill="FFFFFF"/>
        <w:spacing w:after="0" w:line="240" w:lineRule="auto"/>
        <w:ind w:firstLine="708"/>
        <w:jc w:val="both"/>
        <w:rPr>
          <w:rFonts w:ascii="Times New Roman" w:eastAsia="Times New Roman" w:hAnsi="Times New Roman" w:cs="Times New Roman"/>
          <w:bCs/>
          <w:color w:val="22272F"/>
          <w:sz w:val="28"/>
          <w:szCs w:val="28"/>
        </w:rPr>
      </w:pPr>
      <w:r w:rsidRPr="00D81D7C">
        <w:rPr>
          <w:rFonts w:ascii="Times New Roman" w:eastAsia="Times New Roman" w:hAnsi="Times New Roman" w:cs="Times New Roman"/>
          <w:bCs/>
          <w:color w:val="22272F"/>
          <w:sz w:val="28"/>
          <w:szCs w:val="28"/>
        </w:rPr>
        <w:t>3.</w:t>
      </w:r>
      <w:r w:rsidR="00952768" w:rsidRPr="00D81D7C">
        <w:rPr>
          <w:rFonts w:ascii="Times New Roman" w:eastAsia="Times New Roman" w:hAnsi="Times New Roman" w:cs="Times New Roman"/>
          <w:bCs/>
          <w:color w:val="22272F"/>
          <w:sz w:val="28"/>
          <w:szCs w:val="28"/>
        </w:rPr>
        <w:t xml:space="preserve">Указ президента РФ №690 </w:t>
      </w:r>
      <w:r w:rsidRPr="00D81D7C">
        <w:rPr>
          <w:rFonts w:ascii="Times New Roman" w:eastAsia="Times New Roman" w:hAnsi="Times New Roman" w:cs="Times New Roman"/>
          <w:bCs/>
          <w:color w:val="22272F"/>
          <w:sz w:val="28"/>
          <w:szCs w:val="28"/>
        </w:rPr>
        <w:t xml:space="preserve"> «</w:t>
      </w:r>
      <w:r w:rsidR="00952768" w:rsidRPr="00D81D7C">
        <w:rPr>
          <w:rFonts w:ascii="Times New Roman" w:eastAsia="Times New Roman" w:hAnsi="Times New Roman" w:cs="Times New Roman"/>
          <w:sz w:val="28"/>
          <w:szCs w:val="28"/>
        </w:rPr>
        <w:t xml:space="preserve">Об утверждении Стратегии государственной </w:t>
      </w:r>
      <w:r w:rsidRPr="00D81D7C">
        <w:rPr>
          <w:rFonts w:ascii="Times New Roman" w:eastAsia="Times New Roman" w:hAnsi="Times New Roman" w:cs="Times New Roman"/>
          <w:sz w:val="28"/>
          <w:szCs w:val="28"/>
        </w:rPr>
        <w:t xml:space="preserve">      </w:t>
      </w:r>
      <w:r w:rsidR="00952768" w:rsidRPr="00D81D7C">
        <w:rPr>
          <w:rFonts w:ascii="Times New Roman" w:eastAsia="Times New Roman" w:hAnsi="Times New Roman" w:cs="Times New Roman"/>
          <w:sz w:val="28"/>
          <w:szCs w:val="28"/>
        </w:rPr>
        <w:t>антинаркотической политики Российской Федерации до 2020 года </w:t>
      </w:r>
      <w:r w:rsidRPr="00D81D7C">
        <w:rPr>
          <w:rFonts w:ascii="Times New Roman" w:eastAsia="Times New Roman" w:hAnsi="Times New Roman" w:cs="Times New Roman"/>
          <w:sz w:val="28"/>
          <w:szCs w:val="28"/>
        </w:rPr>
        <w:t>«</w:t>
      </w:r>
      <w:hyperlink r:id="rId9" w:anchor="comments" w:history="1">
        <w:r w:rsidR="00952768" w:rsidRPr="00D81D7C">
          <w:rPr>
            <w:rFonts w:ascii="Times New Roman" w:eastAsia="Times New Roman" w:hAnsi="Times New Roman" w:cs="Times New Roman"/>
            <w:color w:val="FFFFFF"/>
            <w:sz w:val="28"/>
            <w:szCs w:val="28"/>
          </w:rPr>
          <w:t>0</w:t>
        </w:r>
      </w:hyperlink>
    </w:p>
    <w:p w:rsidR="00952768" w:rsidRPr="00D81D7C" w:rsidRDefault="00C9582A" w:rsidP="00D81D7C">
      <w:pPr>
        <w:spacing w:after="0" w:line="240" w:lineRule="auto"/>
        <w:ind w:firstLine="708"/>
        <w:jc w:val="both"/>
        <w:outlineLvl w:val="1"/>
        <w:rPr>
          <w:rFonts w:ascii="Times New Roman" w:hAnsi="Times New Roman" w:cs="Times New Roman"/>
          <w:sz w:val="28"/>
          <w:szCs w:val="28"/>
        </w:rPr>
      </w:pPr>
      <w:r w:rsidRPr="00D81D7C">
        <w:rPr>
          <w:rFonts w:ascii="Times New Roman" w:hAnsi="Times New Roman" w:cs="Times New Roman"/>
          <w:sz w:val="28"/>
          <w:szCs w:val="28"/>
        </w:rPr>
        <w:t xml:space="preserve">4. </w:t>
      </w:r>
      <w:hyperlink r:id="rId10" w:anchor="text" w:history="1">
        <w:r w:rsidR="00952768" w:rsidRPr="00D81D7C">
          <w:rPr>
            <w:rFonts w:ascii="Times New Roman" w:eastAsia="Times New Roman" w:hAnsi="Times New Roman" w:cs="Times New Roman"/>
            <w:bCs/>
            <w:sz w:val="28"/>
            <w:szCs w:val="28"/>
          </w:rPr>
          <w:t>Указ Президента РФ от 12 мая 2009 г. N 537 "О Стратегии национальной безопасности Российской Федерации до 2020 года"</w:t>
        </w:r>
      </w:hyperlink>
    </w:p>
    <w:p w:rsidR="00C9582A" w:rsidRPr="00D81D7C" w:rsidRDefault="00C9582A" w:rsidP="00D81D7C">
      <w:pPr>
        <w:spacing w:after="0" w:line="240" w:lineRule="auto"/>
        <w:ind w:firstLine="708"/>
        <w:jc w:val="both"/>
        <w:outlineLvl w:val="1"/>
        <w:rPr>
          <w:rFonts w:ascii="Times New Roman" w:hAnsi="Times New Roman" w:cs="Times New Roman"/>
          <w:sz w:val="28"/>
          <w:szCs w:val="28"/>
        </w:rPr>
      </w:pPr>
      <w:r w:rsidRPr="00D81D7C">
        <w:rPr>
          <w:rFonts w:ascii="Times New Roman" w:hAnsi="Times New Roman" w:cs="Times New Roman"/>
          <w:sz w:val="28"/>
          <w:szCs w:val="28"/>
        </w:rPr>
        <w:t>5. Концепция общественной безопасности в РФ.  Президент утвердил 20 ноября 2013г.</w:t>
      </w:r>
    </w:p>
    <w:p w:rsidR="00746A46" w:rsidRPr="00D81D7C" w:rsidRDefault="00746A46" w:rsidP="00D81D7C">
      <w:pPr>
        <w:spacing w:after="0" w:line="240" w:lineRule="auto"/>
        <w:ind w:firstLine="708"/>
        <w:jc w:val="both"/>
        <w:rPr>
          <w:rFonts w:ascii="Times New Roman" w:eastAsia="Times New Roman" w:hAnsi="Times New Roman" w:cs="Times New Roman"/>
          <w:sz w:val="28"/>
          <w:szCs w:val="28"/>
        </w:rPr>
      </w:pPr>
      <w:r w:rsidRPr="00D81D7C">
        <w:rPr>
          <w:rFonts w:ascii="Times New Roman" w:hAnsi="Times New Roman" w:cs="Times New Roman"/>
          <w:sz w:val="28"/>
          <w:szCs w:val="28"/>
        </w:rPr>
        <w:t xml:space="preserve">6. ФЗ О противодействии терроризму. </w:t>
      </w:r>
      <w:r w:rsidRPr="00D81D7C">
        <w:rPr>
          <w:rFonts w:ascii="Times New Roman" w:eastAsia="Times New Roman" w:hAnsi="Times New Roman" w:cs="Times New Roman"/>
          <w:sz w:val="28"/>
          <w:szCs w:val="28"/>
        </w:rPr>
        <w:t>ФЗ принят Государственной Думой 26    февраля 2006 года </w:t>
      </w:r>
    </w:p>
    <w:p w:rsidR="00AF1C78" w:rsidRPr="00D81D7C" w:rsidRDefault="002823B0" w:rsidP="00D81D7C">
      <w:pPr>
        <w:shd w:val="clear" w:color="auto" w:fill="FFFFFF"/>
        <w:spacing w:after="0" w:line="240" w:lineRule="auto"/>
        <w:ind w:firstLine="360"/>
        <w:jc w:val="both"/>
        <w:rPr>
          <w:rFonts w:ascii="Times New Roman" w:eastAsia="Times New Roman" w:hAnsi="Times New Roman" w:cs="Times New Roman"/>
          <w:iCs/>
          <w:sz w:val="28"/>
          <w:szCs w:val="28"/>
        </w:rPr>
      </w:pPr>
      <w:r w:rsidRPr="00D81D7C">
        <w:rPr>
          <w:rFonts w:ascii="Times New Roman" w:eastAsia="Times New Roman" w:hAnsi="Times New Roman" w:cs="Times New Roman"/>
          <w:iCs/>
          <w:sz w:val="28"/>
          <w:szCs w:val="28"/>
        </w:rPr>
        <w:t xml:space="preserve">7. </w:t>
      </w:r>
      <w:r w:rsidR="00AF1C78" w:rsidRPr="00D81D7C">
        <w:rPr>
          <w:rFonts w:ascii="Times New Roman" w:eastAsia="Times New Roman" w:hAnsi="Times New Roman" w:cs="Times New Roman"/>
          <w:iCs/>
          <w:sz w:val="28"/>
          <w:szCs w:val="28"/>
        </w:rPr>
        <w:t>Доктрина продовольственной безопасности РФ, утвержденную Указом Президента РФ от 30 января 2010 г. N 120</w:t>
      </w:r>
    </w:p>
    <w:p w:rsidR="00AF1C78" w:rsidRPr="005F4B72" w:rsidRDefault="00AF1C78" w:rsidP="005F4B72">
      <w:pPr>
        <w:spacing w:after="0" w:line="240" w:lineRule="auto"/>
        <w:rPr>
          <w:rFonts w:ascii="Times New Roman" w:eastAsia="Times New Roman" w:hAnsi="Times New Roman" w:cs="Times New Roman"/>
          <w:sz w:val="28"/>
          <w:szCs w:val="28"/>
        </w:rPr>
      </w:pPr>
    </w:p>
    <w:p w:rsidR="00B626CC" w:rsidRPr="005F4B72" w:rsidRDefault="00B626CC" w:rsidP="00D81D7C">
      <w:pPr>
        <w:spacing w:after="0" w:line="240" w:lineRule="auto"/>
        <w:outlineLvl w:val="1"/>
        <w:rPr>
          <w:rFonts w:ascii="Times New Roman" w:hAnsi="Times New Roman" w:cs="Times New Roman"/>
          <w:sz w:val="28"/>
          <w:szCs w:val="28"/>
        </w:rPr>
      </w:pPr>
      <w:r w:rsidRPr="005F4B72">
        <w:rPr>
          <w:rFonts w:ascii="Times New Roman" w:hAnsi="Times New Roman" w:cs="Times New Roman"/>
          <w:sz w:val="28"/>
          <w:szCs w:val="28"/>
        </w:rPr>
        <w:t xml:space="preserve">В </w:t>
      </w:r>
      <w:hyperlink r:id="rId11" w:anchor="text" w:history="1">
        <w:r w:rsidRPr="005F4B72">
          <w:rPr>
            <w:rFonts w:ascii="Times New Roman" w:eastAsia="Times New Roman" w:hAnsi="Times New Roman" w:cs="Times New Roman"/>
            <w:bCs/>
            <w:sz w:val="28"/>
            <w:szCs w:val="28"/>
          </w:rPr>
          <w:t>указе</w:t>
        </w:r>
      </w:hyperlink>
      <w:r w:rsidRPr="005F4B72">
        <w:rPr>
          <w:rFonts w:ascii="Times New Roman" w:hAnsi="Times New Roman" w:cs="Times New Roman"/>
          <w:sz w:val="28"/>
          <w:szCs w:val="28"/>
        </w:rPr>
        <w:t xml:space="preserve"> </w:t>
      </w:r>
      <w:hyperlink r:id="rId12" w:anchor="text" w:history="1">
        <w:r w:rsidRPr="005F4B72">
          <w:rPr>
            <w:rFonts w:ascii="Times New Roman" w:eastAsia="Times New Roman" w:hAnsi="Times New Roman" w:cs="Times New Roman"/>
            <w:bCs/>
            <w:sz w:val="28"/>
            <w:szCs w:val="28"/>
          </w:rPr>
          <w:t xml:space="preserve"> Президента РФ от 12 мая 2009 г. N 537 "О Стратегии национальной безопасности Российской Федерации до 2020 года"</w:t>
        </w:r>
      </w:hyperlink>
      <w:r w:rsidR="00C63B3A" w:rsidRPr="005F4B72">
        <w:rPr>
          <w:rFonts w:ascii="Times New Roman" w:hAnsi="Times New Roman" w:cs="Times New Roman"/>
          <w:sz w:val="28"/>
          <w:szCs w:val="28"/>
        </w:rPr>
        <w:t xml:space="preserve"> </w:t>
      </w:r>
      <w:r w:rsidR="00C63B3A" w:rsidRPr="00D81D7C">
        <w:rPr>
          <w:rFonts w:ascii="Times New Roman" w:hAnsi="Times New Roman" w:cs="Times New Roman"/>
          <w:sz w:val="28"/>
          <w:szCs w:val="28"/>
        </w:rPr>
        <w:t xml:space="preserve">даны </w:t>
      </w:r>
      <w:r w:rsidR="00C63B3A" w:rsidRPr="00D81D7C">
        <w:rPr>
          <w:rFonts w:ascii="Times New Roman" w:hAnsi="Times New Roman" w:cs="Times New Roman"/>
          <w:b/>
          <w:sz w:val="28"/>
          <w:szCs w:val="28"/>
        </w:rPr>
        <w:t>основные понятия</w:t>
      </w:r>
      <w:r w:rsidR="00C63B3A" w:rsidRPr="005F4B72">
        <w:rPr>
          <w:rFonts w:ascii="Times New Roman" w:hAnsi="Times New Roman" w:cs="Times New Roman"/>
          <w:sz w:val="28"/>
          <w:szCs w:val="28"/>
        </w:rPr>
        <w:t>:</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b/>
          <w:bCs/>
          <w:color w:val="000080"/>
          <w:sz w:val="28"/>
          <w:szCs w:val="28"/>
        </w:rPr>
        <w:t>"</w:t>
      </w:r>
      <w:r w:rsidRPr="005F4B72">
        <w:rPr>
          <w:rFonts w:ascii="Times New Roman" w:eastAsia="Times New Roman" w:hAnsi="Times New Roman" w:cs="Times New Roman"/>
          <w:b/>
          <w:bCs/>
          <w:sz w:val="28"/>
          <w:szCs w:val="28"/>
        </w:rPr>
        <w:t>национальная безопасность</w:t>
      </w:r>
      <w:r w:rsidRPr="005F4B72">
        <w:rPr>
          <w:rFonts w:ascii="Times New Roman" w:eastAsia="Times New Roman" w:hAnsi="Times New Roman" w:cs="Times New Roman"/>
          <w:b/>
          <w:bCs/>
          <w:color w:val="000080"/>
          <w:sz w:val="28"/>
          <w:szCs w:val="28"/>
        </w:rPr>
        <w:t>"</w:t>
      </w:r>
      <w:r w:rsidRPr="005F4B72">
        <w:rPr>
          <w:rFonts w:ascii="Times New Roman" w:eastAsia="Times New Roman" w:hAnsi="Times New Roman" w:cs="Times New Roman"/>
          <w:color w:val="000000"/>
          <w:sz w:val="28"/>
          <w:szCs w:val="28"/>
        </w:rPr>
        <w:t xml:space="preserve"> - состояние защищенности личности, общества и </w:t>
      </w:r>
      <w:r w:rsidRPr="005F4B72">
        <w:rPr>
          <w:rFonts w:ascii="Times New Roman" w:eastAsia="Times New Roman" w:hAnsi="Times New Roman" w:cs="Times New Roman"/>
          <w:sz w:val="28"/>
          <w:szCs w:val="28"/>
        </w:rPr>
        <w:t>государства от внутренних и внешних угроз, которое позволяет обеспечить конституционные права, свободы, достойные качество и уровень жизни граждан, суверенитет, территориальную целостность и устойчивое развитие Российской Федерации, оборону и безопасность государства;</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b/>
          <w:bCs/>
          <w:sz w:val="28"/>
          <w:szCs w:val="28"/>
        </w:rPr>
        <w:t>"национальные интересы Российской Федерации"</w:t>
      </w:r>
      <w:r w:rsidRPr="005F4B72">
        <w:rPr>
          <w:rFonts w:ascii="Times New Roman" w:eastAsia="Times New Roman" w:hAnsi="Times New Roman" w:cs="Times New Roman"/>
          <w:sz w:val="28"/>
          <w:szCs w:val="28"/>
        </w:rPr>
        <w:t xml:space="preserve"> - совокупность внутренних и внешних потребностей государства в обеспечении </w:t>
      </w:r>
      <w:r w:rsidRPr="005F4B72">
        <w:rPr>
          <w:rFonts w:ascii="Times New Roman" w:eastAsia="Times New Roman" w:hAnsi="Times New Roman" w:cs="Times New Roman"/>
          <w:sz w:val="28"/>
          <w:szCs w:val="28"/>
        </w:rPr>
        <w:lastRenderedPageBreak/>
        <w:t>защищенности и устойчивого развития личности, общества и государства;</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b/>
          <w:bCs/>
          <w:sz w:val="28"/>
          <w:szCs w:val="28"/>
        </w:rPr>
        <w:t>"угроза национальной безопасности"</w:t>
      </w:r>
      <w:r w:rsidRPr="005F4B72">
        <w:rPr>
          <w:rFonts w:ascii="Times New Roman" w:eastAsia="Times New Roman" w:hAnsi="Times New Roman" w:cs="Times New Roman"/>
          <w:sz w:val="28"/>
          <w:szCs w:val="28"/>
        </w:rPr>
        <w:t> - прямая или косвенная возможность нанесения ущерба конституционным правам, свободам, достойному качеству и уровню жизни граждан, суверенитету и территориальной целостности, устойчивому развитию Российской Федерации, обороне и безопасности государства;</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b/>
          <w:bCs/>
          <w:sz w:val="28"/>
          <w:szCs w:val="28"/>
        </w:rPr>
        <w:t>"стратегические национальные приоритеты"</w:t>
      </w:r>
      <w:r w:rsidRPr="005F4B72">
        <w:rPr>
          <w:rFonts w:ascii="Times New Roman" w:eastAsia="Times New Roman" w:hAnsi="Times New Roman" w:cs="Times New Roman"/>
          <w:sz w:val="28"/>
          <w:szCs w:val="28"/>
        </w:rPr>
        <w:t> - важнейшие направления обеспечения национальной безопасности, по которым реализуются конституционные права и свободы граждан Российской Федерации, осуществляются устойчивое социально-экономическое развитие и охрана суверенитета страны, ее независимости и территориальной целостности;</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b/>
          <w:bCs/>
          <w:sz w:val="28"/>
          <w:szCs w:val="28"/>
        </w:rPr>
        <w:t>"система обеспечения национальной безопасности"</w:t>
      </w:r>
      <w:r w:rsidRPr="005F4B72">
        <w:rPr>
          <w:rFonts w:ascii="Times New Roman" w:eastAsia="Times New Roman" w:hAnsi="Times New Roman" w:cs="Times New Roman"/>
          <w:sz w:val="28"/>
          <w:szCs w:val="28"/>
        </w:rPr>
        <w:t> - силы и средства обеспечения национальной безопасности;</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b/>
          <w:bCs/>
          <w:sz w:val="28"/>
          <w:szCs w:val="28"/>
        </w:rPr>
        <w:t>"силы обеспечения национальной безопасности"</w:t>
      </w:r>
      <w:r w:rsidRPr="005F4B72">
        <w:rPr>
          <w:rFonts w:ascii="Times New Roman" w:eastAsia="Times New Roman" w:hAnsi="Times New Roman" w:cs="Times New Roman"/>
          <w:sz w:val="28"/>
          <w:szCs w:val="28"/>
        </w:rPr>
        <w:t> - Вооруженные Силы Российской Федерации, другие войска, воинские формирования и органы, в которых федеральным законодательством предусмотрена военная и (или) правоохранительная служба, а также федеральные органы государственной власти, принимающие участие в обеспечении</w:t>
      </w:r>
      <w:r w:rsidRPr="005F4B72">
        <w:rPr>
          <w:rFonts w:ascii="Times New Roman" w:eastAsia="Times New Roman" w:hAnsi="Times New Roman" w:cs="Times New Roman"/>
          <w:color w:val="000000"/>
          <w:sz w:val="28"/>
          <w:szCs w:val="28"/>
        </w:rPr>
        <w:t xml:space="preserve"> национальной безопасности государства на основании законодательства Российской Федерации;</w:t>
      </w:r>
    </w:p>
    <w:p w:rsidR="00C63B3A" w:rsidRPr="005F4B72" w:rsidRDefault="00C63B3A" w:rsidP="005F4B72">
      <w:pPr>
        <w:pStyle w:val="a3"/>
        <w:numPr>
          <w:ilvl w:val="0"/>
          <w:numId w:val="12"/>
        </w:num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b/>
          <w:bCs/>
          <w:sz w:val="28"/>
          <w:szCs w:val="28"/>
        </w:rPr>
        <w:t>"средства обеспечения национальной безопасности"</w:t>
      </w:r>
      <w:r w:rsidRPr="005F4B72">
        <w:rPr>
          <w:rFonts w:ascii="Times New Roman" w:eastAsia="Times New Roman" w:hAnsi="Times New Roman" w:cs="Times New Roman"/>
          <w:sz w:val="28"/>
          <w:szCs w:val="28"/>
        </w:rPr>
        <w:t> -</w:t>
      </w:r>
      <w:r w:rsidRPr="005F4B72">
        <w:rPr>
          <w:rFonts w:ascii="Times New Roman" w:eastAsia="Times New Roman" w:hAnsi="Times New Roman" w:cs="Times New Roman"/>
          <w:color w:val="000000"/>
          <w:sz w:val="28"/>
          <w:szCs w:val="28"/>
        </w:rPr>
        <w:t xml:space="preserve"> технологии, а также технические, программные, лингвистические, правовые, организационные средства, включая телекоммуникационные каналы, используемые в системе обеспечения национальной безопасности для сбора, формирования, обработки, передачи или приема информации о состоянии национальной безопасности и мерах по ее укреплению.</w:t>
      </w:r>
    </w:p>
    <w:p w:rsidR="00D81D7C" w:rsidRDefault="00D81D7C" w:rsidP="00D81D7C">
      <w:pPr>
        <w:pStyle w:val="ab"/>
        <w:shd w:val="clear" w:color="auto" w:fill="FFFFFF"/>
        <w:spacing w:before="0" w:beforeAutospacing="0" w:after="0" w:afterAutospacing="0"/>
        <w:ind w:left="720"/>
        <w:jc w:val="both"/>
        <w:textAlignment w:val="top"/>
        <w:rPr>
          <w:b/>
          <w:color w:val="000000"/>
          <w:sz w:val="28"/>
          <w:szCs w:val="28"/>
        </w:rPr>
      </w:pPr>
    </w:p>
    <w:p w:rsidR="002949D9" w:rsidRDefault="000368F5" w:rsidP="005F4B72">
      <w:pPr>
        <w:pStyle w:val="ab"/>
        <w:shd w:val="clear" w:color="auto" w:fill="FFFFFF"/>
        <w:spacing w:before="0" w:beforeAutospacing="0" w:after="0" w:afterAutospacing="0"/>
        <w:jc w:val="both"/>
        <w:textAlignment w:val="top"/>
        <w:rPr>
          <w:rStyle w:val="apple-converted-space"/>
          <w:b/>
          <w:color w:val="000000"/>
          <w:sz w:val="28"/>
          <w:szCs w:val="28"/>
        </w:rPr>
      </w:pPr>
      <w:r w:rsidRPr="005F4B72">
        <w:rPr>
          <w:b/>
          <w:color w:val="000000"/>
          <w:sz w:val="28"/>
          <w:szCs w:val="28"/>
        </w:rPr>
        <w:t>  Основными принципами обеспечения безопасности являются:</w:t>
      </w:r>
      <w:bookmarkStart w:id="0" w:name="l5"/>
      <w:bookmarkEnd w:id="0"/>
    </w:p>
    <w:p w:rsidR="002949D9" w:rsidRDefault="00D81D7C" w:rsidP="005F4B72">
      <w:pPr>
        <w:pStyle w:val="ab"/>
        <w:shd w:val="clear" w:color="auto" w:fill="FFFFFF"/>
        <w:spacing w:before="0" w:beforeAutospacing="0" w:after="0" w:afterAutospacing="0"/>
        <w:jc w:val="both"/>
        <w:textAlignment w:val="top"/>
        <w:rPr>
          <w:color w:val="000000"/>
          <w:sz w:val="28"/>
          <w:szCs w:val="28"/>
        </w:rPr>
      </w:pPr>
      <w:r>
        <w:rPr>
          <w:color w:val="000000"/>
          <w:sz w:val="28"/>
          <w:szCs w:val="28"/>
        </w:rPr>
        <w:tab/>
      </w:r>
      <w:r w:rsidR="000368F5" w:rsidRPr="005F4B72">
        <w:rPr>
          <w:color w:val="000000"/>
          <w:sz w:val="28"/>
          <w:szCs w:val="28"/>
        </w:rPr>
        <w:t>1) соблюдение и защита прав и свобод человека и гражданина;</w:t>
      </w:r>
    </w:p>
    <w:p w:rsidR="002949D9" w:rsidRDefault="000368F5" w:rsidP="002949D9">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2)законность;</w:t>
      </w:r>
    </w:p>
    <w:p w:rsidR="002949D9" w:rsidRDefault="000368F5" w:rsidP="002949D9">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системность и комплексность применения всеми ветвями власти политических, организационных, социально-экономических, информационных, правовых и иных мер обеспечения безопасности;</w:t>
      </w:r>
    </w:p>
    <w:p w:rsidR="002949D9" w:rsidRDefault="000368F5" w:rsidP="002949D9">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4) приоритет предупредительных мер в целях обеспечения</w:t>
      </w:r>
      <w:r w:rsidRPr="005F4B72">
        <w:rPr>
          <w:rStyle w:val="apple-converted-space"/>
          <w:color w:val="000000"/>
          <w:sz w:val="28"/>
          <w:szCs w:val="28"/>
        </w:rPr>
        <w:t> </w:t>
      </w:r>
      <w:bookmarkStart w:id="1" w:name="l7"/>
      <w:bookmarkEnd w:id="1"/>
      <w:r w:rsidRPr="005F4B72">
        <w:rPr>
          <w:color w:val="000000"/>
          <w:sz w:val="28"/>
          <w:szCs w:val="28"/>
        </w:rPr>
        <w:t>безопасности;</w:t>
      </w:r>
    </w:p>
    <w:p w:rsidR="000368F5" w:rsidRPr="005F4B72" w:rsidRDefault="002949D9" w:rsidP="002949D9">
      <w:pPr>
        <w:pStyle w:val="ab"/>
        <w:shd w:val="clear" w:color="auto" w:fill="FFFFFF"/>
        <w:spacing w:before="0" w:beforeAutospacing="0" w:after="0" w:afterAutospacing="0"/>
        <w:ind w:firstLine="708"/>
        <w:jc w:val="both"/>
        <w:textAlignment w:val="top"/>
        <w:rPr>
          <w:rStyle w:val="apple-converted-space"/>
          <w:color w:val="000000"/>
          <w:sz w:val="28"/>
          <w:szCs w:val="28"/>
        </w:rPr>
      </w:pPr>
      <w:r>
        <w:rPr>
          <w:color w:val="000000"/>
          <w:sz w:val="28"/>
          <w:szCs w:val="28"/>
        </w:rPr>
        <w:t>5</w:t>
      </w:r>
      <w:r w:rsidR="000368F5" w:rsidRPr="005F4B72">
        <w:rPr>
          <w:color w:val="000000"/>
          <w:sz w:val="28"/>
          <w:szCs w:val="28"/>
        </w:rPr>
        <w:t xml:space="preserve">) взаимодействие федеральных органов государственной власти, органов государственной власти субъектов </w:t>
      </w:r>
      <w:proofErr w:type="gramStart"/>
      <w:r w:rsidR="000368F5" w:rsidRPr="005F4B72">
        <w:rPr>
          <w:color w:val="000000"/>
          <w:sz w:val="28"/>
          <w:szCs w:val="28"/>
        </w:rPr>
        <w:t>Р</w:t>
      </w:r>
      <w:proofErr w:type="gramEnd"/>
      <w:r w:rsidR="000368F5" w:rsidRPr="005F4B72">
        <w:rPr>
          <w:color w:val="000000"/>
          <w:sz w:val="28"/>
          <w:szCs w:val="28"/>
        </w:rPr>
        <w:t xml:space="preserve"> Ф, других государственных органов с общественными объединениями, международными организациями и гражданами в целях</w:t>
      </w:r>
      <w:r w:rsidR="000368F5" w:rsidRPr="005F4B72">
        <w:rPr>
          <w:rStyle w:val="apple-converted-space"/>
          <w:color w:val="000000"/>
          <w:sz w:val="28"/>
          <w:szCs w:val="28"/>
        </w:rPr>
        <w:t> </w:t>
      </w:r>
      <w:bookmarkStart w:id="2" w:name="l8"/>
      <w:bookmarkEnd w:id="2"/>
      <w:r w:rsidR="000368F5" w:rsidRPr="005F4B72">
        <w:rPr>
          <w:color w:val="000000"/>
          <w:sz w:val="28"/>
          <w:szCs w:val="28"/>
        </w:rPr>
        <w:t>обеспечения безопасности.</w:t>
      </w:r>
      <w:r w:rsidR="000368F5" w:rsidRPr="005F4B72">
        <w:rPr>
          <w:rStyle w:val="apple-converted-space"/>
          <w:color w:val="000000"/>
          <w:sz w:val="28"/>
          <w:szCs w:val="28"/>
        </w:rPr>
        <w:t> </w:t>
      </w:r>
    </w:p>
    <w:p w:rsidR="00D81D7C" w:rsidRDefault="00D81D7C" w:rsidP="005F4B72">
      <w:pPr>
        <w:pStyle w:val="ab"/>
        <w:shd w:val="clear" w:color="auto" w:fill="FFFFFF"/>
        <w:spacing w:before="0" w:beforeAutospacing="0" w:after="0" w:afterAutospacing="0"/>
        <w:jc w:val="both"/>
        <w:textAlignment w:val="top"/>
        <w:rPr>
          <w:b/>
          <w:color w:val="000000"/>
          <w:sz w:val="28"/>
          <w:szCs w:val="28"/>
        </w:rPr>
      </w:pPr>
    </w:p>
    <w:p w:rsidR="00D81D7C" w:rsidRDefault="000368F5" w:rsidP="005F4B72">
      <w:pPr>
        <w:pStyle w:val="ab"/>
        <w:shd w:val="clear" w:color="auto" w:fill="FFFFFF"/>
        <w:spacing w:before="0" w:beforeAutospacing="0" w:after="0" w:afterAutospacing="0"/>
        <w:jc w:val="both"/>
        <w:textAlignment w:val="top"/>
        <w:rPr>
          <w:b/>
          <w:color w:val="000000"/>
          <w:sz w:val="28"/>
          <w:szCs w:val="28"/>
        </w:rPr>
      </w:pPr>
      <w:r w:rsidRPr="005F4B72">
        <w:rPr>
          <w:b/>
          <w:color w:val="000000"/>
          <w:sz w:val="28"/>
          <w:szCs w:val="28"/>
        </w:rPr>
        <w:t>Деятельность по обеспечению безопасности включает в себя:</w:t>
      </w:r>
    </w:p>
    <w:p w:rsidR="00D81D7C" w:rsidRDefault="00D81D7C" w:rsidP="005F4B72">
      <w:pPr>
        <w:pStyle w:val="ab"/>
        <w:shd w:val="clear" w:color="auto" w:fill="FFFFFF"/>
        <w:spacing w:before="0" w:beforeAutospacing="0" w:after="0" w:afterAutospacing="0"/>
        <w:jc w:val="both"/>
        <w:textAlignment w:val="top"/>
        <w:rPr>
          <w:color w:val="000000"/>
          <w:sz w:val="28"/>
          <w:szCs w:val="28"/>
        </w:rPr>
      </w:pP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lastRenderedPageBreak/>
        <w:t>1) прогнозирование, выявление, анализ и оценку угроз</w:t>
      </w:r>
      <w:r w:rsidRPr="005F4B72">
        <w:rPr>
          <w:rStyle w:val="apple-converted-space"/>
          <w:color w:val="000000"/>
          <w:sz w:val="28"/>
          <w:szCs w:val="28"/>
        </w:rPr>
        <w:t> </w:t>
      </w:r>
      <w:bookmarkStart w:id="3" w:name="l9"/>
      <w:bookmarkEnd w:id="3"/>
      <w:r w:rsidRPr="005F4B72">
        <w:rPr>
          <w:color w:val="000000"/>
          <w:sz w:val="28"/>
          <w:szCs w:val="28"/>
        </w:rPr>
        <w:t>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2) определение основных направлений государственной политики и стратегическое планирование в области обеспечения безопасности;</w:t>
      </w:r>
    </w:p>
    <w:p w:rsidR="00D81D7C" w:rsidRDefault="00D81D7C" w:rsidP="00D81D7C">
      <w:pPr>
        <w:pStyle w:val="ab"/>
        <w:shd w:val="clear" w:color="auto" w:fill="FFFFFF"/>
        <w:spacing w:before="0" w:beforeAutospacing="0" w:after="0" w:afterAutospacing="0"/>
        <w:ind w:left="708"/>
        <w:jc w:val="both"/>
        <w:textAlignment w:val="top"/>
        <w:rPr>
          <w:color w:val="000000"/>
          <w:sz w:val="28"/>
          <w:szCs w:val="28"/>
        </w:rPr>
      </w:pPr>
      <w:r>
        <w:rPr>
          <w:color w:val="000000"/>
          <w:sz w:val="28"/>
          <w:szCs w:val="28"/>
        </w:rPr>
        <w:t>3</w:t>
      </w:r>
      <w:r w:rsidR="000368F5" w:rsidRPr="005F4B72">
        <w:rPr>
          <w:color w:val="000000"/>
          <w:sz w:val="28"/>
          <w:szCs w:val="28"/>
        </w:rPr>
        <w:t>) правовое регулирование в области обеспечения</w:t>
      </w:r>
      <w:r w:rsidR="000368F5" w:rsidRPr="005F4B72">
        <w:rPr>
          <w:rStyle w:val="apple-converted-space"/>
          <w:color w:val="000000"/>
          <w:sz w:val="28"/>
          <w:szCs w:val="28"/>
        </w:rPr>
        <w:t> </w:t>
      </w:r>
      <w:bookmarkStart w:id="4" w:name="l10"/>
      <w:bookmarkEnd w:id="4"/>
      <w:r w:rsidR="000368F5" w:rsidRPr="005F4B72">
        <w:rPr>
          <w:color w:val="000000"/>
          <w:sz w:val="28"/>
          <w:szCs w:val="28"/>
        </w:rPr>
        <w:t>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4) разработку и применение комплекса оперативных и долговременных мер по выявлению, предупреждению и устранению угроз безопасности, локализации и нейтрализации последствий их проявления;</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5) применение специальных экономических мер в целях</w:t>
      </w:r>
      <w:r w:rsidRPr="005F4B72">
        <w:rPr>
          <w:rStyle w:val="apple-converted-space"/>
          <w:color w:val="000000"/>
          <w:sz w:val="28"/>
          <w:szCs w:val="28"/>
        </w:rPr>
        <w:t> </w:t>
      </w:r>
      <w:bookmarkStart w:id="5" w:name="l11"/>
      <w:bookmarkEnd w:id="5"/>
      <w:r w:rsidRPr="005F4B72">
        <w:rPr>
          <w:color w:val="000000"/>
          <w:sz w:val="28"/>
          <w:szCs w:val="28"/>
        </w:rPr>
        <w:t>обеспечения 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6) разработку, производство и внедрение современных видов вооружения, военной и специальной техники, а также техники двойного и гражданского назначения в целях обеспечения 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7) организацию научной деятельности в области</w:t>
      </w:r>
      <w:r w:rsidRPr="005F4B72">
        <w:rPr>
          <w:rStyle w:val="apple-converted-space"/>
          <w:color w:val="000000"/>
          <w:sz w:val="28"/>
          <w:szCs w:val="28"/>
        </w:rPr>
        <w:t> </w:t>
      </w:r>
      <w:bookmarkStart w:id="6" w:name="l12"/>
      <w:bookmarkEnd w:id="6"/>
      <w:r w:rsidRPr="005F4B72">
        <w:rPr>
          <w:color w:val="000000"/>
          <w:sz w:val="28"/>
          <w:szCs w:val="28"/>
        </w:rPr>
        <w:t>обеспечения 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8) координацию деятельности всех ветвей власти в области</w:t>
      </w:r>
      <w:r w:rsidRPr="005F4B72">
        <w:rPr>
          <w:rStyle w:val="apple-converted-space"/>
          <w:color w:val="000000"/>
          <w:sz w:val="28"/>
          <w:szCs w:val="28"/>
        </w:rPr>
        <w:t> </w:t>
      </w:r>
      <w:bookmarkStart w:id="7" w:name="l13"/>
      <w:bookmarkEnd w:id="7"/>
      <w:r w:rsidRPr="005F4B72">
        <w:rPr>
          <w:color w:val="000000"/>
          <w:sz w:val="28"/>
          <w:szCs w:val="28"/>
        </w:rPr>
        <w:t>обеспечения безопасности;</w:t>
      </w:r>
    </w:p>
    <w:p w:rsidR="00D81D7C"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 xml:space="preserve">9) финансирование расходов на обеспечение безопасности, </w:t>
      </w:r>
      <w:proofErr w:type="gramStart"/>
      <w:r w:rsidRPr="005F4B72">
        <w:rPr>
          <w:color w:val="000000"/>
          <w:sz w:val="28"/>
          <w:szCs w:val="28"/>
        </w:rPr>
        <w:t>контроль за</w:t>
      </w:r>
      <w:proofErr w:type="gramEnd"/>
      <w:r w:rsidRPr="005F4B72">
        <w:rPr>
          <w:color w:val="000000"/>
          <w:sz w:val="28"/>
          <w:szCs w:val="28"/>
        </w:rPr>
        <w:t xml:space="preserve"> целевым расходованием выделенных средств;</w:t>
      </w:r>
    </w:p>
    <w:p w:rsidR="00D81D7C" w:rsidRDefault="000368F5" w:rsidP="00D81D7C">
      <w:pPr>
        <w:pStyle w:val="ab"/>
        <w:shd w:val="clear" w:color="auto" w:fill="FFFFFF"/>
        <w:spacing w:before="0" w:beforeAutospacing="0" w:after="0" w:afterAutospacing="0"/>
        <w:ind w:left="708"/>
        <w:jc w:val="both"/>
        <w:textAlignment w:val="top"/>
        <w:rPr>
          <w:rStyle w:val="apple-converted-space"/>
          <w:color w:val="000000"/>
          <w:sz w:val="28"/>
          <w:szCs w:val="28"/>
        </w:rPr>
      </w:pPr>
      <w:r w:rsidRPr="005F4B72">
        <w:rPr>
          <w:color w:val="000000"/>
          <w:sz w:val="28"/>
          <w:szCs w:val="28"/>
        </w:rPr>
        <w:t>10) международное сотрудничество в целях обеспечения безопасности;</w:t>
      </w:r>
    </w:p>
    <w:p w:rsidR="000368F5" w:rsidRDefault="000368F5" w:rsidP="00D81D7C">
      <w:pPr>
        <w:pStyle w:val="ab"/>
        <w:shd w:val="clear" w:color="auto" w:fill="FFFFFF"/>
        <w:spacing w:before="0" w:beforeAutospacing="0" w:after="0" w:afterAutospacing="0"/>
        <w:ind w:left="708"/>
        <w:jc w:val="both"/>
        <w:textAlignment w:val="top"/>
        <w:rPr>
          <w:color w:val="000000"/>
          <w:sz w:val="28"/>
          <w:szCs w:val="28"/>
        </w:rPr>
      </w:pPr>
      <w:r w:rsidRPr="005F4B72">
        <w:rPr>
          <w:color w:val="000000"/>
          <w:sz w:val="28"/>
          <w:szCs w:val="28"/>
        </w:rPr>
        <w:t>11) осуществление других мероприятий в области</w:t>
      </w:r>
      <w:r w:rsidRPr="005F4B72">
        <w:rPr>
          <w:rStyle w:val="apple-converted-space"/>
          <w:color w:val="000000"/>
          <w:sz w:val="28"/>
          <w:szCs w:val="28"/>
        </w:rPr>
        <w:t> </w:t>
      </w:r>
      <w:bookmarkStart w:id="8" w:name="l14"/>
      <w:bookmarkEnd w:id="8"/>
      <w:r w:rsidRPr="005F4B72">
        <w:rPr>
          <w:color w:val="000000"/>
          <w:sz w:val="28"/>
          <w:szCs w:val="28"/>
        </w:rPr>
        <w:t>обеспечения безопасности в соответствии с законодательством Российской Федерации.</w:t>
      </w:r>
    </w:p>
    <w:p w:rsidR="00D81D7C" w:rsidRPr="005F4B72" w:rsidRDefault="00D81D7C" w:rsidP="00D81D7C">
      <w:pPr>
        <w:pStyle w:val="ab"/>
        <w:shd w:val="clear" w:color="auto" w:fill="FFFFFF"/>
        <w:spacing w:before="0" w:beforeAutospacing="0" w:after="0" w:afterAutospacing="0"/>
        <w:ind w:left="708"/>
        <w:jc w:val="both"/>
        <w:textAlignment w:val="top"/>
        <w:rPr>
          <w:color w:val="000000"/>
          <w:sz w:val="28"/>
          <w:szCs w:val="28"/>
        </w:rPr>
      </w:pPr>
    </w:p>
    <w:p w:rsidR="000368F5" w:rsidRPr="005F4B72" w:rsidRDefault="000368F5" w:rsidP="005F4B72">
      <w:pPr>
        <w:tabs>
          <w:tab w:val="left" w:pos="938"/>
        </w:tabs>
        <w:spacing w:after="0" w:line="240" w:lineRule="auto"/>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 xml:space="preserve">. </w:t>
      </w:r>
      <w:r w:rsidRPr="005F4B72">
        <w:rPr>
          <w:rFonts w:ascii="Times New Roman" w:hAnsi="Times New Roman" w:cs="Times New Roman"/>
          <w:b/>
          <w:color w:val="000000"/>
          <w:sz w:val="28"/>
          <w:szCs w:val="28"/>
        </w:rPr>
        <w:t>Государственная политика в области обеспечения</w:t>
      </w:r>
      <w:r w:rsidRPr="005F4B72">
        <w:rPr>
          <w:rStyle w:val="apple-converted-space"/>
          <w:rFonts w:ascii="Times New Roman" w:hAnsi="Times New Roman" w:cs="Times New Roman"/>
          <w:b/>
          <w:color w:val="000000"/>
          <w:sz w:val="28"/>
          <w:szCs w:val="28"/>
        </w:rPr>
        <w:t> </w:t>
      </w:r>
      <w:bookmarkStart w:id="9" w:name="l15"/>
      <w:bookmarkEnd w:id="9"/>
      <w:r w:rsidRPr="005F4B72">
        <w:rPr>
          <w:rFonts w:ascii="Times New Roman" w:hAnsi="Times New Roman" w:cs="Times New Roman"/>
          <w:b/>
          <w:color w:val="000000"/>
          <w:sz w:val="28"/>
          <w:szCs w:val="28"/>
        </w:rPr>
        <w:t>безопасности</w:t>
      </w:r>
      <w:r w:rsidRPr="005F4B72">
        <w:rPr>
          <w:rFonts w:ascii="Times New Roman" w:hAnsi="Times New Roman" w:cs="Times New Roman"/>
          <w:color w:val="000000"/>
          <w:sz w:val="28"/>
          <w:szCs w:val="28"/>
        </w:rPr>
        <w:t xml:space="preserve"> является частью внутренней и внешней политики 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 xml:space="preserve">Основные направления государственной политики в области обеспечения безопасности </w:t>
      </w:r>
      <w:proofErr w:type="gramStart"/>
      <w:r w:rsidRPr="005F4B72">
        <w:rPr>
          <w:color w:val="000000"/>
          <w:sz w:val="28"/>
          <w:szCs w:val="28"/>
        </w:rPr>
        <w:t>определяет Президент Российской Федерации</w:t>
      </w:r>
      <w:r w:rsidR="002949D9">
        <w:rPr>
          <w:color w:val="000000"/>
          <w:sz w:val="28"/>
          <w:szCs w:val="28"/>
        </w:rPr>
        <w:t xml:space="preserve"> </w:t>
      </w:r>
      <w:r w:rsidRPr="005F4B72">
        <w:rPr>
          <w:color w:val="000000"/>
          <w:sz w:val="28"/>
          <w:szCs w:val="28"/>
        </w:rPr>
        <w:t>Государственная политика в области обеспечения безопасности реализуется</w:t>
      </w:r>
      <w:proofErr w:type="gramEnd"/>
      <w:r w:rsidRPr="005F4B72">
        <w:rPr>
          <w:color w:val="000000"/>
          <w:sz w:val="28"/>
          <w:szCs w:val="28"/>
        </w:rPr>
        <w:t xml:space="preserve"> на основании концептуальных и доктринальных документов, разрабатываемых</w:t>
      </w:r>
      <w:r w:rsidRPr="005F4B72">
        <w:rPr>
          <w:rStyle w:val="apple-converted-space"/>
          <w:color w:val="000000"/>
          <w:sz w:val="28"/>
          <w:szCs w:val="28"/>
        </w:rPr>
        <w:t> </w:t>
      </w:r>
      <w:bookmarkStart w:id="10" w:name="l18"/>
      <w:bookmarkEnd w:id="10"/>
      <w:r w:rsidRPr="005F4B72">
        <w:rPr>
          <w:color w:val="000000"/>
          <w:sz w:val="28"/>
          <w:szCs w:val="28"/>
        </w:rPr>
        <w:t>Советом Безопасности и утверждаемых Президентом 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Граждане и общественные объединения участвуют в реализации государственной политики в области обеспечения безопасности.</w:t>
      </w:r>
    </w:p>
    <w:p w:rsidR="00D81D7C" w:rsidRDefault="00D81D7C" w:rsidP="00D81D7C">
      <w:pPr>
        <w:pStyle w:val="ab"/>
        <w:shd w:val="clear" w:color="auto" w:fill="FFFFFF"/>
        <w:spacing w:before="0" w:beforeAutospacing="0" w:after="0" w:afterAutospacing="0"/>
        <w:ind w:firstLine="708"/>
        <w:jc w:val="both"/>
        <w:textAlignment w:val="top"/>
        <w:rPr>
          <w:color w:val="000000"/>
          <w:sz w:val="28"/>
          <w:szCs w:val="28"/>
        </w:rPr>
      </w:pP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b/>
          <w:color w:val="000000"/>
          <w:sz w:val="28"/>
          <w:szCs w:val="28"/>
        </w:rPr>
        <w:t>Координацию деятельности по обеспечению безопасности осуществляют</w:t>
      </w:r>
      <w:r w:rsidRPr="005F4B72">
        <w:rPr>
          <w:color w:val="000000"/>
          <w:sz w:val="28"/>
          <w:szCs w:val="28"/>
        </w:rPr>
        <w:t xml:space="preserve"> Президент Российской Федерации и формируемый и</w:t>
      </w:r>
      <w:r w:rsidRPr="005F4B72">
        <w:rPr>
          <w:rStyle w:val="apple-converted-space"/>
          <w:color w:val="000000"/>
          <w:sz w:val="28"/>
          <w:szCs w:val="28"/>
        </w:rPr>
        <w:t> </w:t>
      </w:r>
      <w:bookmarkStart w:id="11" w:name="l22"/>
      <w:bookmarkEnd w:id="11"/>
      <w:r w:rsidRPr="005F4B72">
        <w:rPr>
          <w:color w:val="000000"/>
          <w:sz w:val="28"/>
          <w:szCs w:val="28"/>
        </w:rPr>
        <w:t>возглавляемый им Совет Безопасности, а также в пределах своей компетенции Правительство Российской Федерации, федеральные органы государственной власти, органы государственной власти субъектов Российской Федерации, органы местного самоуправления.</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b/>
          <w:color w:val="000000"/>
          <w:sz w:val="28"/>
          <w:szCs w:val="28"/>
        </w:rPr>
        <w:t xml:space="preserve"> Международное сотрудничество Российской Федерации в области обеспечения безопасности</w:t>
      </w:r>
      <w:r w:rsidRPr="005F4B72">
        <w:rPr>
          <w:color w:val="000000"/>
          <w:sz w:val="28"/>
          <w:szCs w:val="28"/>
        </w:rPr>
        <w:t xml:space="preserve"> осуществляется на основе</w:t>
      </w:r>
      <w:r w:rsidRPr="005F4B72">
        <w:rPr>
          <w:rStyle w:val="apple-converted-space"/>
          <w:color w:val="000000"/>
          <w:sz w:val="28"/>
          <w:szCs w:val="28"/>
        </w:rPr>
        <w:t> </w:t>
      </w:r>
      <w:bookmarkStart w:id="12" w:name="l24"/>
      <w:bookmarkEnd w:id="12"/>
      <w:r w:rsidRPr="005F4B72">
        <w:rPr>
          <w:color w:val="000000"/>
          <w:sz w:val="28"/>
          <w:szCs w:val="28"/>
        </w:rPr>
        <w:t xml:space="preserve">общепризнанных </w:t>
      </w:r>
      <w:r w:rsidRPr="005F4B72">
        <w:rPr>
          <w:color w:val="000000"/>
          <w:sz w:val="28"/>
          <w:szCs w:val="28"/>
        </w:rPr>
        <w:lastRenderedPageBreak/>
        <w:t>принципов и норм международного права и международных договоров Российской Федерации.</w:t>
      </w:r>
    </w:p>
    <w:p w:rsidR="00D81D7C" w:rsidRDefault="00D81D7C" w:rsidP="00D81D7C">
      <w:pPr>
        <w:pStyle w:val="ab"/>
        <w:shd w:val="clear" w:color="auto" w:fill="FFFFFF"/>
        <w:spacing w:before="0" w:beforeAutospacing="0" w:after="0" w:afterAutospacing="0"/>
        <w:ind w:firstLine="708"/>
        <w:jc w:val="both"/>
        <w:textAlignment w:val="top"/>
        <w:rPr>
          <w:color w:val="000000"/>
          <w:sz w:val="28"/>
          <w:szCs w:val="28"/>
        </w:rPr>
      </w:pP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Основными целями международного сотрудничества в области обеспечения безопасности являются:</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1) защита суверенитета и территориальной целостности</w:t>
      </w:r>
      <w:r w:rsidRPr="005F4B72">
        <w:rPr>
          <w:rStyle w:val="apple-converted-space"/>
          <w:color w:val="000000"/>
          <w:sz w:val="28"/>
          <w:szCs w:val="28"/>
        </w:rPr>
        <w:t> </w:t>
      </w:r>
      <w:bookmarkStart w:id="13" w:name="l25"/>
      <w:bookmarkEnd w:id="13"/>
      <w:r w:rsidRPr="005F4B72">
        <w:rPr>
          <w:color w:val="000000"/>
          <w:sz w:val="28"/>
          <w:szCs w:val="28"/>
        </w:rPr>
        <w:t>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2) защита прав и законных интересов российских граждан за рубежом;</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укрепление отношений со стратегическими партнерами 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4) участие в деятельности международных организаций,</w:t>
      </w:r>
      <w:r w:rsidRPr="005F4B72">
        <w:rPr>
          <w:rStyle w:val="apple-converted-space"/>
          <w:color w:val="000000"/>
          <w:sz w:val="28"/>
          <w:szCs w:val="28"/>
        </w:rPr>
        <w:t> </w:t>
      </w:r>
      <w:bookmarkStart w:id="14" w:name="l26"/>
      <w:bookmarkEnd w:id="14"/>
      <w:r w:rsidRPr="005F4B72">
        <w:rPr>
          <w:color w:val="000000"/>
          <w:sz w:val="28"/>
          <w:szCs w:val="28"/>
        </w:rPr>
        <w:t>занимающихся проблемами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5) развитие двусторонних и многосторонних отношений в целях выполнения задач обеспечения безопасности;</w:t>
      </w:r>
    </w:p>
    <w:p w:rsidR="000368F5"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 xml:space="preserve">6) </w:t>
      </w:r>
      <w:proofErr w:type="gramStart"/>
      <w:r w:rsidRPr="005F4B72">
        <w:rPr>
          <w:color w:val="000000"/>
          <w:sz w:val="28"/>
          <w:szCs w:val="28"/>
        </w:rPr>
        <w:t>содействие</w:t>
      </w:r>
      <w:proofErr w:type="gramEnd"/>
      <w:r w:rsidRPr="005F4B72">
        <w:rPr>
          <w:color w:val="000000"/>
          <w:sz w:val="28"/>
          <w:szCs w:val="28"/>
        </w:rPr>
        <w:t xml:space="preserve"> урегулированию конфликтов, включая участие</w:t>
      </w:r>
      <w:r w:rsidRPr="005F4B72">
        <w:rPr>
          <w:rStyle w:val="apple-converted-space"/>
          <w:color w:val="000000"/>
          <w:sz w:val="28"/>
          <w:szCs w:val="28"/>
        </w:rPr>
        <w:t> </w:t>
      </w:r>
      <w:bookmarkStart w:id="15" w:name="l27"/>
      <w:bookmarkEnd w:id="15"/>
      <w:r w:rsidRPr="005F4B72">
        <w:rPr>
          <w:color w:val="000000"/>
          <w:sz w:val="28"/>
          <w:szCs w:val="28"/>
        </w:rPr>
        <w:t>в миротворческой деятельности.</w:t>
      </w:r>
    </w:p>
    <w:p w:rsidR="00D81D7C" w:rsidRPr="005F4B72" w:rsidRDefault="00D81D7C" w:rsidP="00D81D7C">
      <w:pPr>
        <w:pStyle w:val="ab"/>
        <w:shd w:val="clear" w:color="auto" w:fill="FFFFFF"/>
        <w:spacing w:before="0" w:beforeAutospacing="0" w:after="0" w:afterAutospacing="0"/>
        <w:ind w:firstLine="708"/>
        <w:jc w:val="both"/>
        <w:textAlignment w:val="top"/>
        <w:rPr>
          <w:color w:val="000000"/>
          <w:sz w:val="28"/>
          <w:szCs w:val="28"/>
        </w:rPr>
      </w:pPr>
    </w:p>
    <w:p w:rsidR="000368F5" w:rsidRPr="005F4B72" w:rsidRDefault="000368F5" w:rsidP="005F4B72">
      <w:pPr>
        <w:pStyle w:val="ab"/>
        <w:shd w:val="clear" w:color="auto" w:fill="FFFFFF"/>
        <w:spacing w:before="0" w:beforeAutospacing="0" w:after="0" w:afterAutospacing="0"/>
        <w:jc w:val="center"/>
        <w:textAlignment w:val="top"/>
        <w:outlineLvl w:val="3"/>
        <w:rPr>
          <w:b/>
          <w:bCs/>
          <w:color w:val="000000"/>
          <w:sz w:val="28"/>
          <w:szCs w:val="28"/>
        </w:rPr>
      </w:pPr>
      <w:r w:rsidRPr="005F4B72">
        <w:rPr>
          <w:b/>
          <w:bCs/>
          <w:color w:val="000000"/>
          <w:sz w:val="28"/>
          <w:szCs w:val="28"/>
        </w:rPr>
        <w:t xml:space="preserve"> Полномочия Президента Российской Федерации в области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1) определяет основные направления государственной политики в области обеспечения безопасности;</w:t>
      </w:r>
      <w:bookmarkStart w:id="16" w:name="l29"/>
      <w:bookmarkEnd w:id="16"/>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2) утверждает стратегию национальной безопасности Р</w:t>
      </w:r>
      <w:r w:rsidR="008E06BD" w:rsidRPr="005F4B72">
        <w:rPr>
          <w:color w:val="000000"/>
          <w:sz w:val="28"/>
          <w:szCs w:val="28"/>
        </w:rPr>
        <w:t>Ф</w:t>
      </w:r>
      <w:r w:rsidRPr="005F4B72">
        <w:rPr>
          <w:color w:val="000000"/>
          <w:sz w:val="28"/>
          <w:szCs w:val="28"/>
        </w:rPr>
        <w:t xml:space="preserve"> и доктринальные документы в области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формирует и возглавляет Совет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4) устанавливает компетенцию федеральных органов</w:t>
      </w:r>
      <w:r w:rsidRPr="005F4B72">
        <w:rPr>
          <w:rStyle w:val="apple-converted-space"/>
          <w:color w:val="000000"/>
          <w:sz w:val="28"/>
          <w:szCs w:val="28"/>
        </w:rPr>
        <w:t> </w:t>
      </w:r>
      <w:bookmarkStart w:id="17" w:name="l30"/>
      <w:bookmarkEnd w:id="17"/>
      <w:r w:rsidRPr="005F4B72">
        <w:rPr>
          <w:color w:val="000000"/>
          <w:sz w:val="28"/>
          <w:szCs w:val="28"/>
        </w:rPr>
        <w:t>исполнительной власти в области обеспечения безопасности, руководство деятельностью которых он осуществляет;</w:t>
      </w:r>
    </w:p>
    <w:p w:rsidR="008E06BD" w:rsidRPr="005F4B72"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5) в порядке, установленном Федеральным конституционным законом от 30 мая 2001 года N 3-ФКЗ "О чрезвычайном положении",</w:t>
      </w:r>
      <w:r w:rsidRPr="005F4B72">
        <w:rPr>
          <w:rStyle w:val="apple-converted-space"/>
          <w:color w:val="000000"/>
          <w:sz w:val="28"/>
          <w:szCs w:val="28"/>
        </w:rPr>
        <w:t> </w:t>
      </w:r>
      <w:bookmarkStart w:id="18" w:name="l31"/>
      <w:bookmarkEnd w:id="18"/>
      <w:r w:rsidRPr="005F4B72">
        <w:rPr>
          <w:color w:val="000000"/>
          <w:sz w:val="28"/>
          <w:szCs w:val="28"/>
        </w:rPr>
        <w:t>вводит на территории Российской Федерации или в отдельных ее местностях чрезвычайное положение</w:t>
      </w:r>
      <w:r w:rsidR="008E06BD" w:rsidRPr="005F4B72">
        <w:rPr>
          <w:color w:val="000000"/>
          <w:sz w:val="28"/>
          <w:szCs w:val="28"/>
        </w:rPr>
        <w:t>;</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6) принимает в соответствии с законодательством</w:t>
      </w:r>
      <w:r w:rsidRPr="005F4B72">
        <w:rPr>
          <w:rStyle w:val="apple-converted-space"/>
          <w:color w:val="000000"/>
          <w:sz w:val="28"/>
          <w:szCs w:val="28"/>
        </w:rPr>
        <w:t> </w:t>
      </w:r>
      <w:bookmarkStart w:id="19" w:name="l32"/>
      <w:bookmarkEnd w:id="19"/>
      <w:r w:rsidRPr="005F4B72">
        <w:rPr>
          <w:color w:val="000000"/>
          <w:sz w:val="28"/>
          <w:szCs w:val="28"/>
        </w:rPr>
        <w:t>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а) решение о применении специальных экономических мер в целях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б) меры по защите граждан от преступных и иных противоправных действий, по противодействию терроризму и экстремизму;</w:t>
      </w:r>
      <w:bookmarkStart w:id="20" w:name="l33"/>
      <w:bookmarkEnd w:id="20"/>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7) решает в соответствии с законодательством Российской Федерации вопросы, связанные с обеспечением защиты:</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а) информации и государственной тайны;</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б) населения и территорий от чрезвычайных ситуаций;</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8) осуществляет иные полномочия в области обеспечения</w:t>
      </w:r>
      <w:r w:rsidRPr="005F4B72">
        <w:rPr>
          <w:rStyle w:val="apple-converted-space"/>
          <w:color w:val="000000"/>
          <w:sz w:val="28"/>
          <w:szCs w:val="28"/>
        </w:rPr>
        <w:t> </w:t>
      </w:r>
      <w:bookmarkStart w:id="21" w:name="l34"/>
      <w:bookmarkEnd w:id="21"/>
      <w:r w:rsidRPr="005F4B72">
        <w:rPr>
          <w:color w:val="000000"/>
          <w:sz w:val="28"/>
          <w:szCs w:val="28"/>
        </w:rPr>
        <w:t xml:space="preserve">безопасности, возложенные на него Конституцией Российской </w:t>
      </w:r>
      <w:r w:rsidRPr="005F4B72">
        <w:rPr>
          <w:color w:val="000000"/>
          <w:sz w:val="28"/>
          <w:szCs w:val="28"/>
        </w:rPr>
        <w:lastRenderedPageBreak/>
        <w:t>Федерации, федеральными конституционными законами и федеральными законами.</w:t>
      </w:r>
    </w:p>
    <w:p w:rsidR="000368F5" w:rsidRPr="005F4B72"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 </w:t>
      </w:r>
    </w:p>
    <w:p w:rsidR="000368F5" w:rsidRPr="005F4B72" w:rsidRDefault="000368F5" w:rsidP="005F4B72">
      <w:pPr>
        <w:pStyle w:val="ab"/>
        <w:shd w:val="clear" w:color="auto" w:fill="FFFFFF"/>
        <w:spacing w:before="0" w:beforeAutospacing="0" w:after="0" w:afterAutospacing="0"/>
        <w:jc w:val="center"/>
        <w:textAlignment w:val="top"/>
        <w:outlineLvl w:val="3"/>
        <w:rPr>
          <w:b/>
          <w:bCs/>
          <w:color w:val="000000"/>
          <w:sz w:val="28"/>
          <w:szCs w:val="28"/>
        </w:rPr>
      </w:pPr>
      <w:bookmarkStart w:id="22" w:name="h97"/>
      <w:bookmarkEnd w:id="22"/>
      <w:r w:rsidRPr="005F4B72">
        <w:rPr>
          <w:b/>
          <w:bCs/>
          <w:color w:val="000000"/>
          <w:sz w:val="28"/>
          <w:szCs w:val="28"/>
        </w:rPr>
        <w:t>Полномочия палат Федерального Собрания Российской Федерации в области обеспечения безопасности</w:t>
      </w:r>
      <w:bookmarkStart w:id="23" w:name="l35"/>
      <w:bookmarkEnd w:id="23"/>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 xml:space="preserve">1. </w:t>
      </w:r>
      <w:proofErr w:type="gramStart"/>
      <w:r w:rsidRPr="005F4B72">
        <w:rPr>
          <w:color w:val="000000"/>
          <w:sz w:val="28"/>
          <w:szCs w:val="28"/>
        </w:rPr>
        <w:t>Совет Федерации Федерального Собрания Российской Федерации рассматривает принятые Государственной Думой Федерального Собрания Российской Федерации федеральные законы в</w:t>
      </w:r>
      <w:r w:rsidRPr="005F4B72">
        <w:rPr>
          <w:rStyle w:val="apple-converted-space"/>
          <w:color w:val="000000"/>
          <w:sz w:val="28"/>
          <w:szCs w:val="28"/>
        </w:rPr>
        <w:t> </w:t>
      </w:r>
      <w:bookmarkStart w:id="24" w:name="l36"/>
      <w:bookmarkEnd w:id="24"/>
      <w:r w:rsidRPr="005F4B72">
        <w:rPr>
          <w:color w:val="000000"/>
          <w:sz w:val="28"/>
          <w:szCs w:val="28"/>
        </w:rPr>
        <w:t>области обеспечения безопасности;</w:t>
      </w:r>
      <w:proofErr w:type="gramEnd"/>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2) утверждает указ Президента Российской Федерации о введении чрезвычайного положения.</w:t>
      </w:r>
    </w:p>
    <w:p w:rsidR="000368F5"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2. Государственная Дума Федерального Собрания Российской Федерации принимает федеральные законы в области обеспечения</w:t>
      </w:r>
      <w:r w:rsidRPr="005F4B72">
        <w:rPr>
          <w:rStyle w:val="apple-converted-space"/>
          <w:color w:val="000000"/>
          <w:sz w:val="28"/>
          <w:szCs w:val="28"/>
        </w:rPr>
        <w:t> </w:t>
      </w:r>
      <w:bookmarkStart w:id="25" w:name="l37"/>
      <w:bookmarkEnd w:id="25"/>
      <w:r w:rsidRPr="005F4B72">
        <w:rPr>
          <w:color w:val="000000"/>
          <w:sz w:val="28"/>
          <w:szCs w:val="28"/>
        </w:rPr>
        <w:t>безопасности.</w:t>
      </w:r>
    </w:p>
    <w:p w:rsidR="00D81D7C" w:rsidRPr="005F4B72" w:rsidRDefault="00D81D7C" w:rsidP="005F4B72">
      <w:pPr>
        <w:pStyle w:val="ab"/>
        <w:shd w:val="clear" w:color="auto" w:fill="FFFFFF"/>
        <w:spacing w:before="0" w:beforeAutospacing="0" w:after="0" w:afterAutospacing="0"/>
        <w:jc w:val="both"/>
        <w:textAlignment w:val="top"/>
        <w:rPr>
          <w:color w:val="000000"/>
          <w:sz w:val="28"/>
          <w:szCs w:val="28"/>
        </w:rPr>
      </w:pPr>
    </w:p>
    <w:p w:rsidR="000368F5" w:rsidRPr="005F4B72" w:rsidRDefault="000368F5" w:rsidP="005F4B72">
      <w:pPr>
        <w:pStyle w:val="ab"/>
        <w:shd w:val="clear" w:color="auto" w:fill="FFFFFF"/>
        <w:spacing w:before="0" w:beforeAutospacing="0" w:after="0" w:afterAutospacing="0"/>
        <w:jc w:val="center"/>
        <w:textAlignment w:val="top"/>
        <w:outlineLvl w:val="3"/>
        <w:rPr>
          <w:b/>
          <w:bCs/>
          <w:color w:val="000000"/>
          <w:sz w:val="28"/>
          <w:szCs w:val="28"/>
        </w:rPr>
      </w:pPr>
      <w:bookmarkStart w:id="26" w:name="h98"/>
      <w:bookmarkEnd w:id="26"/>
      <w:r w:rsidRPr="005F4B72">
        <w:rPr>
          <w:b/>
          <w:bCs/>
          <w:color w:val="000000"/>
          <w:sz w:val="28"/>
          <w:szCs w:val="28"/>
        </w:rPr>
        <w:t>Полномочия Правительства Российской Федерации в области обеспечения безопасности</w:t>
      </w:r>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Правительство 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1) участвует в определении основных направлений</w:t>
      </w:r>
      <w:r w:rsidRPr="005F4B72">
        <w:rPr>
          <w:rStyle w:val="apple-converted-space"/>
          <w:color w:val="000000"/>
          <w:sz w:val="28"/>
          <w:szCs w:val="28"/>
        </w:rPr>
        <w:t> </w:t>
      </w:r>
      <w:bookmarkStart w:id="27" w:name="l38"/>
      <w:bookmarkEnd w:id="27"/>
      <w:r w:rsidRPr="005F4B72">
        <w:rPr>
          <w:color w:val="000000"/>
          <w:sz w:val="28"/>
          <w:szCs w:val="28"/>
        </w:rPr>
        <w:t>государственной политики в области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2) формирует федеральные целевые программы в области обеспечения безопасности и обеспечивает их реализацию;</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устанавливает компетенцию федеральных органов исполнительной власти в области обеспечения безопасности,</w:t>
      </w:r>
      <w:r w:rsidRPr="005F4B72">
        <w:rPr>
          <w:rStyle w:val="apple-converted-space"/>
          <w:color w:val="000000"/>
          <w:sz w:val="28"/>
          <w:szCs w:val="28"/>
        </w:rPr>
        <w:t> </w:t>
      </w:r>
      <w:bookmarkStart w:id="28" w:name="l39"/>
      <w:bookmarkEnd w:id="28"/>
      <w:r w:rsidRPr="005F4B72">
        <w:rPr>
          <w:color w:val="000000"/>
          <w:sz w:val="28"/>
          <w:szCs w:val="28"/>
        </w:rPr>
        <w:t>руководство деятельностью которых оно осуществляет;</w:t>
      </w:r>
    </w:p>
    <w:p w:rsidR="000368F5" w:rsidRPr="005F4B72" w:rsidRDefault="00D81D7C" w:rsidP="00D81D7C">
      <w:pPr>
        <w:pStyle w:val="ab"/>
        <w:shd w:val="clear" w:color="auto" w:fill="FFFFFF"/>
        <w:spacing w:before="0" w:beforeAutospacing="0" w:after="0" w:afterAutospacing="0"/>
        <w:ind w:firstLine="708"/>
        <w:jc w:val="both"/>
        <w:textAlignment w:val="top"/>
        <w:rPr>
          <w:color w:val="000000"/>
          <w:sz w:val="28"/>
          <w:szCs w:val="28"/>
        </w:rPr>
      </w:pPr>
      <w:r>
        <w:rPr>
          <w:color w:val="000000"/>
          <w:sz w:val="28"/>
          <w:szCs w:val="28"/>
        </w:rPr>
        <w:t>4)</w:t>
      </w:r>
      <w:r w:rsidR="000368F5" w:rsidRPr="005F4B72">
        <w:rPr>
          <w:color w:val="000000"/>
          <w:sz w:val="28"/>
          <w:szCs w:val="28"/>
        </w:rPr>
        <w:t xml:space="preserve"> осуществляет иные полномочия в области обеспечения безопасности, возложенные на него Конституцией Российской Федерации, федеральными конституционными законами, федеральными</w:t>
      </w:r>
      <w:r w:rsidR="000368F5" w:rsidRPr="005F4B72">
        <w:rPr>
          <w:rStyle w:val="apple-converted-space"/>
          <w:color w:val="000000"/>
          <w:sz w:val="28"/>
          <w:szCs w:val="28"/>
        </w:rPr>
        <w:t> </w:t>
      </w:r>
      <w:bookmarkStart w:id="29" w:name="l41"/>
      <w:bookmarkEnd w:id="29"/>
      <w:r w:rsidR="000368F5" w:rsidRPr="005F4B72">
        <w:rPr>
          <w:color w:val="000000"/>
          <w:sz w:val="28"/>
          <w:szCs w:val="28"/>
        </w:rPr>
        <w:t>законами и нормативными правовыми актами Президента Российской Федерации.</w:t>
      </w:r>
    </w:p>
    <w:p w:rsidR="000368F5" w:rsidRPr="005F4B72" w:rsidRDefault="000368F5" w:rsidP="005F4B72">
      <w:pPr>
        <w:pStyle w:val="ab"/>
        <w:shd w:val="clear" w:color="auto" w:fill="FFFFFF"/>
        <w:spacing w:before="0" w:beforeAutospacing="0" w:after="0" w:afterAutospacing="0"/>
        <w:textAlignment w:val="top"/>
        <w:rPr>
          <w:color w:val="000000"/>
          <w:sz w:val="28"/>
          <w:szCs w:val="28"/>
        </w:rPr>
      </w:pPr>
      <w:bookmarkStart w:id="30" w:name="h100"/>
      <w:bookmarkStart w:id="31" w:name="h101"/>
      <w:bookmarkEnd w:id="30"/>
      <w:bookmarkEnd w:id="31"/>
    </w:p>
    <w:p w:rsidR="000368F5" w:rsidRPr="005F4B72" w:rsidRDefault="000368F5" w:rsidP="005F4B72">
      <w:pPr>
        <w:pStyle w:val="ab"/>
        <w:shd w:val="clear" w:color="auto" w:fill="FFFFFF"/>
        <w:spacing w:before="0" w:beforeAutospacing="0" w:after="0" w:afterAutospacing="0"/>
        <w:jc w:val="center"/>
        <w:textAlignment w:val="top"/>
        <w:outlineLvl w:val="3"/>
        <w:rPr>
          <w:bCs/>
          <w:color w:val="000000"/>
          <w:sz w:val="28"/>
          <w:szCs w:val="28"/>
        </w:rPr>
      </w:pPr>
      <w:bookmarkStart w:id="32" w:name="h102"/>
      <w:bookmarkEnd w:id="32"/>
      <w:r w:rsidRPr="005F4B72">
        <w:rPr>
          <w:b/>
          <w:bCs/>
          <w:color w:val="000000"/>
          <w:sz w:val="28"/>
          <w:szCs w:val="28"/>
        </w:rPr>
        <w:t>Совет Безопасности</w:t>
      </w:r>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1. Совет Безопасности является конституционным совещательным органом, осуществляющим подготовку решений Президента Российской Федерации по вопросам обеспечения</w:t>
      </w:r>
      <w:bookmarkStart w:id="33" w:name="l46"/>
      <w:bookmarkEnd w:id="33"/>
      <w:r w:rsidR="008E06BD" w:rsidRPr="005F4B72">
        <w:rPr>
          <w:color w:val="000000"/>
          <w:sz w:val="28"/>
          <w:szCs w:val="28"/>
        </w:rPr>
        <w:t xml:space="preserve"> </w:t>
      </w:r>
      <w:r w:rsidRPr="005F4B72">
        <w:rPr>
          <w:color w:val="000000"/>
          <w:sz w:val="28"/>
          <w:szCs w:val="28"/>
        </w:rPr>
        <w:t>безопасности, организации обороны, военного строительства, оборонного производства, военно-технического сотрудничества Российской Федерации с иностранными государствами, также по вопросам международного сотрудничества в области обеспечения безопасности.</w:t>
      </w:r>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2. Совет Безопасности формируется и возглавляется Президентом Российской Федерации.</w:t>
      </w:r>
      <w:bookmarkStart w:id="34" w:name="l48"/>
      <w:bookmarkEnd w:id="34"/>
    </w:p>
    <w:p w:rsidR="000368F5" w:rsidRPr="005F4B72"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3. Положение о Совете Безопасности Российской Федерации утверждается Президентом Российской Федерации.</w:t>
      </w:r>
    </w:p>
    <w:p w:rsidR="002949D9" w:rsidRDefault="002949D9" w:rsidP="005F4B72">
      <w:pPr>
        <w:pStyle w:val="ab"/>
        <w:shd w:val="clear" w:color="auto" w:fill="FFFFFF"/>
        <w:spacing w:before="0" w:beforeAutospacing="0" w:after="0" w:afterAutospacing="0"/>
        <w:jc w:val="both"/>
        <w:textAlignment w:val="top"/>
        <w:outlineLvl w:val="3"/>
        <w:rPr>
          <w:b/>
          <w:bCs/>
          <w:color w:val="000000"/>
          <w:sz w:val="28"/>
          <w:szCs w:val="28"/>
        </w:rPr>
      </w:pPr>
      <w:bookmarkStart w:id="35" w:name="h103"/>
      <w:bookmarkEnd w:id="35"/>
    </w:p>
    <w:p w:rsidR="000368F5" w:rsidRPr="005F4B72" w:rsidRDefault="000368F5" w:rsidP="005F4B72">
      <w:pPr>
        <w:pStyle w:val="ab"/>
        <w:shd w:val="clear" w:color="auto" w:fill="FFFFFF"/>
        <w:spacing w:before="0" w:beforeAutospacing="0" w:after="0" w:afterAutospacing="0"/>
        <w:jc w:val="both"/>
        <w:textAlignment w:val="top"/>
        <w:outlineLvl w:val="3"/>
        <w:rPr>
          <w:b/>
          <w:bCs/>
          <w:color w:val="000000"/>
          <w:sz w:val="28"/>
          <w:szCs w:val="28"/>
        </w:rPr>
      </w:pPr>
      <w:r w:rsidRPr="005F4B72">
        <w:rPr>
          <w:b/>
          <w:bCs/>
          <w:color w:val="000000"/>
          <w:sz w:val="28"/>
          <w:szCs w:val="28"/>
        </w:rPr>
        <w:t>Основные задачи и функции Совета Безопасности</w:t>
      </w:r>
    </w:p>
    <w:p w:rsidR="00D81D7C" w:rsidRDefault="00D81D7C" w:rsidP="005F4B72">
      <w:pPr>
        <w:pStyle w:val="ab"/>
        <w:shd w:val="clear" w:color="auto" w:fill="FFFFFF"/>
        <w:spacing w:before="0" w:beforeAutospacing="0" w:after="0" w:afterAutospacing="0"/>
        <w:jc w:val="both"/>
        <w:textAlignment w:val="top"/>
        <w:rPr>
          <w:color w:val="000000"/>
          <w:sz w:val="28"/>
          <w:szCs w:val="28"/>
          <w:u w:val="single"/>
        </w:rPr>
      </w:pPr>
    </w:p>
    <w:p w:rsidR="00D81D7C" w:rsidRDefault="000368F5" w:rsidP="005F4B72">
      <w:pPr>
        <w:pStyle w:val="ab"/>
        <w:shd w:val="clear" w:color="auto" w:fill="FFFFFF"/>
        <w:spacing w:before="0" w:beforeAutospacing="0" w:after="0" w:afterAutospacing="0"/>
        <w:jc w:val="both"/>
        <w:textAlignment w:val="top"/>
        <w:rPr>
          <w:color w:val="000000"/>
          <w:sz w:val="28"/>
          <w:szCs w:val="28"/>
          <w:u w:val="single"/>
        </w:rPr>
      </w:pPr>
      <w:r w:rsidRPr="005F4B72">
        <w:rPr>
          <w:color w:val="000000"/>
          <w:sz w:val="28"/>
          <w:szCs w:val="28"/>
          <w:u w:val="single"/>
        </w:rPr>
        <w:lastRenderedPageBreak/>
        <w:t>1. Основными задачами Совета Безопасности являются:</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1) обеспечение условий для осуществления Президентом</w:t>
      </w:r>
      <w:r w:rsidRPr="005F4B72">
        <w:rPr>
          <w:rStyle w:val="apple-converted-space"/>
          <w:color w:val="000000"/>
          <w:sz w:val="28"/>
          <w:szCs w:val="28"/>
        </w:rPr>
        <w:t> </w:t>
      </w:r>
      <w:bookmarkStart w:id="36" w:name="l50"/>
      <w:bookmarkEnd w:id="36"/>
      <w:r w:rsidRPr="005F4B72">
        <w:rPr>
          <w:color w:val="000000"/>
          <w:sz w:val="28"/>
          <w:szCs w:val="28"/>
        </w:rPr>
        <w:t>Российской Федерации полномочий в области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 xml:space="preserve">2) формирование государственной политики в области обеспечения безопасности и </w:t>
      </w:r>
      <w:proofErr w:type="gramStart"/>
      <w:r w:rsidRPr="005F4B72">
        <w:rPr>
          <w:color w:val="000000"/>
          <w:sz w:val="28"/>
          <w:szCs w:val="28"/>
        </w:rPr>
        <w:t>контроль за</w:t>
      </w:r>
      <w:proofErr w:type="gramEnd"/>
      <w:r w:rsidRPr="005F4B72">
        <w:rPr>
          <w:color w:val="000000"/>
          <w:sz w:val="28"/>
          <w:szCs w:val="28"/>
        </w:rPr>
        <w:t xml:space="preserve"> ее реализацией;</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прогнозирование, выявление, анализ и оценка угроз</w:t>
      </w:r>
      <w:r w:rsidRPr="005F4B72">
        <w:rPr>
          <w:rStyle w:val="apple-converted-space"/>
          <w:color w:val="000000"/>
          <w:sz w:val="28"/>
          <w:szCs w:val="28"/>
        </w:rPr>
        <w:t> </w:t>
      </w:r>
      <w:bookmarkStart w:id="37" w:name="l51"/>
      <w:bookmarkEnd w:id="37"/>
      <w:r w:rsidRPr="005F4B72">
        <w:rPr>
          <w:color w:val="000000"/>
          <w:sz w:val="28"/>
          <w:szCs w:val="28"/>
        </w:rPr>
        <w:t>безопасности, оценка военной опасности и военной угрозы, выработка мер по их нейтрализации;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4) подготовка предложений Президенту 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а) о мерах по предупреждению и ликвидации чрезвычайных ситуаций и преодолению их последствий;</w:t>
      </w:r>
      <w:bookmarkStart w:id="38" w:name="l52"/>
      <w:bookmarkEnd w:id="38"/>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б) о применении специальных экономических мер в целях 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в) о введении, продлении и об отмене чрезвычайного положения;</w:t>
      </w:r>
    </w:p>
    <w:p w:rsidR="009D122A" w:rsidRPr="005F4B72"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5) координация деятельности федеральных органов исполнительной власти и органов исполнительной власти субъектов</w:t>
      </w:r>
      <w:r w:rsidRPr="005F4B72">
        <w:rPr>
          <w:rStyle w:val="apple-converted-space"/>
          <w:color w:val="000000"/>
          <w:sz w:val="28"/>
          <w:szCs w:val="28"/>
        </w:rPr>
        <w:t> </w:t>
      </w:r>
      <w:bookmarkStart w:id="39" w:name="l53"/>
      <w:bookmarkEnd w:id="39"/>
      <w:r w:rsidRPr="005F4B72">
        <w:rPr>
          <w:color w:val="000000"/>
          <w:sz w:val="28"/>
          <w:szCs w:val="28"/>
        </w:rPr>
        <w:t>Российской Федерации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6) оценка эффективности деятельности федеральных органов исполнительной власти в области обеспечения безопасности.</w:t>
      </w:r>
      <w:bookmarkStart w:id="40" w:name="l54"/>
      <w:bookmarkEnd w:id="40"/>
    </w:p>
    <w:p w:rsidR="00D81D7C" w:rsidRDefault="00D81D7C" w:rsidP="00D81D7C">
      <w:pPr>
        <w:pStyle w:val="ab"/>
        <w:shd w:val="clear" w:color="auto" w:fill="FFFFFF"/>
        <w:spacing w:before="0" w:beforeAutospacing="0" w:after="0" w:afterAutospacing="0"/>
        <w:ind w:firstLine="708"/>
        <w:jc w:val="both"/>
        <w:textAlignment w:val="top"/>
        <w:rPr>
          <w:color w:val="000000"/>
          <w:sz w:val="28"/>
          <w:szCs w:val="28"/>
        </w:rPr>
      </w:pP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u w:val="single"/>
        </w:rPr>
      </w:pPr>
      <w:r w:rsidRPr="005F4B72">
        <w:rPr>
          <w:color w:val="000000"/>
          <w:sz w:val="28"/>
          <w:szCs w:val="28"/>
          <w:u w:val="single"/>
        </w:rPr>
        <w:t>2. Основными функциями Совета Безопасности</w:t>
      </w:r>
      <w:r w:rsidR="009D122A" w:rsidRPr="005F4B72">
        <w:rPr>
          <w:color w:val="000000"/>
          <w:sz w:val="28"/>
          <w:szCs w:val="28"/>
          <w:u w:val="single"/>
        </w:rPr>
        <w:t xml:space="preserve"> </w:t>
      </w:r>
      <w:r w:rsidR="009D122A" w:rsidRPr="005F4B72">
        <w:rPr>
          <w:color w:val="000000"/>
          <w:sz w:val="28"/>
          <w:szCs w:val="28"/>
        </w:rPr>
        <w:t>в области обеспечения безопасности</w:t>
      </w:r>
      <w:r w:rsidRPr="005F4B72">
        <w:rPr>
          <w:color w:val="000000"/>
          <w:sz w:val="28"/>
          <w:szCs w:val="28"/>
          <w:u w:val="single"/>
        </w:rPr>
        <w:t xml:space="preserve"> являются:</w:t>
      </w:r>
    </w:p>
    <w:p w:rsidR="009D122A" w:rsidRPr="005F4B72"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1) рассмотрение вопросов обеспечения безопасности, организации обороны, военного строительства, оборонного производства, военно-технического сотрудничества Р</w:t>
      </w:r>
      <w:bookmarkStart w:id="41" w:name="l55"/>
      <w:bookmarkEnd w:id="41"/>
      <w:r w:rsidRPr="005F4B72">
        <w:rPr>
          <w:color w:val="000000"/>
          <w:sz w:val="28"/>
          <w:szCs w:val="28"/>
        </w:rPr>
        <w:t>Ф с иностранными государствами</w:t>
      </w:r>
      <w:r w:rsidR="009D122A" w:rsidRPr="005F4B72">
        <w:rPr>
          <w:color w:val="000000"/>
          <w:sz w:val="28"/>
          <w:szCs w:val="28"/>
        </w:rPr>
        <w:t>;</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proofErr w:type="gramStart"/>
      <w:r w:rsidRPr="005F4B72">
        <w:rPr>
          <w:color w:val="000000"/>
          <w:sz w:val="28"/>
          <w:szCs w:val="28"/>
        </w:rPr>
        <w:t>2) анализ информации о реализации основных направлений государственной политики</w:t>
      </w:r>
      <w:r w:rsidR="009D122A" w:rsidRPr="005F4B72">
        <w:rPr>
          <w:color w:val="000000"/>
          <w:sz w:val="28"/>
          <w:szCs w:val="28"/>
        </w:rPr>
        <w:t>,</w:t>
      </w:r>
      <w:r w:rsidRPr="005F4B72">
        <w:rPr>
          <w:color w:val="000000"/>
          <w:sz w:val="28"/>
          <w:szCs w:val="28"/>
        </w:rPr>
        <w:t xml:space="preserve"> о социально-политической и об экономической ситуации в стране, о соблюдении прав и свобод человека и гражданина;</w:t>
      </w:r>
      <w:bookmarkStart w:id="42" w:name="l57"/>
      <w:bookmarkEnd w:id="42"/>
      <w:proofErr w:type="gramEnd"/>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3) разработка и уточнение стратегии национальной безопасности</w:t>
      </w:r>
      <w:r w:rsidR="009D122A" w:rsidRPr="005F4B72">
        <w:rPr>
          <w:color w:val="000000"/>
          <w:sz w:val="28"/>
          <w:szCs w:val="28"/>
        </w:rPr>
        <w:t>;</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4) осуществление стратегического планирования в области</w:t>
      </w:r>
      <w:r w:rsidRPr="005F4B72">
        <w:rPr>
          <w:rStyle w:val="apple-converted-space"/>
          <w:color w:val="000000"/>
          <w:sz w:val="28"/>
          <w:szCs w:val="28"/>
        </w:rPr>
        <w:t> </w:t>
      </w:r>
      <w:bookmarkStart w:id="43" w:name="l58"/>
      <w:bookmarkEnd w:id="43"/>
      <w:r w:rsidRPr="005F4B72">
        <w:rPr>
          <w:color w:val="000000"/>
          <w:sz w:val="28"/>
          <w:szCs w:val="28"/>
        </w:rPr>
        <w:t>обеспечения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5) рассмотрение проектов законодательных и иных нормативных правовых актов Российской Федерации по вопросам, отнесенным к ведению Совета Безопасности;</w:t>
      </w:r>
    </w:p>
    <w:p w:rsidR="009D122A" w:rsidRPr="005F4B72"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6) подготовка проектов нормативных правовых актов</w:t>
      </w:r>
      <w:r w:rsidRPr="005F4B72">
        <w:rPr>
          <w:rStyle w:val="apple-converted-space"/>
          <w:color w:val="000000"/>
          <w:sz w:val="28"/>
          <w:szCs w:val="28"/>
        </w:rPr>
        <w:t> </w:t>
      </w:r>
      <w:bookmarkStart w:id="44" w:name="l59"/>
      <w:bookmarkEnd w:id="44"/>
      <w:r w:rsidRPr="005F4B72">
        <w:rPr>
          <w:color w:val="000000"/>
          <w:sz w:val="28"/>
          <w:szCs w:val="28"/>
        </w:rPr>
        <w:t>Президента Российской Федерации</w:t>
      </w:r>
    </w:p>
    <w:p w:rsidR="000368F5"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 7) организация работы по подготовке федеральных программ</w:t>
      </w:r>
      <w:r w:rsidRPr="005F4B72">
        <w:rPr>
          <w:rStyle w:val="apple-converted-space"/>
          <w:color w:val="000000"/>
          <w:sz w:val="28"/>
          <w:szCs w:val="28"/>
        </w:rPr>
        <w:t> </w:t>
      </w:r>
      <w:bookmarkStart w:id="45" w:name="l60"/>
      <w:bookmarkEnd w:id="45"/>
      <w:r w:rsidRPr="005F4B72">
        <w:rPr>
          <w:color w:val="000000"/>
          <w:sz w:val="28"/>
          <w:szCs w:val="28"/>
        </w:rPr>
        <w:t xml:space="preserve">в области обеспечения безопасности и осуществление </w:t>
      </w:r>
      <w:proofErr w:type="gramStart"/>
      <w:r w:rsidRPr="005F4B72">
        <w:rPr>
          <w:color w:val="000000"/>
          <w:sz w:val="28"/>
          <w:szCs w:val="28"/>
        </w:rPr>
        <w:t>контроля за</w:t>
      </w:r>
      <w:proofErr w:type="gramEnd"/>
      <w:r w:rsidRPr="005F4B72">
        <w:rPr>
          <w:color w:val="000000"/>
          <w:sz w:val="28"/>
          <w:szCs w:val="28"/>
        </w:rPr>
        <w:t xml:space="preserve"> их реализацией;</w:t>
      </w:r>
    </w:p>
    <w:p w:rsidR="00D81D7C" w:rsidRPr="005F4B72" w:rsidRDefault="00D81D7C" w:rsidP="005F4B72">
      <w:pPr>
        <w:pStyle w:val="ab"/>
        <w:shd w:val="clear" w:color="auto" w:fill="FFFFFF"/>
        <w:spacing w:before="0" w:beforeAutospacing="0" w:after="0" w:afterAutospacing="0"/>
        <w:jc w:val="both"/>
        <w:textAlignment w:val="top"/>
        <w:rPr>
          <w:color w:val="000000"/>
          <w:sz w:val="28"/>
          <w:szCs w:val="28"/>
        </w:rPr>
      </w:pPr>
    </w:p>
    <w:p w:rsidR="000368F5" w:rsidRPr="005F4B72" w:rsidRDefault="000368F5" w:rsidP="005F4B72">
      <w:pPr>
        <w:pStyle w:val="ab"/>
        <w:shd w:val="clear" w:color="auto" w:fill="FFFFFF"/>
        <w:spacing w:before="0" w:beforeAutospacing="0" w:after="0" w:afterAutospacing="0"/>
        <w:jc w:val="both"/>
        <w:textAlignment w:val="top"/>
        <w:outlineLvl w:val="3"/>
        <w:rPr>
          <w:b/>
          <w:bCs/>
          <w:color w:val="000000"/>
          <w:sz w:val="28"/>
          <w:szCs w:val="28"/>
        </w:rPr>
      </w:pPr>
      <w:bookmarkStart w:id="46" w:name="h104"/>
      <w:bookmarkEnd w:id="46"/>
      <w:r w:rsidRPr="005F4B72">
        <w:rPr>
          <w:b/>
          <w:bCs/>
          <w:color w:val="000000"/>
          <w:sz w:val="28"/>
          <w:szCs w:val="28"/>
        </w:rPr>
        <w:t>Состав Совета Безопасности</w:t>
      </w:r>
    </w:p>
    <w:p w:rsidR="00D81D7C" w:rsidRDefault="00D81D7C" w:rsidP="005F4B72">
      <w:pPr>
        <w:pStyle w:val="ab"/>
        <w:shd w:val="clear" w:color="auto" w:fill="FFFFFF"/>
        <w:spacing w:before="0" w:beforeAutospacing="0" w:after="0" w:afterAutospacing="0"/>
        <w:jc w:val="both"/>
        <w:textAlignment w:val="top"/>
        <w:rPr>
          <w:color w:val="000000"/>
          <w:sz w:val="28"/>
          <w:szCs w:val="28"/>
        </w:rPr>
      </w:pP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t>В состав Совета Безопасности входят Председатель</w:t>
      </w:r>
      <w:r w:rsidRPr="005F4B72">
        <w:rPr>
          <w:rStyle w:val="apple-converted-space"/>
          <w:color w:val="000000"/>
          <w:sz w:val="28"/>
          <w:szCs w:val="28"/>
        </w:rPr>
        <w:t> </w:t>
      </w:r>
      <w:bookmarkStart w:id="47" w:name="l62"/>
      <w:bookmarkEnd w:id="47"/>
      <w:r w:rsidRPr="005F4B72">
        <w:rPr>
          <w:color w:val="000000"/>
          <w:sz w:val="28"/>
          <w:szCs w:val="28"/>
        </w:rPr>
        <w:t>Совета Безопасности Российской Федерации, которым по должности является Президент Российской Федерации; Секретарь Совета Безопасности Российской Федерации и члены</w:t>
      </w:r>
      <w:r w:rsidRPr="005F4B72">
        <w:rPr>
          <w:rStyle w:val="apple-converted-space"/>
          <w:color w:val="000000"/>
          <w:sz w:val="28"/>
          <w:szCs w:val="28"/>
        </w:rPr>
        <w:t> </w:t>
      </w:r>
      <w:bookmarkStart w:id="48" w:name="l63"/>
      <w:bookmarkEnd w:id="48"/>
      <w:r w:rsidRPr="005F4B72">
        <w:rPr>
          <w:color w:val="000000"/>
          <w:sz w:val="28"/>
          <w:szCs w:val="28"/>
        </w:rPr>
        <w:t>Совета Безопасности.</w:t>
      </w:r>
    </w:p>
    <w:p w:rsidR="00D81D7C" w:rsidRDefault="000368F5" w:rsidP="00D81D7C">
      <w:pPr>
        <w:pStyle w:val="ab"/>
        <w:shd w:val="clear" w:color="auto" w:fill="FFFFFF"/>
        <w:spacing w:before="0" w:beforeAutospacing="0" w:after="0" w:afterAutospacing="0"/>
        <w:ind w:firstLine="708"/>
        <w:jc w:val="both"/>
        <w:textAlignment w:val="top"/>
        <w:rPr>
          <w:color w:val="000000"/>
          <w:sz w:val="28"/>
          <w:szCs w:val="28"/>
        </w:rPr>
      </w:pPr>
      <w:r w:rsidRPr="005F4B72">
        <w:rPr>
          <w:color w:val="000000"/>
          <w:sz w:val="28"/>
          <w:szCs w:val="28"/>
        </w:rPr>
        <w:lastRenderedPageBreak/>
        <w:t xml:space="preserve"> Секретарем Совета Безопасности, постоянными членами</w:t>
      </w:r>
      <w:r w:rsidRPr="005F4B72">
        <w:rPr>
          <w:rStyle w:val="apple-converted-space"/>
          <w:color w:val="000000"/>
          <w:sz w:val="28"/>
          <w:szCs w:val="28"/>
        </w:rPr>
        <w:t> </w:t>
      </w:r>
      <w:bookmarkStart w:id="49" w:name="l65"/>
      <w:bookmarkEnd w:id="49"/>
      <w:r w:rsidRPr="005F4B72">
        <w:rPr>
          <w:color w:val="000000"/>
          <w:sz w:val="28"/>
          <w:szCs w:val="28"/>
        </w:rPr>
        <w:t>Совета Безопасности и членами Совета Безопасности могут быть граждане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w:t>
      </w:r>
      <w:r w:rsidRPr="005F4B72">
        <w:rPr>
          <w:rStyle w:val="apple-converted-space"/>
          <w:color w:val="000000"/>
          <w:sz w:val="28"/>
          <w:szCs w:val="28"/>
        </w:rPr>
        <w:t> </w:t>
      </w:r>
      <w:bookmarkStart w:id="50" w:name="l66"/>
      <w:bookmarkEnd w:id="50"/>
      <w:r w:rsidRPr="005F4B72">
        <w:rPr>
          <w:color w:val="000000"/>
          <w:sz w:val="28"/>
          <w:szCs w:val="28"/>
        </w:rPr>
        <w:t>гражданина Российской Федерации на территории иностранного государства.</w:t>
      </w:r>
      <w:bookmarkStart w:id="51" w:name="h105"/>
      <w:bookmarkEnd w:id="51"/>
    </w:p>
    <w:p w:rsidR="000368F5" w:rsidRPr="005F4B72" w:rsidRDefault="000368F5" w:rsidP="00D81D7C">
      <w:pPr>
        <w:pStyle w:val="ab"/>
        <w:shd w:val="clear" w:color="auto" w:fill="FFFFFF"/>
        <w:spacing w:before="0" w:beforeAutospacing="0" w:after="0" w:afterAutospacing="0"/>
        <w:ind w:firstLine="708"/>
        <w:jc w:val="both"/>
        <w:textAlignment w:val="top"/>
        <w:rPr>
          <w:b/>
          <w:bCs/>
          <w:color w:val="000000"/>
          <w:sz w:val="28"/>
          <w:szCs w:val="28"/>
        </w:rPr>
      </w:pPr>
      <w:r w:rsidRPr="005F4B72">
        <w:rPr>
          <w:b/>
          <w:bCs/>
          <w:color w:val="000000"/>
          <w:sz w:val="28"/>
          <w:szCs w:val="28"/>
        </w:rPr>
        <w:t>Секретарь Совета Безопасности</w:t>
      </w:r>
    </w:p>
    <w:p w:rsidR="00D81D7C"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 xml:space="preserve"> Секретарь Совета Безопасности является должностным лицом, назначается на должность и освобождается от должности Президентом Российской Федерации, которому подчиняется непосредственно.</w:t>
      </w:r>
    </w:p>
    <w:p w:rsidR="000368F5" w:rsidRPr="005F4B72"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3. Полномочия Секретаря Совета Безопасности определяются</w:t>
      </w:r>
      <w:r w:rsidRPr="005F4B72">
        <w:rPr>
          <w:rStyle w:val="apple-converted-space"/>
          <w:color w:val="000000"/>
          <w:sz w:val="28"/>
          <w:szCs w:val="28"/>
        </w:rPr>
        <w:t> </w:t>
      </w:r>
      <w:bookmarkStart w:id="52" w:name="l68"/>
      <w:bookmarkEnd w:id="52"/>
      <w:r w:rsidRPr="005F4B72">
        <w:rPr>
          <w:color w:val="000000"/>
          <w:sz w:val="28"/>
          <w:szCs w:val="28"/>
        </w:rPr>
        <w:t>Президентом Российской Федерации. </w:t>
      </w:r>
    </w:p>
    <w:p w:rsidR="002949D9" w:rsidRDefault="002949D9" w:rsidP="005F4B72">
      <w:pPr>
        <w:pStyle w:val="ab"/>
        <w:shd w:val="clear" w:color="auto" w:fill="FFFFFF"/>
        <w:spacing w:before="0" w:beforeAutospacing="0" w:after="0" w:afterAutospacing="0"/>
        <w:jc w:val="both"/>
        <w:textAlignment w:val="top"/>
        <w:outlineLvl w:val="3"/>
        <w:rPr>
          <w:b/>
          <w:bCs/>
          <w:color w:val="000000"/>
          <w:sz w:val="28"/>
          <w:szCs w:val="28"/>
        </w:rPr>
      </w:pPr>
      <w:bookmarkStart w:id="53" w:name="h106"/>
      <w:bookmarkEnd w:id="53"/>
    </w:p>
    <w:p w:rsidR="000368F5" w:rsidRDefault="000368F5" w:rsidP="005F4B72">
      <w:pPr>
        <w:pStyle w:val="ab"/>
        <w:shd w:val="clear" w:color="auto" w:fill="FFFFFF"/>
        <w:spacing w:before="0" w:beforeAutospacing="0" w:after="0" w:afterAutospacing="0"/>
        <w:jc w:val="both"/>
        <w:textAlignment w:val="top"/>
        <w:outlineLvl w:val="3"/>
        <w:rPr>
          <w:b/>
          <w:bCs/>
          <w:color w:val="000000"/>
          <w:sz w:val="28"/>
          <w:szCs w:val="28"/>
        </w:rPr>
      </w:pPr>
      <w:r w:rsidRPr="005F4B72">
        <w:rPr>
          <w:b/>
          <w:bCs/>
          <w:color w:val="000000"/>
          <w:sz w:val="28"/>
          <w:szCs w:val="28"/>
        </w:rPr>
        <w:t>Организация деятельности Совета Безопасности</w:t>
      </w:r>
    </w:p>
    <w:p w:rsidR="002949D9" w:rsidRPr="005F4B72" w:rsidRDefault="002949D9" w:rsidP="005F4B72">
      <w:pPr>
        <w:pStyle w:val="ab"/>
        <w:shd w:val="clear" w:color="auto" w:fill="FFFFFF"/>
        <w:spacing w:before="0" w:beforeAutospacing="0" w:after="0" w:afterAutospacing="0"/>
        <w:jc w:val="both"/>
        <w:textAlignment w:val="top"/>
        <w:outlineLvl w:val="3"/>
        <w:rPr>
          <w:b/>
          <w:bCs/>
          <w:color w:val="000000"/>
          <w:sz w:val="28"/>
          <w:szCs w:val="28"/>
        </w:rPr>
      </w:pPr>
    </w:p>
    <w:p w:rsidR="002949D9"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1. Деятельность Совета Безопасности осуществляется в форме заседаний и совещаний.</w:t>
      </w:r>
      <w:bookmarkStart w:id="54" w:name="l69"/>
      <w:bookmarkEnd w:id="54"/>
    </w:p>
    <w:p w:rsidR="000368F5" w:rsidRDefault="000368F5" w:rsidP="005F4B72">
      <w:pPr>
        <w:pStyle w:val="ab"/>
        <w:shd w:val="clear" w:color="auto" w:fill="FFFFFF"/>
        <w:spacing w:before="0" w:beforeAutospacing="0" w:after="0" w:afterAutospacing="0"/>
        <w:jc w:val="both"/>
        <w:textAlignment w:val="top"/>
        <w:rPr>
          <w:color w:val="000000"/>
          <w:sz w:val="28"/>
          <w:szCs w:val="28"/>
        </w:rPr>
      </w:pPr>
      <w:r w:rsidRPr="005F4B72">
        <w:rPr>
          <w:color w:val="000000"/>
          <w:sz w:val="28"/>
          <w:szCs w:val="28"/>
        </w:rPr>
        <w:t>2. Порядок организации и проведения заседаний и совещаний Совета Безопасности определяется Президентом Российской Федерации.</w:t>
      </w:r>
    </w:p>
    <w:p w:rsidR="002949D9" w:rsidRPr="005F4B72" w:rsidRDefault="002949D9" w:rsidP="005F4B72">
      <w:pPr>
        <w:pStyle w:val="ab"/>
        <w:shd w:val="clear" w:color="auto" w:fill="FFFFFF"/>
        <w:spacing w:before="0" w:beforeAutospacing="0" w:after="0" w:afterAutospacing="0"/>
        <w:jc w:val="both"/>
        <w:textAlignment w:val="top"/>
        <w:rPr>
          <w:color w:val="000000"/>
          <w:sz w:val="28"/>
          <w:szCs w:val="28"/>
        </w:rPr>
      </w:pPr>
    </w:p>
    <w:p w:rsidR="000368F5" w:rsidRPr="005F4B72" w:rsidRDefault="000368F5" w:rsidP="005F4B72">
      <w:pPr>
        <w:pStyle w:val="ab"/>
        <w:shd w:val="clear" w:color="auto" w:fill="FFFFFF"/>
        <w:spacing w:before="0" w:beforeAutospacing="0" w:after="0" w:afterAutospacing="0"/>
        <w:jc w:val="both"/>
        <w:textAlignment w:val="top"/>
        <w:outlineLvl w:val="3"/>
        <w:rPr>
          <w:b/>
          <w:bCs/>
          <w:color w:val="000000"/>
          <w:sz w:val="28"/>
          <w:szCs w:val="28"/>
        </w:rPr>
      </w:pPr>
      <w:bookmarkStart w:id="55" w:name="h107"/>
      <w:bookmarkEnd w:id="55"/>
      <w:r w:rsidRPr="005F4B72">
        <w:rPr>
          <w:b/>
          <w:bCs/>
          <w:color w:val="000000"/>
          <w:sz w:val="28"/>
          <w:szCs w:val="28"/>
        </w:rPr>
        <w:t>Решения Совета Безопасности</w:t>
      </w:r>
    </w:p>
    <w:p w:rsidR="002949D9" w:rsidRDefault="000368F5"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1. Решения Совета Безопасности принимаются на его</w:t>
      </w:r>
      <w:r w:rsidRPr="005F4B72">
        <w:rPr>
          <w:rStyle w:val="apple-converted-space"/>
          <w:rFonts w:ascii="Times New Roman" w:hAnsi="Times New Roman" w:cs="Times New Roman"/>
          <w:color w:val="000000"/>
          <w:sz w:val="28"/>
          <w:szCs w:val="28"/>
        </w:rPr>
        <w:t> </w:t>
      </w:r>
      <w:bookmarkStart w:id="56" w:name="l70"/>
      <w:bookmarkEnd w:id="56"/>
      <w:r w:rsidRPr="005F4B72">
        <w:rPr>
          <w:rFonts w:ascii="Times New Roman" w:hAnsi="Times New Roman" w:cs="Times New Roman"/>
          <w:color w:val="000000"/>
          <w:sz w:val="28"/>
          <w:szCs w:val="28"/>
        </w:rPr>
        <w:t>заседаниях и совещаниях постоянными членами Совета Безопасности.</w:t>
      </w:r>
    </w:p>
    <w:p w:rsidR="002949D9" w:rsidRDefault="000368F5"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2. Решения Совета Безопасности вступают в силу после их</w:t>
      </w:r>
      <w:r w:rsidRPr="005F4B72">
        <w:rPr>
          <w:rStyle w:val="apple-converted-space"/>
          <w:rFonts w:ascii="Times New Roman" w:hAnsi="Times New Roman" w:cs="Times New Roman"/>
          <w:color w:val="000000"/>
          <w:sz w:val="28"/>
          <w:szCs w:val="28"/>
        </w:rPr>
        <w:t> </w:t>
      </w:r>
      <w:bookmarkStart w:id="57" w:name="l71"/>
      <w:bookmarkEnd w:id="57"/>
      <w:r w:rsidRPr="005F4B72">
        <w:rPr>
          <w:rFonts w:ascii="Times New Roman" w:hAnsi="Times New Roman" w:cs="Times New Roman"/>
          <w:color w:val="000000"/>
          <w:sz w:val="28"/>
          <w:szCs w:val="28"/>
        </w:rPr>
        <w:t>утверждения Президентом Российской Федерации.</w:t>
      </w:r>
    </w:p>
    <w:p w:rsidR="005F4AF8" w:rsidRPr="005F4B72" w:rsidRDefault="00DF6C72"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 xml:space="preserve">Они </w:t>
      </w:r>
      <w:r w:rsidR="000368F5" w:rsidRPr="005F4B72">
        <w:rPr>
          <w:rFonts w:ascii="Times New Roman" w:hAnsi="Times New Roman" w:cs="Times New Roman"/>
          <w:color w:val="000000"/>
          <w:sz w:val="28"/>
          <w:szCs w:val="28"/>
        </w:rPr>
        <w:t>обязательны для исполнения государственными органами и должностными лицами.</w:t>
      </w:r>
    </w:p>
    <w:p w:rsidR="002949D9" w:rsidRDefault="002949D9" w:rsidP="005F4B72">
      <w:pPr>
        <w:spacing w:after="0" w:line="240" w:lineRule="auto"/>
        <w:jc w:val="both"/>
        <w:rPr>
          <w:rFonts w:ascii="Times New Roman" w:hAnsi="Times New Roman" w:cs="Times New Roman"/>
          <w:b/>
          <w:color w:val="000000"/>
          <w:sz w:val="28"/>
          <w:szCs w:val="28"/>
        </w:rPr>
      </w:pPr>
    </w:p>
    <w:p w:rsidR="005F4AF8" w:rsidRPr="005F4B72" w:rsidRDefault="005F4AF8" w:rsidP="002949D9">
      <w:pPr>
        <w:spacing w:after="0" w:line="240" w:lineRule="auto"/>
        <w:jc w:val="center"/>
        <w:rPr>
          <w:rFonts w:ascii="Times New Roman" w:hAnsi="Times New Roman" w:cs="Times New Roman"/>
          <w:b/>
          <w:color w:val="000000"/>
          <w:sz w:val="28"/>
          <w:szCs w:val="28"/>
        </w:rPr>
      </w:pPr>
      <w:r w:rsidRPr="005F4B72">
        <w:rPr>
          <w:rFonts w:ascii="Times New Roman" w:hAnsi="Times New Roman" w:cs="Times New Roman"/>
          <w:b/>
          <w:color w:val="000000"/>
          <w:sz w:val="28"/>
          <w:szCs w:val="28"/>
        </w:rPr>
        <w:t>Контрольные вопросы</w:t>
      </w:r>
    </w:p>
    <w:p w:rsidR="005F4AF8" w:rsidRPr="005F4B72" w:rsidRDefault="005F4AF8" w:rsidP="005F4B72">
      <w:pPr>
        <w:spacing w:after="0" w:line="240" w:lineRule="auto"/>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1 Кто определяет основные направления государственной политики в области обеспечения безопасности?</w:t>
      </w:r>
    </w:p>
    <w:p w:rsidR="005F4AF8" w:rsidRPr="005F4B72" w:rsidRDefault="005F4AF8" w:rsidP="005F4B72">
      <w:pPr>
        <w:spacing w:after="0" w:line="240" w:lineRule="auto"/>
        <w:jc w:val="both"/>
        <w:rPr>
          <w:rStyle w:val="apple-converted-space"/>
          <w:rFonts w:ascii="Times New Roman" w:hAnsi="Times New Roman" w:cs="Times New Roman"/>
          <w:color w:val="000000"/>
          <w:sz w:val="28"/>
          <w:szCs w:val="28"/>
        </w:rPr>
      </w:pPr>
      <w:r w:rsidRPr="005F4B72">
        <w:rPr>
          <w:rFonts w:ascii="Times New Roman" w:hAnsi="Times New Roman" w:cs="Times New Roman"/>
          <w:color w:val="000000"/>
          <w:sz w:val="28"/>
          <w:szCs w:val="28"/>
        </w:rPr>
        <w:t xml:space="preserve"> 2. Каким образом граждане и общественные объединения участвуют в реализации государственной политики в области обеспечения безопасности?</w:t>
      </w:r>
      <w:r w:rsidRPr="005F4B72">
        <w:rPr>
          <w:rStyle w:val="apple-converted-space"/>
          <w:rFonts w:ascii="Times New Roman" w:hAnsi="Times New Roman" w:cs="Times New Roman"/>
          <w:color w:val="000000"/>
          <w:sz w:val="28"/>
          <w:szCs w:val="28"/>
        </w:rPr>
        <w:t> </w:t>
      </w:r>
    </w:p>
    <w:p w:rsidR="005F4AF8" w:rsidRPr="005F4B72" w:rsidRDefault="005F4AF8" w:rsidP="005F4B72">
      <w:pPr>
        <w:spacing w:after="0" w:line="240" w:lineRule="auto"/>
        <w:jc w:val="both"/>
        <w:rPr>
          <w:rStyle w:val="apple-converted-space"/>
          <w:rFonts w:ascii="Times New Roman" w:hAnsi="Times New Roman" w:cs="Times New Roman"/>
          <w:color w:val="000000"/>
          <w:sz w:val="28"/>
          <w:szCs w:val="28"/>
        </w:rPr>
      </w:pPr>
      <w:r w:rsidRPr="005F4B72">
        <w:rPr>
          <w:rStyle w:val="apple-converted-space"/>
          <w:rFonts w:ascii="Times New Roman" w:hAnsi="Times New Roman" w:cs="Times New Roman"/>
          <w:color w:val="000000"/>
          <w:sz w:val="28"/>
          <w:szCs w:val="28"/>
        </w:rPr>
        <w:t>3. Содержание деятельности по обеспечению безопасности?</w:t>
      </w:r>
    </w:p>
    <w:p w:rsidR="005F4AF8" w:rsidRPr="005F4B72" w:rsidRDefault="005F4AF8" w:rsidP="005F4B72">
      <w:pPr>
        <w:pStyle w:val="ab"/>
        <w:shd w:val="clear" w:color="auto" w:fill="FFFFFF"/>
        <w:spacing w:before="0" w:beforeAutospacing="0" w:after="0" w:afterAutospacing="0"/>
        <w:jc w:val="both"/>
        <w:textAlignment w:val="top"/>
        <w:outlineLvl w:val="3"/>
        <w:rPr>
          <w:bCs/>
          <w:color w:val="000000"/>
          <w:sz w:val="28"/>
          <w:szCs w:val="28"/>
        </w:rPr>
      </w:pPr>
      <w:r w:rsidRPr="005F4B72">
        <w:rPr>
          <w:rStyle w:val="apple-converted-space"/>
          <w:color w:val="000000"/>
          <w:sz w:val="28"/>
          <w:szCs w:val="28"/>
        </w:rPr>
        <w:t>4. Примеры м</w:t>
      </w:r>
      <w:r w:rsidRPr="005F4B72">
        <w:rPr>
          <w:bCs/>
          <w:color w:val="000000"/>
          <w:sz w:val="28"/>
          <w:szCs w:val="28"/>
        </w:rPr>
        <w:t>еждународного  сотрудничества в области обеспечения безопасности.</w:t>
      </w:r>
    </w:p>
    <w:p w:rsidR="005F4AF8" w:rsidRPr="005F4B72" w:rsidRDefault="005F4AF8" w:rsidP="005F4B72">
      <w:pPr>
        <w:pStyle w:val="ab"/>
        <w:shd w:val="clear" w:color="auto" w:fill="FFFFFF"/>
        <w:spacing w:before="0" w:beforeAutospacing="0" w:after="0" w:afterAutospacing="0"/>
        <w:jc w:val="both"/>
        <w:textAlignment w:val="top"/>
        <w:outlineLvl w:val="3"/>
        <w:rPr>
          <w:bCs/>
          <w:color w:val="000000"/>
          <w:sz w:val="28"/>
          <w:szCs w:val="28"/>
        </w:rPr>
      </w:pPr>
      <w:r w:rsidRPr="005F4B72">
        <w:rPr>
          <w:bCs/>
          <w:color w:val="000000"/>
          <w:sz w:val="28"/>
          <w:szCs w:val="28"/>
        </w:rPr>
        <w:t>5. Какие имеются полномочия у палат Федерального Собрания Российской Федерации в области обеспечения безопасности?</w:t>
      </w:r>
    </w:p>
    <w:p w:rsidR="005F4AF8" w:rsidRPr="005F4B72" w:rsidRDefault="005F4AF8" w:rsidP="005F4B72">
      <w:pPr>
        <w:pStyle w:val="ab"/>
        <w:shd w:val="clear" w:color="auto" w:fill="FFFFFF"/>
        <w:spacing w:before="0" w:beforeAutospacing="0" w:after="0" w:afterAutospacing="0"/>
        <w:jc w:val="both"/>
        <w:textAlignment w:val="top"/>
        <w:outlineLvl w:val="3"/>
        <w:rPr>
          <w:bCs/>
          <w:color w:val="000000"/>
          <w:sz w:val="28"/>
          <w:szCs w:val="28"/>
        </w:rPr>
      </w:pPr>
      <w:r w:rsidRPr="005F4B72">
        <w:rPr>
          <w:bCs/>
          <w:color w:val="000000"/>
          <w:sz w:val="28"/>
          <w:szCs w:val="28"/>
        </w:rPr>
        <w:t>6. Перечислить функции Совета Федерации.</w:t>
      </w:r>
    </w:p>
    <w:p w:rsidR="002949D9" w:rsidRDefault="005F4AF8" w:rsidP="005F4B72">
      <w:pPr>
        <w:pStyle w:val="ab"/>
        <w:shd w:val="clear" w:color="auto" w:fill="FFFFFF"/>
        <w:spacing w:before="0" w:beforeAutospacing="0" w:after="0" w:afterAutospacing="0"/>
        <w:textAlignment w:val="top"/>
        <w:rPr>
          <w:color w:val="000000"/>
          <w:sz w:val="28"/>
          <w:szCs w:val="28"/>
        </w:rPr>
      </w:pPr>
      <w:r w:rsidRPr="005F4B72">
        <w:rPr>
          <w:color w:val="000000"/>
          <w:sz w:val="28"/>
          <w:szCs w:val="28"/>
        </w:rPr>
        <w:t>7  Содействие в урегулировании,  каких  конфликтов, включая участие</w:t>
      </w:r>
      <w:r w:rsidRPr="005F4B72">
        <w:rPr>
          <w:rStyle w:val="apple-converted-space"/>
          <w:color w:val="000000"/>
          <w:sz w:val="28"/>
          <w:szCs w:val="28"/>
        </w:rPr>
        <w:t> </w:t>
      </w:r>
      <w:r w:rsidRPr="005F4B72">
        <w:rPr>
          <w:color w:val="000000"/>
          <w:sz w:val="28"/>
          <w:szCs w:val="28"/>
        </w:rPr>
        <w:t>в миротворческих операциях,  принимала участие Россия.</w:t>
      </w:r>
    </w:p>
    <w:p w:rsidR="001061E0" w:rsidRDefault="001061E0" w:rsidP="005F4B72">
      <w:pPr>
        <w:pStyle w:val="ab"/>
        <w:shd w:val="clear" w:color="auto" w:fill="FFFFFF"/>
        <w:spacing w:before="0" w:beforeAutospacing="0" w:after="0" w:afterAutospacing="0"/>
        <w:textAlignment w:val="top"/>
        <w:rPr>
          <w:color w:val="000000"/>
          <w:sz w:val="28"/>
          <w:szCs w:val="28"/>
        </w:rPr>
      </w:pPr>
    </w:p>
    <w:p w:rsidR="00DF6C72" w:rsidRPr="005F4B72" w:rsidRDefault="00F275BC" w:rsidP="005F4B72">
      <w:pPr>
        <w:shd w:val="clear" w:color="auto" w:fill="FFFFFF"/>
        <w:spacing w:after="0" w:line="24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Тема </w:t>
      </w:r>
      <w:r w:rsidR="00DF6C72" w:rsidRPr="005F4B72">
        <w:rPr>
          <w:rFonts w:ascii="Times New Roman" w:eastAsia="Times New Roman" w:hAnsi="Times New Roman" w:cs="Times New Roman"/>
          <w:b/>
          <w:color w:val="000000"/>
          <w:sz w:val="28"/>
          <w:szCs w:val="28"/>
        </w:rPr>
        <w:t>2 Обеспечение национальной безопасности</w:t>
      </w:r>
    </w:p>
    <w:p w:rsidR="000368F5" w:rsidRPr="005F4B72" w:rsidRDefault="000368F5" w:rsidP="005F4B72">
      <w:pPr>
        <w:pStyle w:val="ab"/>
        <w:shd w:val="clear" w:color="auto" w:fill="FFFFFF"/>
        <w:spacing w:before="0" w:beforeAutospacing="0" w:after="0" w:afterAutospacing="0"/>
        <w:jc w:val="both"/>
        <w:textAlignment w:val="top"/>
        <w:rPr>
          <w:color w:val="000000"/>
          <w:sz w:val="28"/>
          <w:szCs w:val="28"/>
        </w:rPr>
      </w:pPr>
    </w:p>
    <w:p w:rsidR="008F1A2A" w:rsidRPr="002949D9" w:rsidRDefault="002949D9" w:rsidP="002949D9">
      <w:pPr>
        <w:spacing w:after="0" w:line="240" w:lineRule="auto"/>
        <w:jc w:val="center"/>
        <w:rPr>
          <w:rFonts w:ascii="Times New Roman" w:hAnsi="Times New Roman" w:cs="Times New Roman"/>
          <w:b/>
          <w:sz w:val="28"/>
          <w:szCs w:val="28"/>
        </w:rPr>
      </w:pPr>
      <w:r w:rsidRPr="002949D9">
        <w:rPr>
          <w:rFonts w:ascii="Times New Roman" w:hAnsi="Times New Roman" w:cs="Times New Roman"/>
          <w:b/>
          <w:sz w:val="28"/>
          <w:szCs w:val="28"/>
        </w:rPr>
        <w:lastRenderedPageBreak/>
        <w:t xml:space="preserve">План </w:t>
      </w:r>
      <w:r w:rsidR="008F1A2A" w:rsidRPr="002949D9">
        <w:rPr>
          <w:rFonts w:ascii="Times New Roman" w:hAnsi="Times New Roman" w:cs="Times New Roman"/>
          <w:b/>
          <w:sz w:val="28"/>
          <w:szCs w:val="28"/>
        </w:rPr>
        <w:t>лекции</w:t>
      </w:r>
    </w:p>
    <w:p w:rsidR="008F1A2A" w:rsidRPr="005F4B72" w:rsidRDefault="00506543" w:rsidP="005F4B72">
      <w:pPr>
        <w:pStyle w:val="ab"/>
        <w:numPr>
          <w:ilvl w:val="0"/>
          <w:numId w:val="31"/>
        </w:numPr>
        <w:shd w:val="clear" w:color="auto" w:fill="FFFFFF"/>
        <w:spacing w:before="0" w:beforeAutospacing="0" w:after="0" w:afterAutospacing="0"/>
        <w:jc w:val="both"/>
        <w:textAlignment w:val="top"/>
        <w:rPr>
          <w:color w:val="000000"/>
          <w:sz w:val="28"/>
          <w:szCs w:val="28"/>
        </w:rPr>
      </w:pPr>
      <w:r w:rsidRPr="005F4B72">
        <w:rPr>
          <w:color w:val="000000"/>
          <w:sz w:val="28"/>
          <w:szCs w:val="28"/>
        </w:rPr>
        <w:t>Угрозы национальной безопасности, как внутренние, так и внешние.</w:t>
      </w:r>
    </w:p>
    <w:p w:rsidR="00506543" w:rsidRPr="005F4B72" w:rsidRDefault="00506543" w:rsidP="005F4B72">
      <w:pPr>
        <w:pStyle w:val="ab"/>
        <w:numPr>
          <w:ilvl w:val="0"/>
          <w:numId w:val="31"/>
        </w:numPr>
        <w:shd w:val="clear" w:color="auto" w:fill="FFFFFF"/>
        <w:spacing w:before="0" w:beforeAutospacing="0" w:after="0" w:afterAutospacing="0"/>
        <w:jc w:val="both"/>
        <w:textAlignment w:val="top"/>
        <w:rPr>
          <w:color w:val="000000"/>
          <w:sz w:val="28"/>
          <w:szCs w:val="28"/>
        </w:rPr>
      </w:pPr>
      <w:r w:rsidRPr="005F4B72">
        <w:rPr>
          <w:color w:val="000000"/>
          <w:sz w:val="28"/>
          <w:szCs w:val="28"/>
        </w:rPr>
        <w:t>Гарантии стабильной внутриполитической обстановки.</w:t>
      </w:r>
    </w:p>
    <w:p w:rsidR="00506543" w:rsidRPr="005F4B72" w:rsidRDefault="00506543" w:rsidP="005F4B72">
      <w:pPr>
        <w:pStyle w:val="a3"/>
        <w:numPr>
          <w:ilvl w:val="0"/>
          <w:numId w:val="31"/>
        </w:numPr>
        <w:shd w:val="clear" w:color="auto" w:fill="FFFFFF"/>
        <w:spacing w:after="0" w:line="240" w:lineRule="auto"/>
        <w:jc w:val="center"/>
        <w:rPr>
          <w:rFonts w:ascii="Times New Roman" w:eastAsia="Times New Roman" w:hAnsi="Times New Roman" w:cs="Times New Roman"/>
          <w:bCs/>
          <w:sz w:val="28"/>
          <w:szCs w:val="28"/>
        </w:rPr>
      </w:pPr>
      <w:r w:rsidRPr="005F4B72">
        <w:rPr>
          <w:rFonts w:ascii="Times New Roman" w:eastAsia="Times New Roman" w:hAnsi="Times New Roman" w:cs="Times New Roman"/>
          <w:bCs/>
          <w:sz w:val="28"/>
          <w:szCs w:val="28"/>
        </w:rPr>
        <w:t>Основные характеристики состояния национальной безопасности</w:t>
      </w:r>
    </w:p>
    <w:p w:rsidR="008F1A2A" w:rsidRPr="005F4B72" w:rsidRDefault="005F4B72" w:rsidP="005F4B72">
      <w:pPr>
        <w:pStyle w:val="ab"/>
        <w:shd w:val="clear" w:color="auto" w:fill="FFFFFF"/>
        <w:tabs>
          <w:tab w:val="left" w:pos="7149"/>
        </w:tabs>
        <w:spacing w:before="0" w:beforeAutospacing="0" w:after="0" w:afterAutospacing="0"/>
        <w:jc w:val="both"/>
        <w:textAlignment w:val="top"/>
        <w:rPr>
          <w:sz w:val="28"/>
          <w:szCs w:val="28"/>
        </w:rPr>
      </w:pPr>
      <w:r w:rsidRPr="005F4B72">
        <w:rPr>
          <w:sz w:val="28"/>
          <w:szCs w:val="28"/>
        </w:rPr>
        <w:tab/>
      </w:r>
    </w:p>
    <w:p w:rsidR="005F4AF8" w:rsidRPr="005F4B72" w:rsidRDefault="00857CDE" w:rsidP="005F4B72">
      <w:pPr>
        <w:spacing w:after="0" w:line="240" w:lineRule="auto"/>
        <w:ind w:left="360"/>
        <w:outlineLvl w:val="1"/>
        <w:rPr>
          <w:rFonts w:ascii="Times New Roman" w:hAnsi="Times New Roman" w:cs="Times New Roman"/>
          <w:sz w:val="28"/>
          <w:szCs w:val="28"/>
        </w:rPr>
      </w:pPr>
      <w:hyperlink r:id="rId13" w:anchor="text" w:history="1">
        <w:r w:rsidR="005F4AF8" w:rsidRPr="005F4B72">
          <w:rPr>
            <w:rFonts w:ascii="Times New Roman" w:eastAsia="Times New Roman" w:hAnsi="Times New Roman" w:cs="Times New Roman"/>
            <w:bCs/>
            <w:sz w:val="28"/>
            <w:szCs w:val="28"/>
          </w:rPr>
          <w:t>Указ Президента РФ от 12 мая 2009 г. N 537 "О Стратегии национальной безопасности Российской Федерации до 2020 года"</w:t>
        </w:r>
      </w:hyperlink>
    </w:p>
    <w:p w:rsidR="000F483E" w:rsidRPr="005F4B72" w:rsidRDefault="002949D9" w:rsidP="005F4B72">
      <w:pPr>
        <w:tabs>
          <w:tab w:val="left" w:pos="938"/>
        </w:tab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C5781E" w:rsidRPr="005F4B72">
        <w:rPr>
          <w:rFonts w:ascii="Times New Roman" w:eastAsia="Times New Roman" w:hAnsi="Times New Roman" w:cs="Times New Roman"/>
          <w:color w:val="000000"/>
          <w:sz w:val="28"/>
          <w:szCs w:val="28"/>
        </w:rPr>
        <w:t xml:space="preserve">На обеспечение национальных интересов Российской Федерации негативное влияние будут оказывать: </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вероятные рецидивы односторонних силовых подходов в международных отношениях,</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противоречия между основными участниками мировой политики, угроза распространения оружия массового уничтожения и его попадания в руки террористов,</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w:t>
      </w:r>
      <w:proofErr w:type="gramStart"/>
      <w:r w:rsidRPr="005F4B72">
        <w:rPr>
          <w:rFonts w:ascii="Times New Roman" w:eastAsia="Times New Roman" w:hAnsi="Times New Roman" w:cs="Times New Roman"/>
          <w:color w:val="000000"/>
          <w:sz w:val="28"/>
          <w:szCs w:val="28"/>
        </w:rPr>
        <w:t xml:space="preserve">совершенствование форм противоправной деятельности в кибернетической и биологической областях, в сфере высоких технологий. </w:t>
      </w:r>
      <w:proofErr w:type="gramEnd"/>
    </w:p>
    <w:p w:rsidR="00C5781E" w:rsidRPr="005F4B72" w:rsidRDefault="00B24F7C"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b/>
          <w:color w:val="000000"/>
          <w:sz w:val="28"/>
          <w:szCs w:val="28"/>
        </w:rPr>
        <w:t xml:space="preserve">Угрозы национальной безопасности </w:t>
      </w:r>
      <w:proofErr w:type="gramStart"/>
      <w:r w:rsidRPr="005F4B72">
        <w:rPr>
          <w:rFonts w:ascii="Times New Roman" w:eastAsia="Times New Roman" w:hAnsi="Times New Roman" w:cs="Times New Roman"/>
          <w:b/>
          <w:color w:val="000000"/>
          <w:sz w:val="28"/>
          <w:szCs w:val="28"/>
        </w:rPr>
        <w:t>из</w:t>
      </w:r>
      <w:proofErr w:type="gramEnd"/>
      <w:r w:rsidRPr="005F4B72">
        <w:rPr>
          <w:rFonts w:ascii="Times New Roman" w:eastAsia="Times New Roman" w:hAnsi="Times New Roman" w:cs="Times New Roman"/>
          <w:b/>
          <w:color w:val="000000"/>
          <w:sz w:val="28"/>
          <w:szCs w:val="28"/>
        </w:rPr>
        <w:t xml:space="preserve"> вне.</w:t>
      </w:r>
      <w:r w:rsidRPr="005F4B72">
        <w:rPr>
          <w:rFonts w:ascii="Times New Roman" w:eastAsia="Times New Roman" w:hAnsi="Times New Roman" w:cs="Times New Roman"/>
          <w:color w:val="000000"/>
          <w:sz w:val="28"/>
          <w:szCs w:val="28"/>
        </w:rPr>
        <w:t xml:space="preserve"> О</w:t>
      </w:r>
      <w:r w:rsidR="00C5781E" w:rsidRPr="005F4B72">
        <w:rPr>
          <w:rFonts w:ascii="Times New Roman" w:eastAsia="Times New Roman" w:hAnsi="Times New Roman" w:cs="Times New Roman"/>
          <w:color w:val="000000"/>
          <w:sz w:val="28"/>
          <w:szCs w:val="28"/>
        </w:rPr>
        <w:t>бострятся мировая демографическая ситуация и проблемы окружающей природной среды, возрастут угрозы, связанные с неконтролируемой и незаконной миграцией, наркоторговлей и торговлей людьми</w:t>
      </w:r>
      <w:r w:rsidRPr="005F4B72">
        <w:rPr>
          <w:rFonts w:ascii="Times New Roman" w:eastAsia="Times New Roman" w:hAnsi="Times New Roman" w:cs="Times New Roman"/>
          <w:color w:val="000000"/>
          <w:sz w:val="28"/>
          <w:szCs w:val="28"/>
        </w:rPr>
        <w:t>. Возможны другие</w:t>
      </w:r>
      <w:r w:rsidR="00C5781E" w:rsidRPr="005F4B72">
        <w:rPr>
          <w:rFonts w:ascii="Times New Roman" w:eastAsia="Times New Roman" w:hAnsi="Times New Roman" w:cs="Times New Roman"/>
          <w:color w:val="000000"/>
          <w:sz w:val="28"/>
          <w:szCs w:val="28"/>
        </w:rPr>
        <w:t xml:space="preserve"> </w:t>
      </w:r>
      <w:r w:rsidR="00DF6C72" w:rsidRPr="005F4B72">
        <w:rPr>
          <w:rFonts w:ascii="Times New Roman" w:eastAsia="Times New Roman" w:hAnsi="Times New Roman" w:cs="Times New Roman"/>
          <w:color w:val="000000"/>
          <w:sz w:val="28"/>
          <w:szCs w:val="28"/>
        </w:rPr>
        <w:t>формы</w:t>
      </w:r>
      <w:r w:rsidR="00C5781E" w:rsidRPr="005F4B72">
        <w:rPr>
          <w:rFonts w:ascii="Times New Roman" w:eastAsia="Times New Roman" w:hAnsi="Times New Roman" w:cs="Times New Roman"/>
          <w:color w:val="000000"/>
          <w:sz w:val="28"/>
          <w:szCs w:val="28"/>
        </w:rPr>
        <w:t xml:space="preserve"> транснациональной организованной преступности. Вероятно распространение эпидемий, вызываемых новыми, неизвестными ранее вирусами. Более ощутимым станет дефицит пресной воды.</w:t>
      </w:r>
    </w:p>
    <w:p w:rsidR="00DF6C72"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В условиях конкурентной борьбы за ресурсы не исключены решения возникающих проблем с применением военной силы - может быть нарушен сложившийся баланс сил вблизи границ Российской Федерации</w:t>
      </w:r>
      <w:r w:rsidR="00DF6C72" w:rsidRPr="005F4B72">
        <w:rPr>
          <w:rFonts w:ascii="Times New Roman" w:eastAsia="Times New Roman" w:hAnsi="Times New Roman" w:cs="Times New Roman"/>
          <w:color w:val="000000"/>
          <w:sz w:val="28"/>
          <w:szCs w:val="28"/>
        </w:rPr>
        <w:t>.</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Возрастет риск увеличения числа государств - обладателей ядерного оружия.</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Возможности поддержания глобальной и региональной стабильности существенно сузятся при размещении в Европе </w:t>
      </w:r>
      <w:proofErr w:type="gramStart"/>
      <w:r w:rsidRPr="005F4B72">
        <w:rPr>
          <w:rFonts w:ascii="Times New Roman" w:eastAsia="Times New Roman" w:hAnsi="Times New Roman" w:cs="Times New Roman"/>
          <w:color w:val="000000"/>
          <w:sz w:val="28"/>
          <w:szCs w:val="28"/>
        </w:rPr>
        <w:t>элементов глобальной системы противоракетной обороны Соединенных Штатов Америки</w:t>
      </w:r>
      <w:proofErr w:type="gramEnd"/>
      <w:r w:rsidRPr="005F4B72">
        <w:rPr>
          <w:rFonts w:ascii="Times New Roman" w:eastAsia="Times New Roman" w:hAnsi="Times New Roman" w:cs="Times New Roman"/>
          <w:color w:val="000000"/>
          <w:sz w:val="28"/>
          <w:szCs w:val="28"/>
        </w:rPr>
        <w:t>.</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Определяющим фактором в отношениях с Организацией Североатлантического договора останется неприемлемость для России планов продвижения военной инфраструктуры альянса к ее границам и попытки придания ему глобальных функций, идущих вразрез с нормами международного права.</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b/>
          <w:color w:val="000000"/>
          <w:sz w:val="28"/>
          <w:szCs w:val="28"/>
        </w:rPr>
        <w:t>Для обеспечения национальной безопасности Российская Федерация сосредоточивает свои усилия и ресурсы на следующих приоритетах устойчивого развития:</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повышение качества жизни российских граждан путем гарантирования личной безопасности, а также высоких стандартов жизнеобеспечения;</w:t>
      </w:r>
    </w:p>
    <w:p w:rsidR="00C5781E" w:rsidRPr="002949D9" w:rsidRDefault="00C5781E" w:rsidP="005F4B72">
      <w:pPr>
        <w:shd w:val="clear" w:color="auto" w:fill="FFFFFF"/>
        <w:spacing w:after="0" w:line="240" w:lineRule="auto"/>
        <w:ind w:firstLine="720"/>
        <w:jc w:val="both"/>
        <w:rPr>
          <w:rFonts w:ascii="Times New Roman" w:eastAsia="Times New Roman" w:hAnsi="Times New Roman" w:cs="Times New Roman"/>
          <w:b/>
          <w:sz w:val="28"/>
          <w:szCs w:val="28"/>
        </w:rPr>
      </w:pPr>
      <w:r w:rsidRPr="005F4B72">
        <w:rPr>
          <w:rFonts w:ascii="Times New Roman" w:eastAsia="Times New Roman" w:hAnsi="Times New Roman" w:cs="Times New Roman"/>
          <w:color w:val="000000"/>
          <w:sz w:val="28"/>
          <w:szCs w:val="28"/>
        </w:rPr>
        <w:t xml:space="preserve">экономический рост, который </w:t>
      </w:r>
      <w:r w:rsidR="00DF6C72" w:rsidRPr="005F4B72">
        <w:rPr>
          <w:rFonts w:ascii="Times New Roman" w:eastAsia="Times New Roman" w:hAnsi="Times New Roman" w:cs="Times New Roman"/>
          <w:color w:val="000000"/>
          <w:sz w:val="28"/>
          <w:szCs w:val="28"/>
        </w:rPr>
        <w:t>достигается,</w:t>
      </w:r>
      <w:r w:rsidRPr="005F4B72">
        <w:rPr>
          <w:rFonts w:ascii="Times New Roman" w:eastAsia="Times New Roman" w:hAnsi="Times New Roman" w:cs="Times New Roman"/>
          <w:color w:val="000000"/>
          <w:sz w:val="28"/>
          <w:szCs w:val="28"/>
        </w:rPr>
        <w:t xml:space="preserve"> прежде </w:t>
      </w:r>
      <w:r w:rsidR="00DF6C72" w:rsidRPr="005F4B72">
        <w:rPr>
          <w:rFonts w:ascii="Times New Roman" w:eastAsia="Times New Roman" w:hAnsi="Times New Roman" w:cs="Times New Roman"/>
          <w:color w:val="000000"/>
          <w:sz w:val="28"/>
          <w:szCs w:val="28"/>
        </w:rPr>
        <w:t>всего,</w:t>
      </w:r>
      <w:r w:rsidRPr="005F4B72">
        <w:rPr>
          <w:rFonts w:ascii="Times New Roman" w:eastAsia="Times New Roman" w:hAnsi="Times New Roman" w:cs="Times New Roman"/>
          <w:color w:val="000000"/>
          <w:sz w:val="28"/>
          <w:szCs w:val="28"/>
        </w:rPr>
        <w:t xml:space="preserve"> путем развития национальной инновационной системы и </w:t>
      </w:r>
      <w:r w:rsidRPr="002949D9">
        <w:rPr>
          <w:rFonts w:ascii="Times New Roman" w:eastAsia="Times New Roman" w:hAnsi="Times New Roman" w:cs="Times New Roman"/>
          <w:b/>
          <w:sz w:val="28"/>
          <w:szCs w:val="28"/>
        </w:rPr>
        <w:t>инвестиций в человеческий капитал;</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2949D9">
        <w:rPr>
          <w:rFonts w:ascii="Times New Roman" w:eastAsia="Times New Roman" w:hAnsi="Times New Roman" w:cs="Times New Roman"/>
          <w:sz w:val="28"/>
          <w:szCs w:val="28"/>
        </w:rPr>
        <w:lastRenderedPageBreak/>
        <w:t>наука, технологии, образование, здравоохранение и культу</w:t>
      </w:r>
      <w:r w:rsidRPr="005F4B72">
        <w:rPr>
          <w:rFonts w:ascii="Times New Roman" w:eastAsia="Times New Roman" w:hAnsi="Times New Roman" w:cs="Times New Roman"/>
          <w:color w:val="000000"/>
          <w:sz w:val="28"/>
          <w:szCs w:val="28"/>
        </w:rPr>
        <w:t>ра, которые развиваются путем укрепления роли государства и совершенствования государственно-частного партнерства;</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экология живых систем и рациональное природопользование, поддержание которых достигается за счет сбалансированного потребления, развития прогрессивных технологий и целесообразного воспроизводства природно-ресурсного потенциала страны;</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стратегическая стабильность и равноправное стратегическое партнерство, которые укрепляются на основе активного участия России в развитии многополярной модели мироустройства.</w:t>
      </w:r>
    </w:p>
    <w:p w:rsidR="002823B0" w:rsidRPr="005F4B72" w:rsidRDefault="00B24F7C" w:rsidP="005F4B72">
      <w:pPr>
        <w:spacing w:after="0" w:line="240" w:lineRule="auto"/>
        <w:ind w:firstLine="708"/>
        <w:jc w:val="both"/>
        <w:rPr>
          <w:rFonts w:ascii="Times New Roman" w:hAnsi="Times New Roman" w:cs="Times New Roman"/>
          <w:b/>
          <w:color w:val="000000"/>
          <w:sz w:val="28"/>
          <w:szCs w:val="28"/>
        </w:rPr>
      </w:pPr>
      <w:r w:rsidRPr="005F4B72">
        <w:rPr>
          <w:rFonts w:ascii="Times New Roman" w:hAnsi="Times New Roman" w:cs="Times New Roman"/>
          <w:b/>
          <w:color w:val="000000"/>
          <w:sz w:val="28"/>
          <w:szCs w:val="28"/>
        </w:rPr>
        <w:t>О</w:t>
      </w:r>
      <w:r w:rsidR="002823B0" w:rsidRPr="005F4B72">
        <w:rPr>
          <w:rFonts w:ascii="Times New Roman" w:hAnsi="Times New Roman" w:cs="Times New Roman"/>
          <w:b/>
          <w:color w:val="000000"/>
          <w:sz w:val="28"/>
          <w:szCs w:val="28"/>
        </w:rPr>
        <w:t>сновные виды безопасности государства.</w:t>
      </w:r>
    </w:p>
    <w:p w:rsidR="00C5781E" w:rsidRPr="005F4B72" w:rsidRDefault="002823B0" w:rsidP="005F4B72">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hAnsi="Times New Roman" w:cs="Times New Roman"/>
          <w:color w:val="000000"/>
          <w:sz w:val="28"/>
          <w:szCs w:val="28"/>
        </w:rPr>
        <w:t xml:space="preserve"> Каждое государство заинтересовано, прежде всего, в наличии стабильной внутриполитической обстановки, в создании внутригосударственного климата, способствующего нормальному развитию всех сфер деятельности общества и личности. </w:t>
      </w:r>
      <w:r w:rsidR="00C5781E" w:rsidRPr="005F4B72">
        <w:rPr>
          <w:rFonts w:ascii="Times New Roman" w:eastAsia="Times New Roman" w:hAnsi="Times New Roman" w:cs="Times New Roman"/>
          <w:color w:val="000000"/>
          <w:sz w:val="28"/>
          <w:szCs w:val="28"/>
        </w:rPr>
        <w:t>Основное содержание обеспечения национальной безопасности состоит в поддержании правовых и институциональных механизмов</w:t>
      </w:r>
      <w:r w:rsidR="00DF6C72" w:rsidRPr="005F4B72">
        <w:rPr>
          <w:rFonts w:ascii="Times New Roman" w:eastAsia="Times New Roman" w:hAnsi="Times New Roman" w:cs="Times New Roman"/>
          <w:color w:val="000000"/>
          <w:sz w:val="28"/>
          <w:szCs w:val="28"/>
        </w:rPr>
        <w:t>.</w:t>
      </w:r>
      <w:r w:rsidR="00FE109C" w:rsidRPr="005F4B72">
        <w:rPr>
          <w:rFonts w:ascii="Times New Roman" w:eastAsia="Times New Roman" w:hAnsi="Times New Roman" w:cs="Times New Roman"/>
          <w:color w:val="000000"/>
          <w:sz w:val="28"/>
          <w:szCs w:val="28"/>
        </w:rPr>
        <w:t xml:space="preserve"> </w:t>
      </w:r>
      <w:r w:rsidR="00C5781E" w:rsidRPr="005F4B72">
        <w:rPr>
          <w:rFonts w:ascii="Times New Roman" w:eastAsia="Times New Roman" w:hAnsi="Times New Roman" w:cs="Times New Roman"/>
          <w:color w:val="000000"/>
          <w:sz w:val="28"/>
          <w:szCs w:val="28"/>
        </w:rPr>
        <w:t xml:space="preserve">Состояние национальной безопасности </w:t>
      </w:r>
      <w:proofErr w:type="gramStart"/>
      <w:r w:rsidR="00C5781E" w:rsidRPr="005F4B72">
        <w:rPr>
          <w:rFonts w:ascii="Times New Roman" w:eastAsia="Times New Roman" w:hAnsi="Times New Roman" w:cs="Times New Roman"/>
          <w:color w:val="000000"/>
          <w:sz w:val="28"/>
          <w:szCs w:val="28"/>
        </w:rPr>
        <w:t>Р</w:t>
      </w:r>
      <w:proofErr w:type="gramEnd"/>
      <w:r w:rsidR="00C5781E" w:rsidRPr="005F4B72">
        <w:rPr>
          <w:rFonts w:ascii="Times New Roman" w:eastAsia="Times New Roman" w:hAnsi="Times New Roman" w:cs="Times New Roman"/>
          <w:color w:val="000000"/>
          <w:sz w:val="28"/>
          <w:szCs w:val="28"/>
        </w:rPr>
        <w:t xml:space="preserve"> Ф напрямую зависит от экономического потенциала страны и эффективности функционирования системы обеспечения национальной безопасности.</w:t>
      </w:r>
    </w:p>
    <w:p w:rsidR="002949D9" w:rsidRDefault="002949D9" w:rsidP="005F4B72">
      <w:pPr>
        <w:shd w:val="clear" w:color="auto" w:fill="FFFFFF"/>
        <w:spacing w:after="0" w:line="240" w:lineRule="auto"/>
        <w:jc w:val="center"/>
        <w:rPr>
          <w:rFonts w:ascii="Times New Roman" w:eastAsia="Times New Roman" w:hAnsi="Times New Roman" w:cs="Times New Roman"/>
          <w:b/>
          <w:bCs/>
          <w:sz w:val="28"/>
          <w:szCs w:val="28"/>
        </w:rPr>
      </w:pPr>
    </w:p>
    <w:p w:rsidR="00C5781E" w:rsidRPr="005F4B72" w:rsidRDefault="00C5781E" w:rsidP="005F4B72">
      <w:pPr>
        <w:shd w:val="clear" w:color="auto" w:fill="FFFFFF"/>
        <w:spacing w:after="0" w:line="240" w:lineRule="auto"/>
        <w:jc w:val="center"/>
        <w:rPr>
          <w:rFonts w:ascii="Times New Roman" w:eastAsia="Times New Roman" w:hAnsi="Times New Roman" w:cs="Times New Roman"/>
          <w:b/>
          <w:bCs/>
          <w:sz w:val="28"/>
          <w:szCs w:val="28"/>
        </w:rPr>
      </w:pPr>
      <w:r w:rsidRPr="005F4B72">
        <w:rPr>
          <w:rFonts w:ascii="Times New Roman" w:eastAsia="Times New Roman" w:hAnsi="Times New Roman" w:cs="Times New Roman"/>
          <w:b/>
          <w:bCs/>
          <w:sz w:val="28"/>
          <w:szCs w:val="28"/>
        </w:rPr>
        <w:t>Национальная оборона</w:t>
      </w:r>
    </w:p>
    <w:p w:rsidR="00C5781E" w:rsidRPr="005F4B72" w:rsidRDefault="00C5781E"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Стратегические цели совершенствования национальной обороны состоят в предотвращении глобальных и региональных войн и конфликтов, а также в осуществлении стратегического сдерживания в интересах обеспечения военной безопасности страны.</w:t>
      </w:r>
    </w:p>
    <w:p w:rsidR="00C5781E"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Военная безопасность обеспечивается путем развития и совершенствования военной организации государства и оборонного потенциала, а также выделения на эти цели достаточного объема финансовых, материальных и иных ресурсов.</w:t>
      </w:r>
    </w:p>
    <w:p w:rsidR="002949D9" w:rsidRPr="005F4B72" w:rsidRDefault="002949D9"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p>
    <w:p w:rsidR="00C5781E" w:rsidRDefault="00C5781E" w:rsidP="002949D9">
      <w:pPr>
        <w:spacing w:after="0" w:line="240" w:lineRule="auto"/>
        <w:ind w:firstLine="708"/>
        <w:jc w:val="center"/>
        <w:rPr>
          <w:rFonts w:ascii="Times New Roman" w:hAnsi="Times New Roman" w:cs="Times New Roman"/>
          <w:b/>
          <w:sz w:val="28"/>
          <w:szCs w:val="28"/>
        </w:rPr>
      </w:pPr>
      <w:r w:rsidRPr="005F4B72">
        <w:rPr>
          <w:rFonts w:ascii="Times New Roman" w:hAnsi="Times New Roman" w:cs="Times New Roman"/>
          <w:b/>
          <w:sz w:val="28"/>
          <w:szCs w:val="28"/>
        </w:rPr>
        <w:t>Государственная и общественная безопасность</w:t>
      </w:r>
    </w:p>
    <w:p w:rsidR="002949D9" w:rsidRPr="005F4B72" w:rsidRDefault="002949D9" w:rsidP="002949D9">
      <w:pPr>
        <w:spacing w:after="0" w:line="240" w:lineRule="auto"/>
        <w:ind w:firstLine="708"/>
        <w:jc w:val="center"/>
        <w:rPr>
          <w:rFonts w:ascii="Times New Roman" w:hAnsi="Times New Roman" w:cs="Times New Roman"/>
          <w:b/>
          <w:sz w:val="28"/>
          <w:szCs w:val="28"/>
        </w:rPr>
      </w:pP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Одним из условий обеспечения национальной безопасности является надежная защита и охрана государственной границы Российской Федерации.</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Основными угрозами интересам и безопасности Российской Федерации в пограничной сфере являются наличие и возможная эскалация вооруженных конфликтов вблизи ее государственной границы, незавершенность международно-правового оформления государственной границы </w:t>
      </w:r>
      <w:proofErr w:type="gramStart"/>
      <w:r w:rsidRPr="005F4B72">
        <w:rPr>
          <w:rFonts w:ascii="Times New Roman" w:eastAsia="Times New Roman" w:hAnsi="Times New Roman" w:cs="Times New Roman"/>
          <w:color w:val="000000"/>
          <w:sz w:val="28"/>
          <w:szCs w:val="28"/>
        </w:rPr>
        <w:t>Р</w:t>
      </w:r>
      <w:proofErr w:type="gramEnd"/>
      <w:r w:rsidRPr="005F4B72">
        <w:rPr>
          <w:rFonts w:ascii="Times New Roman" w:eastAsia="Times New Roman" w:hAnsi="Times New Roman" w:cs="Times New Roman"/>
          <w:color w:val="000000"/>
          <w:sz w:val="28"/>
          <w:szCs w:val="28"/>
        </w:rPr>
        <w:t xml:space="preserve"> Ф с отдельными сопредельными государствами.</w:t>
      </w:r>
    </w:p>
    <w:p w:rsidR="00C5781E" w:rsidRPr="005F4B72" w:rsidRDefault="00C5781E" w:rsidP="005F4B72">
      <w:pPr>
        <w:shd w:val="clear" w:color="auto" w:fill="FFFFFF"/>
        <w:spacing w:after="0" w:line="240" w:lineRule="auto"/>
        <w:ind w:firstLine="720"/>
        <w:jc w:val="both"/>
        <w:rPr>
          <w:rFonts w:ascii="Times New Roman" w:eastAsia="Times New Roman" w:hAnsi="Times New Roman" w:cs="Times New Roman"/>
          <w:color w:val="000000"/>
          <w:sz w:val="28"/>
          <w:szCs w:val="28"/>
          <w:u w:val="single"/>
        </w:rPr>
      </w:pPr>
      <w:r w:rsidRPr="005F4B72">
        <w:rPr>
          <w:rFonts w:ascii="Times New Roman" w:eastAsia="Times New Roman" w:hAnsi="Times New Roman" w:cs="Times New Roman"/>
          <w:color w:val="000000"/>
          <w:sz w:val="28"/>
          <w:szCs w:val="28"/>
        </w:rPr>
        <w:t xml:space="preserve">Угрозу безопасности в пограничной сфере представляют деятельность международных террористических и экстремистских организаций. Они осуществляют переброску на российскую территорию своих эмиссаров, средств террора и организации диверсий, а также активизация </w:t>
      </w:r>
      <w:r w:rsidRPr="005F4B72">
        <w:rPr>
          <w:rFonts w:ascii="Times New Roman" w:eastAsia="Times New Roman" w:hAnsi="Times New Roman" w:cs="Times New Roman"/>
          <w:color w:val="000000"/>
          <w:sz w:val="28"/>
          <w:szCs w:val="28"/>
        </w:rPr>
        <w:lastRenderedPageBreak/>
        <w:t xml:space="preserve">трансграничных преступных групп по незаконному перемещению через государственную границу Российской Федерации наркотических средств, психотропных веществ, организации каналов </w:t>
      </w:r>
      <w:r w:rsidRPr="005F4B72">
        <w:rPr>
          <w:rFonts w:ascii="Times New Roman" w:eastAsia="Times New Roman" w:hAnsi="Times New Roman" w:cs="Times New Roman"/>
          <w:color w:val="000000"/>
          <w:sz w:val="28"/>
          <w:szCs w:val="28"/>
          <w:u w:val="single"/>
        </w:rPr>
        <w:t>незаконной миграции.</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b/>
          <w:color w:val="000000"/>
          <w:sz w:val="28"/>
          <w:szCs w:val="28"/>
        </w:rPr>
        <w:t>Национальной безопасности в сфере науки, технологий</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b/>
          <w:color w:val="000000"/>
          <w:sz w:val="28"/>
          <w:szCs w:val="28"/>
        </w:rPr>
      </w:pP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Прямое негативное воздействие на обеспечение национальной безопасности в сфере науки, технологий и образования оказывают отставание в переходе в последующий технологический уклад, зависимость от импортных поставок научного оборудования, приборов и электронной компонентной базы, стратегических материалов.</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u w:val="single"/>
        </w:rPr>
      </w:pPr>
      <w:r w:rsidRPr="005F4B72">
        <w:rPr>
          <w:rFonts w:ascii="Times New Roman" w:eastAsia="Times New Roman" w:hAnsi="Times New Roman" w:cs="Times New Roman"/>
          <w:color w:val="000000"/>
          <w:sz w:val="28"/>
          <w:szCs w:val="28"/>
        </w:rPr>
        <w:t xml:space="preserve">Приводит к старению </w:t>
      </w:r>
      <w:proofErr w:type="gramStart"/>
      <w:r w:rsidRPr="005F4B72">
        <w:rPr>
          <w:rFonts w:ascii="Times New Roman" w:eastAsia="Times New Roman" w:hAnsi="Times New Roman" w:cs="Times New Roman"/>
          <w:color w:val="000000"/>
          <w:sz w:val="28"/>
          <w:szCs w:val="28"/>
          <w:u w:val="single"/>
        </w:rPr>
        <w:t>низкие</w:t>
      </w:r>
      <w:proofErr w:type="gramEnd"/>
      <w:r w:rsidRPr="005F4B72">
        <w:rPr>
          <w:rFonts w:ascii="Times New Roman" w:eastAsia="Times New Roman" w:hAnsi="Times New Roman" w:cs="Times New Roman"/>
          <w:color w:val="000000"/>
          <w:sz w:val="28"/>
          <w:szCs w:val="28"/>
          <w:u w:val="single"/>
        </w:rPr>
        <w:t xml:space="preserve"> уровень социальной защищенности инженерно-технического, профессорско-преподавательского и педагогического состава. Это влияет на качество общего среднего образования, профессионального начального, среднего и высшего образования.</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Для противодействия угрозам в сфере науки, </w:t>
      </w:r>
      <w:r w:rsidR="00610342" w:rsidRPr="005F4B72">
        <w:rPr>
          <w:rFonts w:ascii="Times New Roman" w:eastAsia="Times New Roman" w:hAnsi="Times New Roman" w:cs="Times New Roman"/>
          <w:color w:val="000000"/>
          <w:sz w:val="28"/>
          <w:szCs w:val="28"/>
        </w:rPr>
        <w:t xml:space="preserve">необходимо </w:t>
      </w:r>
      <w:r w:rsidRPr="005F4B72">
        <w:rPr>
          <w:rFonts w:ascii="Times New Roman" w:eastAsia="Times New Roman" w:hAnsi="Times New Roman" w:cs="Times New Roman"/>
          <w:color w:val="000000"/>
          <w:sz w:val="28"/>
          <w:szCs w:val="28"/>
        </w:rPr>
        <w:t>осуществл</w:t>
      </w:r>
      <w:r w:rsidR="00610342" w:rsidRPr="005F4B72">
        <w:rPr>
          <w:rFonts w:ascii="Times New Roman" w:eastAsia="Times New Roman" w:hAnsi="Times New Roman" w:cs="Times New Roman"/>
          <w:color w:val="000000"/>
          <w:sz w:val="28"/>
          <w:szCs w:val="28"/>
        </w:rPr>
        <w:t>я</w:t>
      </w:r>
      <w:r w:rsidRPr="005F4B72">
        <w:rPr>
          <w:rFonts w:ascii="Times New Roman" w:eastAsia="Times New Roman" w:hAnsi="Times New Roman" w:cs="Times New Roman"/>
          <w:color w:val="000000"/>
          <w:sz w:val="28"/>
          <w:szCs w:val="28"/>
        </w:rPr>
        <w:t>т</w:t>
      </w:r>
      <w:r w:rsidR="00610342" w:rsidRPr="005F4B72">
        <w:rPr>
          <w:rFonts w:ascii="Times New Roman" w:eastAsia="Times New Roman" w:hAnsi="Times New Roman" w:cs="Times New Roman"/>
          <w:color w:val="000000"/>
          <w:sz w:val="28"/>
          <w:szCs w:val="28"/>
        </w:rPr>
        <w:t>ь</w:t>
      </w:r>
      <w:r w:rsidRPr="005F4B72">
        <w:rPr>
          <w:rFonts w:ascii="Times New Roman" w:eastAsia="Times New Roman" w:hAnsi="Times New Roman" w:cs="Times New Roman"/>
          <w:color w:val="000000"/>
          <w:sz w:val="28"/>
          <w:szCs w:val="28"/>
        </w:rPr>
        <w:t xml:space="preserve"> гражданское воспитание новых поколений в традициях престижа труда ученого и педагога, обеспечивают эффективность государственно-правового регулирования в области интеграции науки, образования и высокотехнологичной промышленности.</w:t>
      </w:r>
    </w:p>
    <w:p w:rsidR="00AF1C78" w:rsidRPr="005F4B72" w:rsidRDefault="00610342"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b/>
          <w:color w:val="000000"/>
          <w:sz w:val="28"/>
          <w:szCs w:val="28"/>
        </w:rPr>
        <w:t>Для этого необходимо</w:t>
      </w:r>
      <w:r w:rsidRPr="005F4B72">
        <w:rPr>
          <w:rFonts w:ascii="Times New Roman" w:eastAsia="Times New Roman" w:hAnsi="Times New Roman" w:cs="Times New Roman"/>
          <w:color w:val="000000"/>
          <w:sz w:val="28"/>
          <w:szCs w:val="28"/>
        </w:rPr>
        <w:t xml:space="preserve">: </w:t>
      </w:r>
      <w:r w:rsidR="00AF1C78" w:rsidRPr="005F4B72">
        <w:rPr>
          <w:rFonts w:ascii="Times New Roman" w:eastAsia="Times New Roman" w:hAnsi="Times New Roman" w:cs="Times New Roman"/>
          <w:color w:val="000000"/>
          <w:sz w:val="28"/>
          <w:szCs w:val="28"/>
        </w:rPr>
        <w:t>формирования системы целевых фундаментальных и прикладных исследований и ее государственной поддержки;</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создания сети федеральных университетов, национальных исследовательских университетов, обеспечивающих в рамках кооперационных связей подготовку специалистов для работы в сфере науки и образования, разработки конкурентоспособных технологий и образцов наукоемкой продукции, организации наукоемкого производства;</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реализации программ создания учебных заведений, ориентированных на подготовку кадров для нужд регионального развития;</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обеспечения участия российских научных и научно-образовательных организаций в глобальных технологических и исследовательских проектах с учетом конъюнктуры рынка интеллектуальной собственности.</w:t>
      </w:r>
    </w:p>
    <w:p w:rsidR="00AF1C78" w:rsidRPr="005F4B72" w:rsidRDefault="00AF1C78"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w:t>
      </w:r>
    </w:p>
    <w:p w:rsidR="00AF1C78" w:rsidRPr="005F4B72" w:rsidRDefault="00AF1C78" w:rsidP="005F4B72">
      <w:pPr>
        <w:shd w:val="clear" w:color="auto" w:fill="FFFFFF"/>
        <w:spacing w:after="0" w:line="240" w:lineRule="auto"/>
        <w:jc w:val="center"/>
        <w:rPr>
          <w:rFonts w:ascii="Times New Roman" w:eastAsia="Times New Roman" w:hAnsi="Times New Roman" w:cs="Times New Roman"/>
          <w:b/>
          <w:bCs/>
          <w:sz w:val="28"/>
          <w:szCs w:val="28"/>
        </w:rPr>
      </w:pPr>
      <w:r w:rsidRPr="005F4B72">
        <w:rPr>
          <w:rFonts w:ascii="Times New Roman" w:eastAsia="Times New Roman" w:hAnsi="Times New Roman" w:cs="Times New Roman"/>
          <w:b/>
          <w:bCs/>
          <w:sz w:val="28"/>
          <w:szCs w:val="28"/>
        </w:rPr>
        <w:t xml:space="preserve"> Здравоохранение</w:t>
      </w:r>
    </w:p>
    <w:p w:rsidR="00AF1C78" w:rsidRPr="005F4B72" w:rsidRDefault="00AF1C78" w:rsidP="005F4B72">
      <w:pPr>
        <w:shd w:val="clear" w:color="auto" w:fill="FFFFFF"/>
        <w:spacing w:after="0" w:line="240" w:lineRule="auto"/>
        <w:jc w:val="both"/>
        <w:rPr>
          <w:rFonts w:ascii="Times New Roman" w:eastAsia="Times New Roman" w:hAnsi="Times New Roman" w:cs="Times New Roman"/>
          <w:b/>
          <w:color w:val="000000"/>
          <w:sz w:val="28"/>
          <w:szCs w:val="28"/>
          <w:u w:val="single"/>
        </w:rPr>
      </w:pP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Стратегическими целями обеспечения национальной безопасности в сфере здравоохранения и здоровья нации являются:</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увеличение продолжительности жизни, снижение инвалидности и смертности;</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совершенствование профилактики и оказания своевременной квалифицированной первичной медико-санитарной и высокотехнологичной медицинской помощи;</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lastRenderedPageBreak/>
        <w:t>совершенствование стандартов медицинской помощи, а также контроля качества, эффективности и безопасности лекарственных средств.</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Одними из главных угроз национальной безопасности в сфере здравоохранения и здоровья нации являются возникновение масштабных эпидемий и пандемий, массовое распространение ВИЧ-инфекции, туберкулеза, наркомании и алкоголизма, повышение доступности </w:t>
      </w:r>
      <w:proofErr w:type="spellStart"/>
      <w:r w:rsidRPr="005F4B72">
        <w:rPr>
          <w:rFonts w:ascii="Times New Roman" w:eastAsia="Times New Roman" w:hAnsi="Times New Roman" w:cs="Times New Roman"/>
          <w:color w:val="000000"/>
          <w:sz w:val="28"/>
          <w:szCs w:val="28"/>
        </w:rPr>
        <w:t>психоактивных</w:t>
      </w:r>
      <w:proofErr w:type="spellEnd"/>
      <w:r w:rsidRPr="005F4B72">
        <w:rPr>
          <w:rFonts w:ascii="Times New Roman" w:eastAsia="Times New Roman" w:hAnsi="Times New Roman" w:cs="Times New Roman"/>
          <w:color w:val="000000"/>
          <w:sz w:val="28"/>
          <w:szCs w:val="28"/>
        </w:rPr>
        <w:t xml:space="preserve"> и психотропных веществ.</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Прямое негативное воздействие на обеспечение национальной безопасности в сфере здравоохранения и здоровья нации оказывают:</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низкие эффективность системы медицинского страхования и качество подготовки и переподготовки специалистов здравоохранения,</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недостаточный уровень социальных гарантий и оплаты труда медицинских работников и финансирования развития системы высокотехнологичной медицинской помощи,</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незавершенность формирования нормативной правовой базы здравоохранения в целях повышения доступности и реализации гарантий обеспечения населения медицинской помощью.</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рост уровня социально-опасных заболеваний.</w:t>
      </w:r>
    </w:p>
    <w:p w:rsidR="002949D9" w:rsidRDefault="002949D9" w:rsidP="005F4B72">
      <w:pPr>
        <w:shd w:val="clear" w:color="auto" w:fill="FFFFFF"/>
        <w:spacing w:after="0" w:line="240" w:lineRule="auto"/>
        <w:jc w:val="center"/>
        <w:rPr>
          <w:rFonts w:ascii="Times New Roman" w:eastAsia="Times New Roman" w:hAnsi="Times New Roman" w:cs="Times New Roman"/>
          <w:b/>
          <w:bCs/>
          <w:sz w:val="28"/>
          <w:szCs w:val="28"/>
        </w:rPr>
      </w:pPr>
    </w:p>
    <w:p w:rsidR="00AF1C78" w:rsidRPr="005F4B72" w:rsidRDefault="00AF1C78" w:rsidP="005F4B72">
      <w:pPr>
        <w:shd w:val="clear" w:color="auto" w:fill="FFFFFF"/>
        <w:spacing w:after="0" w:line="240" w:lineRule="auto"/>
        <w:jc w:val="center"/>
        <w:rPr>
          <w:rFonts w:ascii="Times New Roman" w:eastAsia="Times New Roman" w:hAnsi="Times New Roman" w:cs="Times New Roman"/>
          <w:b/>
          <w:bCs/>
          <w:sz w:val="28"/>
          <w:szCs w:val="28"/>
        </w:rPr>
      </w:pPr>
      <w:r w:rsidRPr="005F4B72">
        <w:rPr>
          <w:rFonts w:ascii="Times New Roman" w:eastAsia="Times New Roman" w:hAnsi="Times New Roman" w:cs="Times New Roman"/>
          <w:b/>
          <w:bCs/>
          <w:sz w:val="28"/>
          <w:szCs w:val="28"/>
        </w:rPr>
        <w:t xml:space="preserve"> Культура</w:t>
      </w:r>
    </w:p>
    <w:p w:rsidR="002949D9" w:rsidRDefault="002949D9" w:rsidP="005F4B72">
      <w:pPr>
        <w:shd w:val="clear" w:color="auto" w:fill="FFFFFF"/>
        <w:spacing w:after="0" w:line="240" w:lineRule="auto"/>
        <w:ind w:firstLine="720"/>
        <w:jc w:val="both"/>
        <w:rPr>
          <w:rFonts w:ascii="Times New Roman" w:eastAsia="Times New Roman" w:hAnsi="Times New Roman" w:cs="Times New Roman"/>
          <w:color w:val="000000"/>
          <w:sz w:val="28"/>
          <w:szCs w:val="28"/>
          <w:u w:val="single"/>
        </w:rPr>
      </w:pP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u w:val="single"/>
        </w:rPr>
      </w:pPr>
      <w:r w:rsidRPr="005F4B72">
        <w:rPr>
          <w:rFonts w:ascii="Times New Roman" w:eastAsia="Times New Roman" w:hAnsi="Times New Roman" w:cs="Times New Roman"/>
          <w:color w:val="000000"/>
          <w:sz w:val="28"/>
          <w:szCs w:val="28"/>
          <w:u w:val="single"/>
        </w:rPr>
        <w:t>Главными угрозами национальной безопасности в сфере культуры являются</w:t>
      </w:r>
      <w:r w:rsidR="00FE109C" w:rsidRPr="005F4B72">
        <w:rPr>
          <w:rFonts w:ascii="Times New Roman" w:eastAsia="Times New Roman" w:hAnsi="Times New Roman" w:cs="Times New Roman"/>
          <w:color w:val="000000"/>
          <w:sz w:val="28"/>
          <w:szCs w:val="28"/>
          <w:u w:val="single"/>
        </w:rPr>
        <w:t>:</w:t>
      </w:r>
      <w:r w:rsidRPr="005F4B72">
        <w:rPr>
          <w:rFonts w:ascii="Times New Roman" w:eastAsia="Times New Roman" w:hAnsi="Times New Roman" w:cs="Times New Roman"/>
          <w:color w:val="000000"/>
          <w:sz w:val="28"/>
          <w:szCs w:val="28"/>
          <w:u w:val="single"/>
        </w:rPr>
        <w:t xml:space="preserve"> </w:t>
      </w:r>
      <w:r w:rsidR="00FE109C" w:rsidRPr="005F4B72">
        <w:rPr>
          <w:rFonts w:ascii="Times New Roman" w:eastAsia="Times New Roman" w:hAnsi="Times New Roman" w:cs="Times New Roman"/>
          <w:color w:val="000000"/>
          <w:sz w:val="28"/>
          <w:szCs w:val="28"/>
          <w:u w:val="single"/>
        </w:rPr>
        <w:t>засилье</w:t>
      </w:r>
      <w:r w:rsidRPr="005F4B72">
        <w:rPr>
          <w:rFonts w:ascii="Times New Roman" w:eastAsia="Times New Roman" w:hAnsi="Times New Roman" w:cs="Times New Roman"/>
          <w:color w:val="000000"/>
          <w:sz w:val="28"/>
          <w:szCs w:val="28"/>
          <w:u w:val="single"/>
        </w:rPr>
        <w:t xml:space="preserve"> продукции массовой культуры, ориентированной на духовные потребности маргинальных слоев, а также противоправные посягательства на объекты культуры.</w:t>
      </w:r>
    </w:p>
    <w:p w:rsidR="00AF1C78" w:rsidRPr="005F4B72" w:rsidRDefault="00AF1C78"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Негативное воздействие на состояние национальной безопасности в сфере культуры усиливают попытки пересмотра взглядов на историю России, </w:t>
      </w:r>
    </w:p>
    <w:p w:rsidR="005F4B72" w:rsidRDefault="005F4B72" w:rsidP="005F4B72">
      <w:pPr>
        <w:shd w:val="clear" w:color="auto" w:fill="FFFFFF"/>
        <w:spacing w:after="0" w:line="240" w:lineRule="auto"/>
        <w:jc w:val="center"/>
        <w:rPr>
          <w:rFonts w:ascii="Times New Roman" w:eastAsia="Times New Roman" w:hAnsi="Times New Roman" w:cs="Times New Roman"/>
          <w:b/>
          <w:bCs/>
          <w:color w:val="000080"/>
          <w:sz w:val="28"/>
          <w:szCs w:val="28"/>
        </w:rPr>
      </w:pPr>
    </w:p>
    <w:p w:rsidR="004E7EEB" w:rsidRPr="002949D9" w:rsidRDefault="004E7EEB" w:rsidP="005F4B72">
      <w:pPr>
        <w:shd w:val="clear" w:color="auto" w:fill="FFFFFF"/>
        <w:spacing w:after="0" w:line="240" w:lineRule="auto"/>
        <w:jc w:val="center"/>
        <w:rPr>
          <w:rFonts w:ascii="Times New Roman" w:eastAsia="Times New Roman" w:hAnsi="Times New Roman" w:cs="Times New Roman"/>
          <w:b/>
          <w:bCs/>
          <w:sz w:val="28"/>
          <w:szCs w:val="28"/>
        </w:rPr>
      </w:pPr>
      <w:r w:rsidRPr="002949D9">
        <w:rPr>
          <w:rFonts w:ascii="Times New Roman" w:eastAsia="Times New Roman" w:hAnsi="Times New Roman" w:cs="Times New Roman"/>
          <w:b/>
          <w:bCs/>
          <w:sz w:val="28"/>
          <w:szCs w:val="28"/>
        </w:rPr>
        <w:t xml:space="preserve"> Основные характеристики состояния национальной безопасности</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Основные характеристики состояния национальной безопасности предназначаются для оценки состояния национальной безопасности и включают:</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уровень безработицы (доля от экономически активного населения);</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proofErr w:type="spellStart"/>
      <w:r w:rsidRPr="005F4B72">
        <w:rPr>
          <w:rFonts w:ascii="Times New Roman" w:eastAsia="Times New Roman" w:hAnsi="Times New Roman" w:cs="Times New Roman"/>
          <w:color w:val="000000"/>
          <w:sz w:val="28"/>
          <w:szCs w:val="28"/>
        </w:rPr>
        <w:t>децильный</w:t>
      </w:r>
      <w:proofErr w:type="spellEnd"/>
      <w:r w:rsidRPr="005F4B72">
        <w:rPr>
          <w:rFonts w:ascii="Times New Roman" w:eastAsia="Times New Roman" w:hAnsi="Times New Roman" w:cs="Times New Roman"/>
          <w:color w:val="000000"/>
          <w:sz w:val="28"/>
          <w:szCs w:val="28"/>
        </w:rPr>
        <w:t xml:space="preserve"> коэффициент (соотношение доходов 10% наиболее и 10% наименее обеспеченного населения);</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уровень роста потребительских цен;</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уровень государственного внешнего и внутреннего долга в процентном отношении от валового внутреннего продукта;</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уровень обеспеченности ресурсами здравоохранения, культуры, образования и науки в процентном отношении от валового внутреннего продукта;</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уровень ежегодного обновления вооружения, военной и специальной техники;</w:t>
      </w:r>
    </w:p>
    <w:p w:rsidR="004E7EEB" w:rsidRPr="005F4B72" w:rsidRDefault="004E7EEB" w:rsidP="005F4B72">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lastRenderedPageBreak/>
        <w:t>уровень обеспеченности военными и инженерно-техническими кадрами.</w:t>
      </w:r>
    </w:p>
    <w:p w:rsidR="00D93A2C" w:rsidRPr="005F4B72" w:rsidRDefault="00D93A2C" w:rsidP="002949D9">
      <w:pPr>
        <w:shd w:val="clear" w:color="auto" w:fill="FFFFFF"/>
        <w:spacing w:after="0" w:line="240" w:lineRule="auto"/>
        <w:ind w:firstLine="720"/>
        <w:jc w:val="center"/>
        <w:rPr>
          <w:rFonts w:ascii="Times New Roman" w:eastAsia="Times New Roman" w:hAnsi="Times New Roman" w:cs="Times New Roman"/>
          <w:b/>
          <w:color w:val="000000"/>
          <w:sz w:val="28"/>
          <w:szCs w:val="28"/>
        </w:rPr>
      </w:pPr>
      <w:r w:rsidRPr="005F4B72">
        <w:rPr>
          <w:rFonts w:ascii="Times New Roman" w:eastAsia="Times New Roman" w:hAnsi="Times New Roman" w:cs="Times New Roman"/>
          <w:b/>
          <w:color w:val="000000"/>
          <w:sz w:val="28"/>
          <w:szCs w:val="28"/>
        </w:rPr>
        <w:t>Контрольные вопросы.</w:t>
      </w:r>
    </w:p>
    <w:p w:rsidR="00D93A2C" w:rsidRPr="005F4B72" w:rsidRDefault="00D93A2C" w:rsidP="005F4B72">
      <w:pPr>
        <w:shd w:val="clear" w:color="auto" w:fill="FFFFFF"/>
        <w:spacing w:after="0" w:line="240" w:lineRule="auto"/>
        <w:ind w:firstLine="720"/>
        <w:jc w:val="both"/>
        <w:rPr>
          <w:rFonts w:ascii="Times New Roman" w:eastAsia="Times New Roman" w:hAnsi="Times New Roman" w:cs="Times New Roman"/>
          <w:b/>
          <w:color w:val="000000"/>
          <w:sz w:val="28"/>
          <w:szCs w:val="28"/>
        </w:rPr>
      </w:pPr>
    </w:p>
    <w:p w:rsidR="00D93A2C" w:rsidRPr="005F4B72" w:rsidRDefault="00D93A2C"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1. Каковы внутренние и внешние угрозы национальной безопасности нашего государства?</w:t>
      </w:r>
    </w:p>
    <w:p w:rsidR="00D93A2C" w:rsidRPr="005F4B72" w:rsidRDefault="00D93A2C" w:rsidP="005F4B72">
      <w:p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2 Что является стратегическими рисками и угрозами национальной безопасности в экономической сфере?</w:t>
      </w:r>
    </w:p>
    <w:p w:rsidR="00D93A2C" w:rsidRPr="005F4B72" w:rsidRDefault="00D93A2C"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3 Что должно предприниматься для противодействия угрозам экономической безопасности? </w:t>
      </w:r>
    </w:p>
    <w:p w:rsidR="00D93A2C" w:rsidRPr="005F4B72" w:rsidRDefault="00D93A2C"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4 Пути решение задач национальной безопасности в сфере науки, технологий и образования в среднесрочной и долгосрочной перспективе? </w:t>
      </w:r>
    </w:p>
    <w:p w:rsidR="00D93A2C" w:rsidRPr="005F4B72" w:rsidRDefault="00D93A2C"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6. Перечислить основные положения стратегии национальной</w:t>
      </w:r>
      <w:r w:rsidRPr="005F4B72">
        <w:rPr>
          <w:rFonts w:ascii="Times New Roman" w:eastAsia="Times New Roman" w:hAnsi="Times New Roman" w:cs="Times New Roman"/>
          <w:color w:val="000000"/>
          <w:sz w:val="28"/>
          <w:szCs w:val="28"/>
        </w:rPr>
        <w:tab/>
        <w:t xml:space="preserve"> безопасности.</w:t>
      </w:r>
    </w:p>
    <w:p w:rsidR="004546D4" w:rsidRPr="005F4B72" w:rsidRDefault="004546D4"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7. Является ли кризис на Украине угрозой национальной безопасности.</w:t>
      </w:r>
    </w:p>
    <w:p w:rsidR="00D93A2C" w:rsidRPr="005F4B72" w:rsidRDefault="004546D4" w:rsidP="005F4B72">
      <w:pPr>
        <w:shd w:val="clear" w:color="auto" w:fill="FFFFFF"/>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8. Исламское государство – реальная опасность?</w:t>
      </w:r>
    </w:p>
    <w:p w:rsidR="001861D2" w:rsidRPr="005F4B72" w:rsidRDefault="003555EE" w:rsidP="005F4B72">
      <w:pPr>
        <w:spacing w:after="0" w:line="240" w:lineRule="auto"/>
        <w:ind w:firstLine="708"/>
        <w:jc w:val="both"/>
        <w:rPr>
          <w:rFonts w:ascii="Times New Roman" w:eastAsia="Times New Roman" w:hAnsi="Times New Roman" w:cs="Times New Roman"/>
          <w:sz w:val="28"/>
          <w:szCs w:val="28"/>
          <w:u w:val="single"/>
        </w:rPr>
      </w:pPr>
      <w:r w:rsidRPr="005F4B72">
        <w:rPr>
          <w:rFonts w:ascii="Times New Roman" w:hAnsi="Times New Roman" w:cs="Times New Roman"/>
          <w:color w:val="000000"/>
          <w:sz w:val="28"/>
          <w:szCs w:val="28"/>
        </w:rPr>
        <w:t xml:space="preserve"> </w:t>
      </w:r>
    </w:p>
    <w:p w:rsidR="002949D9" w:rsidRDefault="002949D9" w:rsidP="005F4B72">
      <w:pPr>
        <w:spacing w:after="0" w:line="240" w:lineRule="auto"/>
        <w:jc w:val="both"/>
        <w:rPr>
          <w:rFonts w:ascii="Times New Roman" w:hAnsi="Times New Roman" w:cs="Times New Roman"/>
          <w:b/>
          <w:i/>
          <w:color w:val="000000"/>
          <w:sz w:val="28"/>
          <w:szCs w:val="28"/>
          <w:shd w:val="clear" w:color="auto" w:fill="FFFFFF"/>
        </w:rPr>
      </w:pPr>
    </w:p>
    <w:p w:rsidR="004E7EEB" w:rsidRPr="002949D9" w:rsidRDefault="00F275BC" w:rsidP="002949D9">
      <w:pPr>
        <w:spacing w:after="0" w:line="24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Тема </w:t>
      </w:r>
      <w:r w:rsidR="002823B0" w:rsidRPr="002949D9">
        <w:rPr>
          <w:rFonts w:ascii="Times New Roman" w:hAnsi="Times New Roman" w:cs="Times New Roman"/>
          <w:b/>
          <w:color w:val="000000"/>
          <w:sz w:val="28"/>
          <w:szCs w:val="28"/>
          <w:shd w:val="clear" w:color="auto" w:fill="FFFFFF"/>
        </w:rPr>
        <w:t>3</w:t>
      </w:r>
      <w:r w:rsidR="004E7EEB" w:rsidRPr="002949D9">
        <w:rPr>
          <w:rFonts w:ascii="Times New Roman" w:hAnsi="Times New Roman" w:cs="Times New Roman"/>
          <w:b/>
          <w:color w:val="000000"/>
          <w:sz w:val="28"/>
          <w:szCs w:val="28"/>
          <w:shd w:val="clear" w:color="auto" w:fill="FFFFFF"/>
        </w:rPr>
        <w:t xml:space="preserve"> Общественная (личная</w:t>
      </w:r>
      <w:proofErr w:type="gramStart"/>
      <w:r w:rsidR="004E7EEB" w:rsidRPr="002949D9">
        <w:rPr>
          <w:rFonts w:ascii="Times New Roman" w:hAnsi="Times New Roman" w:cs="Times New Roman"/>
          <w:b/>
          <w:color w:val="000000"/>
          <w:sz w:val="28"/>
          <w:szCs w:val="28"/>
          <w:shd w:val="clear" w:color="auto" w:fill="FFFFFF"/>
        </w:rPr>
        <w:t xml:space="preserve"> )</w:t>
      </w:r>
      <w:proofErr w:type="gramEnd"/>
      <w:r w:rsidR="004E7EEB" w:rsidRPr="002949D9">
        <w:rPr>
          <w:rFonts w:ascii="Times New Roman" w:hAnsi="Times New Roman" w:cs="Times New Roman"/>
          <w:b/>
          <w:color w:val="000000"/>
          <w:sz w:val="28"/>
          <w:szCs w:val="28"/>
          <w:shd w:val="clear" w:color="auto" w:fill="FFFFFF"/>
        </w:rPr>
        <w:t xml:space="preserve"> безопасность</w:t>
      </w:r>
    </w:p>
    <w:p w:rsidR="002949D9" w:rsidRPr="005F4B72" w:rsidRDefault="002949D9" w:rsidP="005F4B72">
      <w:pPr>
        <w:spacing w:after="0" w:line="240" w:lineRule="auto"/>
        <w:jc w:val="both"/>
        <w:rPr>
          <w:rFonts w:ascii="Times New Roman" w:hAnsi="Times New Roman" w:cs="Times New Roman"/>
          <w:b/>
          <w:i/>
          <w:color w:val="000000"/>
          <w:sz w:val="28"/>
          <w:szCs w:val="28"/>
          <w:shd w:val="clear" w:color="auto" w:fill="FFFFFF"/>
        </w:rPr>
      </w:pPr>
    </w:p>
    <w:p w:rsidR="007B4D72" w:rsidRPr="002949D9" w:rsidRDefault="002949D9" w:rsidP="002949D9">
      <w:pPr>
        <w:spacing w:after="0" w:line="240" w:lineRule="auto"/>
        <w:jc w:val="center"/>
        <w:rPr>
          <w:rFonts w:ascii="Times New Roman" w:hAnsi="Times New Roman" w:cs="Times New Roman"/>
          <w:b/>
          <w:color w:val="000000"/>
          <w:sz w:val="28"/>
          <w:szCs w:val="28"/>
          <w:shd w:val="clear" w:color="auto" w:fill="FFFFFF"/>
        </w:rPr>
      </w:pPr>
      <w:r w:rsidRPr="002949D9">
        <w:rPr>
          <w:rFonts w:ascii="Times New Roman" w:hAnsi="Times New Roman" w:cs="Times New Roman"/>
          <w:b/>
          <w:color w:val="000000"/>
          <w:sz w:val="28"/>
          <w:szCs w:val="28"/>
          <w:shd w:val="clear" w:color="auto" w:fill="FFFFFF"/>
        </w:rPr>
        <w:t>План л</w:t>
      </w:r>
      <w:r w:rsidR="007B4D72" w:rsidRPr="002949D9">
        <w:rPr>
          <w:rFonts w:ascii="Times New Roman" w:hAnsi="Times New Roman" w:cs="Times New Roman"/>
          <w:b/>
          <w:color w:val="000000"/>
          <w:sz w:val="28"/>
          <w:szCs w:val="28"/>
          <w:shd w:val="clear" w:color="auto" w:fill="FFFFFF"/>
        </w:rPr>
        <w:t>екции</w:t>
      </w:r>
    </w:p>
    <w:p w:rsidR="007B4D72" w:rsidRPr="002949D9" w:rsidRDefault="002949D9" w:rsidP="002949D9">
      <w:pPr>
        <w:spacing w:after="0" w:line="240" w:lineRule="auto"/>
        <w:ind w:right="1816"/>
        <w:rPr>
          <w:rFonts w:ascii="Times New Roman" w:eastAsia="Times New Roman" w:hAnsi="Times New Roman" w:cs="Times New Roman"/>
          <w:color w:val="020C22"/>
          <w:sz w:val="28"/>
          <w:szCs w:val="28"/>
        </w:rPr>
      </w:pPr>
      <w:r>
        <w:rPr>
          <w:rFonts w:ascii="Times New Roman" w:eastAsia="Times New Roman" w:hAnsi="Times New Roman" w:cs="Times New Roman"/>
          <w:color w:val="020C22"/>
          <w:sz w:val="28"/>
          <w:szCs w:val="28"/>
        </w:rPr>
        <w:t xml:space="preserve">1. </w:t>
      </w:r>
      <w:r w:rsidR="007B4D72" w:rsidRPr="002949D9">
        <w:rPr>
          <w:rFonts w:ascii="Times New Roman" w:eastAsia="Times New Roman" w:hAnsi="Times New Roman" w:cs="Times New Roman"/>
          <w:color w:val="020C22"/>
          <w:sz w:val="28"/>
          <w:szCs w:val="28"/>
        </w:rPr>
        <w:t>Источники угроз общественной безопасности</w:t>
      </w:r>
    </w:p>
    <w:p w:rsidR="007B4D72" w:rsidRPr="002949D9" w:rsidRDefault="002949D9" w:rsidP="002949D9">
      <w:pPr>
        <w:spacing w:after="0" w:line="240" w:lineRule="auto"/>
        <w:ind w:right="1816"/>
        <w:jc w:val="both"/>
        <w:rPr>
          <w:rFonts w:ascii="Times New Roman" w:eastAsia="Times New Roman" w:hAnsi="Times New Roman" w:cs="Times New Roman"/>
          <w:color w:val="020C22"/>
          <w:sz w:val="28"/>
          <w:szCs w:val="28"/>
        </w:rPr>
      </w:pPr>
      <w:r>
        <w:rPr>
          <w:rFonts w:ascii="Times New Roman" w:eastAsia="Times New Roman" w:hAnsi="Times New Roman" w:cs="Times New Roman"/>
          <w:color w:val="020C22"/>
          <w:sz w:val="28"/>
          <w:szCs w:val="28"/>
        </w:rPr>
        <w:t xml:space="preserve">2. </w:t>
      </w:r>
      <w:r w:rsidR="007B4D72" w:rsidRPr="002949D9">
        <w:rPr>
          <w:rFonts w:ascii="Times New Roman" w:eastAsia="Times New Roman" w:hAnsi="Times New Roman" w:cs="Times New Roman"/>
          <w:color w:val="020C22"/>
          <w:sz w:val="28"/>
          <w:szCs w:val="28"/>
        </w:rPr>
        <w:t>Цели, задачи и принципы обеспечения общественной безопасности</w:t>
      </w:r>
    </w:p>
    <w:p w:rsidR="007B4D72" w:rsidRPr="002949D9" w:rsidRDefault="002949D9" w:rsidP="002949D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7B4D72" w:rsidRPr="002949D9">
        <w:rPr>
          <w:rFonts w:ascii="Times New Roman" w:eastAsia="Times New Roman" w:hAnsi="Times New Roman" w:cs="Times New Roman"/>
          <w:sz w:val="28"/>
          <w:szCs w:val="28"/>
        </w:rPr>
        <w:t>Краткая характеристика видов социальных опасностей.</w:t>
      </w:r>
    </w:p>
    <w:p w:rsidR="007B4D72" w:rsidRPr="005F4B72" w:rsidRDefault="007B4D72" w:rsidP="005F4B72">
      <w:pPr>
        <w:spacing w:after="0" w:line="240" w:lineRule="auto"/>
        <w:jc w:val="both"/>
        <w:rPr>
          <w:rFonts w:ascii="Times New Roman" w:hAnsi="Times New Roman" w:cs="Times New Roman"/>
          <w:sz w:val="28"/>
          <w:szCs w:val="28"/>
        </w:rPr>
      </w:pPr>
    </w:p>
    <w:p w:rsidR="00746A46" w:rsidRPr="005F4B72" w:rsidRDefault="004E7EEB" w:rsidP="002949D9">
      <w:pPr>
        <w:spacing w:after="0" w:line="240" w:lineRule="auto"/>
        <w:ind w:firstLine="708"/>
        <w:jc w:val="both"/>
        <w:outlineLvl w:val="1"/>
        <w:rPr>
          <w:rFonts w:ascii="Times New Roman" w:eastAsia="Times New Roman" w:hAnsi="Times New Roman" w:cs="Times New Roman"/>
          <w:bCs/>
          <w:sz w:val="28"/>
          <w:szCs w:val="28"/>
        </w:rPr>
      </w:pPr>
      <w:r w:rsidRPr="005F4B72">
        <w:rPr>
          <w:rFonts w:ascii="Times New Roman" w:eastAsia="Times New Roman" w:hAnsi="Times New Roman" w:cs="Times New Roman"/>
          <w:bCs/>
          <w:sz w:val="28"/>
          <w:szCs w:val="28"/>
        </w:rPr>
        <w:t xml:space="preserve">Характеристику общественной безопасности президент Путин </w:t>
      </w:r>
      <w:r w:rsidR="002823B0" w:rsidRPr="005F4B72">
        <w:rPr>
          <w:rFonts w:ascii="Times New Roman" w:eastAsia="Times New Roman" w:hAnsi="Times New Roman" w:cs="Times New Roman"/>
          <w:bCs/>
          <w:sz w:val="28"/>
          <w:szCs w:val="28"/>
        </w:rPr>
        <w:t>В.В.</w:t>
      </w:r>
      <w:r w:rsidRPr="005F4B72">
        <w:rPr>
          <w:rFonts w:ascii="Times New Roman" w:eastAsia="Times New Roman" w:hAnsi="Times New Roman" w:cs="Times New Roman"/>
          <w:bCs/>
          <w:sz w:val="28"/>
          <w:szCs w:val="28"/>
        </w:rPr>
        <w:t xml:space="preserve"> дал в «Концепции общественной безопасности» и она просто убийственна.</w:t>
      </w:r>
    </w:p>
    <w:p w:rsidR="004E7EEB" w:rsidRPr="005F4B72" w:rsidRDefault="004E7EEB" w:rsidP="002949D9">
      <w:p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u w:val="single"/>
        </w:rPr>
        <w:t>Под общественной безопасностью</w:t>
      </w:r>
      <w:r w:rsidRPr="005F4B72">
        <w:rPr>
          <w:rFonts w:ascii="Times New Roman" w:eastAsia="Times New Roman" w:hAnsi="Times New Roman" w:cs="Times New Roman"/>
          <w:color w:val="020C22"/>
          <w:sz w:val="28"/>
          <w:szCs w:val="28"/>
        </w:rPr>
        <w:t xml:space="preserve"> понимается состояние защищённости человека и гражданина, материальных и духовных ценностей общества от преступных и иных противоправных посягательств, социальных и межнациональных конфликтов, а также от чрезвычайных ситуаций природного и техногенного характера.</w:t>
      </w:r>
    </w:p>
    <w:p w:rsidR="00B74C1F" w:rsidRPr="005F4B72" w:rsidRDefault="00E86423" w:rsidP="005F4B72">
      <w:pPr>
        <w:spacing w:after="0" w:line="240" w:lineRule="auto"/>
        <w:ind w:firstLine="708"/>
        <w:jc w:val="both"/>
        <w:rPr>
          <w:rFonts w:ascii="Times New Roman" w:hAnsi="Times New Roman" w:cs="Times New Roman"/>
          <w:sz w:val="28"/>
          <w:szCs w:val="28"/>
        </w:rPr>
      </w:pPr>
      <w:r w:rsidRPr="005F4B72">
        <w:rPr>
          <w:rFonts w:ascii="Times New Roman" w:hAnsi="Times New Roman" w:cs="Times New Roman"/>
          <w:sz w:val="28"/>
          <w:szCs w:val="28"/>
        </w:rPr>
        <w:t xml:space="preserve">Поэтому, определяя объект безопасности личности, Закон РФ «О безопасности» выделил ее права и свободы. Исходя из этого, угрозами безопасности </w:t>
      </w:r>
      <w:r w:rsidRPr="005F4B72">
        <w:rPr>
          <w:rFonts w:ascii="Times New Roman" w:hAnsi="Times New Roman" w:cs="Times New Roman"/>
          <w:sz w:val="28"/>
          <w:szCs w:val="28"/>
          <w:u w:val="single"/>
        </w:rPr>
        <w:t>личности выступают</w:t>
      </w:r>
      <w:r w:rsidRPr="005F4B72">
        <w:rPr>
          <w:rFonts w:ascii="Times New Roman" w:hAnsi="Times New Roman" w:cs="Times New Roman"/>
          <w:sz w:val="28"/>
          <w:szCs w:val="28"/>
        </w:rPr>
        <w:t>: лишение жизни, здоровья, дееспособности; насилие, связанное с разрушением сложившегося и навязыванием чуждого мировоззрения; манипулирование сознанием и поведением; нравственное развращение и физическое растление; ограничение или лишение общечеловеческих прав и свобод; насильственное подчинение преступным целям и группировкам; использование человека как средства обогащения и т. д.</w:t>
      </w:r>
    </w:p>
    <w:p w:rsidR="002949D9" w:rsidRDefault="002949D9" w:rsidP="005F4B72">
      <w:pPr>
        <w:spacing w:after="0" w:line="240" w:lineRule="auto"/>
        <w:ind w:right="1816"/>
        <w:jc w:val="center"/>
        <w:rPr>
          <w:rFonts w:ascii="Times New Roman" w:eastAsia="Times New Roman" w:hAnsi="Times New Roman" w:cs="Times New Roman"/>
          <w:b/>
          <w:color w:val="020C22"/>
          <w:sz w:val="28"/>
          <w:szCs w:val="28"/>
        </w:rPr>
      </w:pPr>
    </w:p>
    <w:p w:rsidR="004E7EEB" w:rsidRPr="005F4B72" w:rsidRDefault="004E7EEB" w:rsidP="002949D9">
      <w:pPr>
        <w:spacing w:after="0" w:line="240" w:lineRule="auto"/>
        <w:ind w:right="-1"/>
        <w:jc w:val="center"/>
        <w:rPr>
          <w:rFonts w:ascii="Times New Roman" w:eastAsia="Times New Roman" w:hAnsi="Times New Roman" w:cs="Times New Roman"/>
          <w:b/>
          <w:color w:val="020C22"/>
          <w:sz w:val="28"/>
          <w:szCs w:val="28"/>
        </w:rPr>
      </w:pPr>
      <w:r w:rsidRPr="005F4B72">
        <w:rPr>
          <w:rFonts w:ascii="Times New Roman" w:eastAsia="Times New Roman" w:hAnsi="Times New Roman" w:cs="Times New Roman"/>
          <w:b/>
          <w:color w:val="020C22"/>
          <w:sz w:val="28"/>
          <w:szCs w:val="28"/>
        </w:rPr>
        <w:t>Основные источники угроз общественной безопасности</w:t>
      </w:r>
    </w:p>
    <w:p w:rsidR="004E7EEB" w:rsidRPr="005F4B72" w:rsidRDefault="004E7EEB" w:rsidP="002949D9">
      <w:pPr>
        <w:spacing w:after="0" w:line="240" w:lineRule="auto"/>
        <w:ind w:right="-1"/>
        <w:rPr>
          <w:rFonts w:ascii="Times New Roman" w:eastAsia="Times New Roman" w:hAnsi="Times New Roman" w:cs="Times New Roman"/>
          <w:b/>
          <w:color w:val="020C22"/>
          <w:sz w:val="28"/>
          <w:szCs w:val="28"/>
        </w:rPr>
      </w:pPr>
    </w:p>
    <w:p w:rsidR="00CD6D78"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Состояние общественной безопасности в Российской Федерации характеризуется как нестабильное. </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В стране сложилась непростая </w:t>
      </w:r>
      <w:proofErr w:type="gramStart"/>
      <w:r w:rsidRPr="005F4B72">
        <w:rPr>
          <w:rFonts w:ascii="Times New Roman" w:eastAsia="Times New Roman" w:hAnsi="Times New Roman" w:cs="Times New Roman"/>
          <w:color w:val="020C22"/>
          <w:sz w:val="28"/>
          <w:szCs w:val="28"/>
        </w:rPr>
        <w:t>криминогенная обстановка</w:t>
      </w:r>
      <w:proofErr w:type="gramEnd"/>
      <w:r w:rsidRPr="005F4B72">
        <w:rPr>
          <w:rFonts w:ascii="Times New Roman" w:eastAsia="Times New Roman" w:hAnsi="Times New Roman" w:cs="Times New Roman"/>
          <w:color w:val="020C22"/>
          <w:sz w:val="28"/>
          <w:szCs w:val="28"/>
        </w:rPr>
        <w:t>, отличающаяся высоким уровнем преступности и появлением новых видов угроз криминог</w:t>
      </w:r>
      <w:r w:rsidR="009315AA" w:rsidRPr="005F4B72">
        <w:rPr>
          <w:rFonts w:ascii="Times New Roman" w:eastAsia="Times New Roman" w:hAnsi="Times New Roman" w:cs="Times New Roman"/>
          <w:color w:val="020C22"/>
          <w:sz w:val="28"/>
          <w:szCs w:val="28"/>
        </w:rPr>
        <w:t>енного</w:t>
      </w:r>
      <w:r w:rsidRPr="005F4B72">
        <w:rPr>
          <w:rFonts w:ascii="Times New Roman" w:eastAsia="Times New Roman" w:hAnsi="Times New Roman" w:cs="Times New Roman"/>
          <w:color w:val="020C22"/>
          <w:sz w:val="28"/>
          <w:szCs w:val="28"/>
        </w:rPr>
        <w:t xml:space="preserve"> характера.</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 Уровень террористической угрозы на территории Российской Федерации продолжает оставаться высоким, масштабы последствий террористических актов значительны. </w:t>
      </w:r>
      <w:r w:rsidR="009315AA" w:rsidRPr="005F4B72">
        <w:rPr>
          <w:rFonts w:ascii="Times New Roman" w:eastAsia="Times New Roman" w:hAnsi="Times New Roman" w:cs="Times New Roman"/>
          <w:color w:val="020C22"/>
          <w:sz w:val="28"/>
          <w:szCs w:val="28"/>
        </w:rPr>
        <w:t>Н</w:t>
      </w:r>
      <w:r w:rsidRPr="005F4B72">
        <w:rPr>
          <w:rFonts w:ascii="Times New Roman" w:eastAsia="Times New Roman" w:hAnsi="Times New Roman" w:cs="Times New Roman"/>
          <w:color w:val="020C22"/>
          <w:sz w:val="28"/>
          <w:szCs w:val="28"/>
        </w:rPr>
        <w:t>а территории страны отмечается активность международных террористических организаций</w:t>
      </w:r>
      <w:r w:rsidR="00CD6D78" w:rsidRPr="005F4B72">
        <w:rPr>
          <w:rFonts w:ascii="Times New Roman" w:eastAsia="Times New Roman" w:hAnsi="Times New Roman" w:cs="Times New Roman"/>
          <w:color w:val="020C22"/>
          <w:sz w:val="28"/>
          <w:szCs w:val="28"/>
        </w:rPr>
        <w:t xml:space="preserve">, </w:t>
      </w:r>
      <w:r w:rsidRPr="005F4B72">
        <w:rPr>
          <w:rFonts w:ascii="Times New Roman" w:eastAsia="Times New Roman" w:hAnsi="Times New Roman" w:cs="Times New Roman"/>
          <w:color w:val="020C22"/>
          <w:sz w:val="28"/>
          <w:szCs w:val="28"/>
        </w:rPr>
        <w:t xml:space="preserve">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w:t>
      </w:r>
      <w:proofErr w:type="gramStart"/>
      <w:r w:rsidRPr="005F4B72">
        <w:rPr>
          <w:rFonts w:ascii="Times New Roman" w:eastAsia="Times New Roman" w:hAnsi="Times New Roman" w:cs="Times New Roman"/>
          <w:color w:val="020C22"/>
          <w:sz w:val="28"/>
          <w:szCs w:val="28"/>
        </w:rPr>
        <w:t>Р</w:t>
      </w:r>
      <w:proofErr w:type="gramEnd"/>
      <w:r w:rsidRPr="005F4B72">
        <w:rPr>
          <w:rFonts w:ascii="Times New Roman" w:eastAsia="Times New Roman" w:hAnsi="Times New Roman" w:cs="Times New Roman"/>
          <w:color w:val="020C22"/>
          <w:sz w:val="28"/>
          <w:szCs w:val="28"/>
        </w:rPr>
        <w:t xml:space="preserve"> Ф, дестабилизацию внутриполитической и социальной ситуации в стране. </w:t>
      </w:r>
    </w:p>
    <w:p w:rsidR="004E7EEB" w:rsidRPr="005F4B72" w:rsidRDefault="004E7EEB" w:rsidP="002949D9">
      <w:p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 </w:t>
      </w:r>
      <w:r w:rsidR="002949D9">
        <w:rPr>
          <w:rFonts w:ascii="Times New Roman" w:eastAsia="Times New Roman" w:hAnsi="Times New Roman" w:cs="Times New Roman"/>
          <w:color w:val="020C22"/>
          <w:sz w:val="28"/>
          <w:szCs w:val="28"/>
        </w:rPr>
        <w:tab/>
      </w:r>
      <w:r w:rsidRPr="005F4B72">
        <w:rPr>
          <w:rFonts w:ascii="Times New Roman" w:eastAsia="Times New Roman" w:hAnsi="Times New Roman" w:cs="Times New Roman"/>
          <w:color w:val="020C22"/>
          <w:sz w:val="28"/>
          <w:szCs w:val="28"/>
        </w:rPr>
        <w:t xml:space="preserve">В крупных городах и приграничных регионах страны увеличилось количество преступлений, связанных с незаконным оборотом наркотических средств, психотропных веществ и их </w:t>
      </w:r>
      <w:proofErr w:type="spellStart"/>
      <w:r w:rsidRPr="005F4B72">
        <w:rPr>
          <w:rFonts w:ascii="Times New Roman" w:eastAsia="Times New Roman" w:hAnsi="Times New Roman" w:cs="Times New Roman"/>
          <w:color w:val="020C22"/>
          <w:sz w:val="28"/>
          <w:szCs w:val="28"/>
        </w:rPr>
        <w:t>прекурсоров</w:t>
      </w:r>
      <w:proofErr w:type="spellEnd"/>
      <w:r w:rsidRPr="005F4B72">
        <w:rPr>
          <w:rFonts w:ascii="Times New Roman" w:eastAsia="Times New Roman" w:hAnsi="Times New Roman" w:cs="Times New Roman"/>
          <w:color w:val="020C22"/>
          <w:sz w:val="28"/>
          <w:szCs w:val="28"/>
        </w:rPr>
        <w:t>.</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Значительное количество преступлений совершается в состоянии алкогольного или наркотического опьянения, что свидетельствует об осложнении </w:t>
      </w:r>
      <w:proofErr w:type="gramStart"/>
      <w:r w:rsidRPr="005F4B72">
        <w:rPr>
          <w:rFonts w:ascii="Times New Roman" w:eastAsia="Times New Roman" w:hAnsi="Times New Roman" w:cs="Times New Roman"/>
          <w:color w:val="020C22"/>
          <w:sz w:val="28"/>
          <w:szCs w:val="28"/>
        </w:rPr>
        <w:t>криминогенной обстановки</w:t>
      </w:r>
      <w:proofErr w:type="gramEnd"/>
      <w:r w:rsidRPr="005F4B72">
        <w:rPr>
          <w:rFonts w:ascii="Times New Roman" w:eastAsia="Times New Roman" w:hAnsi="Times New Roman" w:cs="Times New Roman"/>
          <w:color w:val="020C22"/>
          <w:sz w:val="28"/>
          <w:szCs w:val="28"/>
        </w:rPr>
        <w:t xml:space="preserve"> в стране вследствие массового злоупотребления алкогольной продукцией, а также немедицинского потребления наркотических средств, психотропных веществ и их </w:t>
      </w:r>
      <w:proofErr w:type="spellStart"/>
      <w:r w:rsidRPr="005F4B72">
        <w:rPr>
          <w:rFonts w:ascii="Times New Roman" w:eastAsia="Times New Roman" w:hAnsi="Times New Roman" w:cs="Times New Roman"/>
          <w:color w:val="020C22"/>
          <w:sz w:val="28"/>
          <w:szCs w:val="28"/>
        </w:rPr>
        <w:t>прекурсоров</w:t>
      </w:r>
      <w:proofErr w:type="spellEnd"/>
      <w:r w:rsidRPr="005F4B72">
        <w:rPr>
          <w:rFonts w:ascii="Times New Roman" w:eastAsia="Times New Roman" w:hAnsi="Times New Roman" w:cs="Times New Roman"/>
          <w:color w:val="020C22"/>
          <w:sz w:val="28"/>
          <w:szCs w:val="28"/>
        </w:rPr>
        <w:t xml:space="preserve">. </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Количество преступников увеличивается за счёт беспризорных и безнадзорных несовершеннолетних, граждан без определённого места жительства, лиц, освобождённых из мест лишения свободы, иностранных граждан или лиц без гражданства, незаконно находящихся на территории Российской Федерации, а также лиц, не имеющих постоянного источника дохода.</w:t>
      </w:r>
    </w:p>
    <w:p w:rsidR="004E7EEB" w:rsidRPr="005F4B72" w:rsidRDefault="00CD6D78"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У</w:t>
      </w:r>
      <w:r w:rsidR="004E7EEB" w:rsidRPr="005F4B72">
        <w:rPr>
          <w:rFonts w:ascii="Times New Roman" w:eastAsia="Times New Roman" w:hAnsi="Times New Roman" w:cs="Times New Roman"/>
          <w:color w:val="020C22"/>
          <w:sz w:val="28"/>
          <w:szCs w:val="28"/>
        </w:rPr>
        <w:t xml:space="preserve">ровень распространённости </w:t>
      </w:r>
      <w:r w:rsidRPr="005F4B72">
        <w:rPr>
          <w:rFonts w:ascii="Times New Roman" w:eastAsia="Times New Roman" w:hAnsi="Times New Roman" w:cs="Times New Roman"/>
          <w:color w:val="020C22"/>
          <w:sz w:val="28"/>
          <w:szCs w:val="28"/>
          <w:u w:val="single"/>
        </w:rPr>
        <w:t>коррупции</w:t>
      </w:r>
      <w:r w:rsidRPr="005F4B72">
        <w:rPr>
          <w:rFonts w:ascii="Times New Roman" w:eastAsia="Times New Roman" w:hAnsi="Times New Roman" w:cs="Times New Roman"/>
          <w:color w:val="020C22"/>
          <w:sz w:val="28"/>
          <w:szCs w:val="28"/>
        </w:rPr>
        <w:t xml:space="preserve"> </w:t>
      </w:r>
      <w:r w:rsidR="004E7EEB" w:rsidRPr="005F4B72">
        <w:rPr>
          <w:rFonts w:ascii="Times New Roman" w:eastAsia="Times New Roman" w:hAnsi="Times New Roman" w:cs="Times New Roman"/>
          <w:color w:val="020C22"/>
          <w:sz w:val="28"/>
          <w:szCs w:val="28"/>
        </w:rPr>
        <w:t>продолжает оставаться высоким. Наблюдаются устойчивые тенденции к сращиванию интересов бизнеса и чиновников, включению в коррупционные схемы должностных лиц и представителей бизнеса иностранных государств.</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u w:val="single"/>
        </w:rPr>
        <w:t xml:space="preserve">Незаконная миграция </w:t>
      </w:r>
      <w:r w:rsidRPr="005F4B72">
        <w:rPr>
          <w:rFonts w:ascii="Times New Roman" w:eastAsia="Times New Roman" w:hAnsi="Times New Roman" w:cs="Times New Roman"/>
          <w:color w:val="020C22"/>
          <w:sz w:val="28"/>
          <w:szCs w:val="28"/>
        </w:rPr>
        <w:t>в </w:t>
      </w:r>
      <w:proofErr w:type="gramStart"/>
      <w:r w:rsidRPr="005F4B72">
        <w:rPr>
          <w:rFonts w:ascii="Times New Roman" w:eastAsia="Times New Roman" w:hAnsi="Times New Roman" w:cs="Times New Roman"/>
          <w:color w:val="020C22"/>
          <w:sz w:val="28"/>
          <w:szCs w:val="28"/>
        </w:rPr>
        <w:t>Р</w:t>
      </w:r>
      <w:proofErr w:type="gramEnd"/>
      <w:r w:rsidRPr="005F4B72">
        <w:rPr>
          <w:rFonts w:ascii="Times New Roman" w:eastAsia="Times New Roman" w:hAnsi="Times New Roman" w:cs="Times New Roman"/>
          <w:color w:val="020C22"/>
          <w:sz w:val="28"/>
          <w:szCs w:val="28"/>
        </w:rPr>
        <w:t xml:space="preserve"> Ф</w:t>
      </w:r>
      <w:r w:rsidR="00CD6D78" w:rsidRPr="005F4B72">
        <w:rPr>
          <w:rFonts w:ascii="Times New Roman" w:eastAsia="Times New Roman" w:hAnsi="Times New Roman" w:cs="Times New Roman"/>
          <w:color w:val="020C22"/>
          <w:sz w:val="28"/>
          <w:szCs w:val="28"/>
        </w:rPr>
        <w:t xml:space="preserve"> </w:t>
      </w:r>
      <w:r w:rsidRPr="005F4B72">
        <w:rPr>
          <w:rFonts w:ascii="Times New Roman" w:eastAsia="Times New Roman" w:hAnsi="Times New Roman" w:cs="Times New Roman"/>
          <w:color w:val="020C22"/>
          <w:sz w:val="28"/>
          <w:szCs w:val="28"/>
        </w:rPr>
        <w:t>иностранных граждан и лиц без гражданства, в том числе из стран со сложной общественно-политической, экономической и санитарно-эпидемиологической обстановкой, зачастую ухудшают социальную обстановку в местах их пребывания</w:t>
      </w:r>
      <w:r w:rsidR="00CD6D78" w:rsidRPr="005F4B72">
        <w:rPr>
          <w:rFonts w:ascii="Times New Roman" w:eastAsia="Times New Roman" w:hAnsi="Times New Roman" w:cs="Times New Roman"/>
          <w:color w:val="020C22"/>
          <w:sz w:val="28"/>
          <w:szCs w:val="28"/>
        </w:rPr>
        <w:t>.</w:t>
      </w:r>
      <w:r w:rsidRPr="005F4B72">
        <w:rPr>
          <w:rFonts w:ascii="Times New Roman" w:eastAsia="Times New Roman" w:hAnsi="Times New Roman" w:cs="Times New Roman"/>
          <w:color w:val="020C22"/>
          <w:sz w:val="28"/>
          <w:szCs w:val="28"/>
        </w:rPr>
        <w:t xml:space="preserve"> </w:t>
      </w:r>
      <w:r w:rsidR="00CD6D78" w:rsidRPr="005F4B72">
        <w:rPr>
          <w:rFonts w:ascii="Times New Roman" w:eastAsia="Times New Roman" w:hAnsi="Times New Roman" w:cs="Times New Roman"/>
          <w:color w:val="020C22"/>
          <w:sz w:val="28"/>
          <w:szCs w:val="28"/>
        </w:rPr>
        <w:t>С</w:t>
      </w:r>
      <w:r w:rsidRPr="005F4B72">
        <w:rPr>
          <w:rFonts w:ascii="Times New Roman" w:eastAsia="Times New Roman" w:hAnsi="Times New Roman" w:cs="Times New Roman"/>
          <w:color w:val="020C22"/>
          <w:sz w:val="28"/>
          <w:szCs w:val="28"/>
        </w:rPr>
        <w:t>оздают условия для формирования террористических организаций, политического и религиозного экстремизма, национализма.</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Неблагоприятные тенденции наблюдаются </w:t>
      </w:r>
      <w:r w:rsidRPr="005F4B72">
        <w:rPr>
          <w:rFonts w:ascii="Times New Roman" w:eastAsia="Times New Roman" w:hAnsi="Times New Roman" w:cs="Times New Roman"/>
          <w:color w:val="020C22"/>
          <w:sz w:val="28"/>
          <w:szCs w:val="28"/>
          <w:u w:val="single"/>
        </w:rPr>
        <w:t>во внутренней миграции</w:t>
      </w:r>
      <w:r w:rsidRPr="005F4B72">
        <w:rPr>
          <w:rFonts w:ascii="Times New Roman" w:eastAsia="Times New Roman" w:hAnsi="Times New Roman" w:cs="Times New Roman"/>
          <w:color w:val="020C22"/>
          <w:sz w:val="28"/>
          <w:szCs w:val="28"/>
        </w:rPr>
        <w:t xml:space="preserve">, </w:t>
      </w:r>
      <w:r w:rsidR="009315AA" w:rsidRPr="005F4B72">
        <w:rPr>
          <w:rFonts w:ascii="Times New Roman" w:eastAsia="Times New Roman" w:hAnsi="Times New Roman" w:cs="Times New Roman"/>
          <w:color w:val="020C22"/>
          <w:sz w:val="28"/>
          <w:szCs w:val="28"/>
        </w:rPr>
        <w:t xml:space="preserve">которые </w:t>
      </w:r>
      <w:r w:rsidRPr="005F4B72">
        <w:rPr>
          <w:rFonts w:ascii="Times New Roman" w:eastAsia="Times New Roman" w:hAnsi="Times New Roman" w:cs="Times New Roman"/>
          <w:color w:val="020C22"/>
          <w:sz w:val="28"/>
          <w:szCs w:val="28"/>
        </w:rPr>
        <w:t>способствую</w:t>
      </w:r>
      <w:r w:rsidR="009315AA" w:rsidRPr="005F4B72">
        <w:rPr>
          <w:rFonts w:ascii="Times New Roman" w:eastAsia="Times New Roman" w:hAnsi="Times New Roman" w:cs="Times New Roman"/>
          <w:color w:val="020C22"/>
          <w:sz w:val="28"/>
          <w:szCs w:val="28"/>
        </w:rPr>
        <w:t>т</w:t>
      </w:r>
      <w:r w:rsidRPr="005F4B72">
        <w:rPr>
          <w:rFonts w:ascii="Times New Roman" w:eastAsia="Times New Roman" w:hAnsi="Times New Roman" w:cs="Times New Roman"/>
          <w:color w:val="020C22"/>
          <w:sz w:val="28"/>
          <w:szCs w:val="28"/>
        </w:rPr>
        <w:t xml:space="preserve"> возникновению ксенофобии, национальной, расовой и религиозной розни, а также увеличивается количество этнических организованных преступных групп.</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lastRenderedPageBreak/>
        <w:t>В Российской Федерации наблюдается ухудшение технического состояния объектов транспортной инфраструктуры, транспортных средств, гидротехнических сооружений, связанное с их износом, что влечёт за собой снижение уровня безопасности при их эксплуатации, повышение риска возникновения чрезвычайных ситуаций.</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Серьёзную угрозу общественной безопасности представляет вероятность возникновения чрезвычайных ситуаций на </w:t>
      </w:r>
      <w:proofErr w:type="spellStart"/>
      <w:r w:rsidRPr="005F4B72">
        <w:rPr>
          <w:rFonts w:ascii="Times New Roman" w:eastAsia="Times New Roman" w:hAnsi="Times New Roman" w:cs="Times New Roman"/>
          <w:sz w:val="28"/>
          <w:szCs w:val="28"/>
        </w:rPr>
        <w:t>ядерно</w:t>
      </w:r>
      <w:proofErr w:type="spellEnd"/>
      <w:r w:rsidRPr="005F4B72">
        <w:rPr>
          <w:rFonts w:ascii="Times New Roman" w:eastAsia="Times New Roman" w:hAnsi="Times New Roman" w:cs="Times New Roman"/>
          <w:sz w:val="28"/>
          <w:szCs w:val="28"/>
        </w:rPr>
        <w:t xml:space="preserve"> и </w:t>
      </w:r>
      <w:proofErr w:type="spellStart"/>
      <w:r w:rsidRPr="005F4B72">
        <w:rPr>
          <w:rFonts w:ascii="Times New Roman" w:eastAsia="Times New Roman" w:hAnsi="Times New Roman" w:cs="Times New Roman"/>
          <w:sz w:val="28"/>
          <w:szCs w:val="28"/>
        </w:rPr>
        <w:t>радиационно</w:t>
      </w:r>
      <w:proofErr w:type="spellEnd"/>
      <w:r w:rsidRPr="005F4B72">
        <w:rPr>
          <w:rFonts w:ascii="Times New Roman" w:eastAsia="Times New Roman" w:hAnsi="Times New Roman" w:cs="Times New Roman"/>
          <w:sz w:val="28"/>
          <w:szCs w:val="28"/>
        </w:rPr>
        <w:t xml:space="preserve"> опасных объектах и опасных производственных объектах. </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На фоне значительного ухудшения обеспечения санитарно-эпидемиологической, ветеринарно-санитарной, фитосанитарной и экологической безопасности, а также упадка биотехнологической и химической промышленности появились новые биологические и химические угрозы общественной безопасности.</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Особого внимания требует обеспечение пожарной безопасности в Российской Федерации. Минимизация потерь от пожаров является важным фактором устойчивого социально-экономического развития страны и одной из составляющих общественной безопасности. При этом вероятность возникновения пожаров в России выше, чем в других экономически развитых странах.</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Существуют серьёзные риски наводнений и иного негативного воздействия вод на население, территорию и объекты экономики в связи с учащением опасных гидрологических явлений в новых климатических условиях и продолжающимся антропогенным освоением территорий.</w:t>
      </w:r>
    </w:p>
    <w:p w:rsidR="004E7EEB" w:rsidRPr="005F4B72" w:rsidRDefault="004E7EEB" w:rsidP="002949D9">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Значительную угрозу для населения представляет сейсмическая опасность. </w:t>
      </w:r>
    </w:p>
    <w:p w:rsidR="005F4B72" w:rsidRDefault="005F4B72" w:rsidP="002949D9">
      <w:pPr>
        <w:spacing w:after="0" w:line="240" w:lineRule="auto"/>
        <w:ind w:right="-1"/>
        <w:jc w:val="both"/>
        <w:rPr>
          <w:rFonts w:ascii="Times New Roman" w:eastAsia="Times New Roman" w:hAnsi="Times New Roman" w:cs="Times New Roman"/>
          <w:color w:val="020C22"/>
          <w:sz w:val="28"/>
          <w:szCs w:val="28"/>
          <w:u w:val="single"/>
        </w:rPr>
      </w:pPr>
    </w:p>
    <w:p w:rsidR="004E7EEB" w:rsidRPr="002949D9" w:rsidRDefault="004E7EEB" w:rsidP="002949D9">
      <w:pPr>
        <w:spacing w:after="0" w:line="240" w:lineRule="auto"/>
        <w:ind w:right="-1"/>
        <w:jc w:val="center"/>
        <w:rPr>
          <w:rFonts w:ascii="Times New Roman" w:eastAsia="Times New Roman" w:hAnsi="Times New Roman" w:cs="Times New Roman"/>
          <w:b/>
          <w:color w:val="020C22"/>
          <w:sz w:val="28"/>
          <w:szCs w:val="28"/>
        </w:rPr>
      </w:pPr>
      <w:r w:rsidRPr="002949D9">
        <w:rPr>
          <w:rFonts w:ascii="Times New Roman" w:eastAsia="Times New Roman" w:hAnsi="Times New Roman" w:cs="Times New Roman"/>
          <w:b/>
          <w:color w:val="020C22"/>
          <w:sz w:val="28"/>
          <w:szCs w:val="28"/>
        </w:rPr>
        <w:t>Цели, задачи и принципы обеспечения общественной безопасности</w:t>
      </w:r>
    </w:p>
    <w:p w:rsidR="004E7EEB" w:rsidRPr="005F4B72" w:rsidRDefault="004E7EEB" w:rsidP="002949D9">
      <w:pPr>
        <w:spacing w:after="0" w:line="240" w:lineRule="auto"/>
        <w:ind w:right="-1"/>
        <w:jc w:val="both"/>
        <w:rPr>
          <w:rFonts w:ascii="Times New Roman" w:eastAsia="Times New Roman" w:hAnsi="Times New Roman" w:cs="Times New Roman"/>
          <w:color w:val="020C22"/>
          <w:sz w:val="28"/>
          <w:szCs w:val="28"/>
          <w:u w:val="single"/>
        </w:rPr>
      </w:pP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Целями обеспечения общественной безопасности являются:</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а) достижение и поддержание необходимого уровня защищённости прав и свобод человека и гражданина, от угроз криминального характера;</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б) повышение уровня защищённости населения от чрезвычайных ситуаций природного и техногенного характера, а также от террористических угроз;</w:t>
      </w:r>
    </w:p>
    <w:p w:rsidR="004E7EEB" w:rsidRPr="005F4B72" w:rsidRDefault="004E7EEB" w:rsidP="002949D9">
      <w:pPr>
        <w:spacing w:after="0" w:line="240" w:lineRule="auto"/>
        <w:ind w:right="-1" w:firstLine="708"/>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в) сохранение гражданского мира, политической, социальной и экономической стабильности в обществе.</w:t>
      </w:r>
    </w:p>
    <w:p w:rsidR="00D93A2C" w:rsidRPr="005F4B72" w:rsidRDefault="002949D9" w:rsidP="002949D9">
      <w:pPr>
        <w:spacing w:after="0" w:line="240" w:lineRule="auto"/>
        <w:ind w:right="-1" w:firstLine="708"/>
        <w:jc w:val="both"/>
        <w:rPr>
          <w:rFonts w:ascii="Times New Roman" w:eastAsia="Times New Roman" w:hAnsi="Times New Roman" w:cs="Times New Roman"/>
          <w:color w:val="020C22"/>
          <w:sz w:val="28"/>
          <w:szCs w:val="28"/>
        </w:rPr>
      </w:pPr>
      <w:r>
        <w:rPr>
          <w:rFonts w:ascii="Times New Roman" w:eastAsia="Times New Roman" w:hAnsi="Times New Roman" w:cs="Times New Roman"/>
          <w:color w:val="020C22"/>
          <w:sz w:val="28"/>
          <w:szCs w:val="28"/>
        </w:rPr>
        <w:t>г</w:t>
      </w:r>
      <w:r w:rsidR="00D93A2C" w:rsidRPr="005F4B72">
        <w:rPr>
          <w:rFonts w:ascii="Times New Roman" w:eastAsia="Times New Roman" w:hAnsi="Times New Roman" w:cs="Times New Roman"/>
          <w:color w:val="020C22"/>
          <w:sz w:val="28"/>
          <w:szCs w:val="28"/>
        </w:rPr>
        <w:t>)</w:t>
      </w:r>
      <w:r w:rsidR="004E7EEB" w:rsidRPr="005F4B72">
        <w:rPr>
          <w:rFonts w:ascii="Times New Roman" w:eastAsia="Times New Roman" w:hAnsi="Times New Roman" w:cs="Times New Roman"/>
          <w:color w:val="020C22"/>
          <w:sz w:val="28"/>
          <w:szCs w:val="28"/>
        </w:rPr>
        <w:t xml:space="preserve"> защита жизни, здоровья,</w:t>
      </w:r>
      <w:r w:rsidR="004E7EEB" w:rsidRPr="005F4B72">
        <w:rPr>
          <w:rFonts w:ascii="Times New Roman" w:eastAsia="Times New Roman" w:hAnsi="Times New Roman" w:cs="Times New Roman"/>
          <w:color w:val="020C22"/>
          <w:sz w:val="28"/>
          <w:szCs w:val="28"/>
          <w:u w:val="single"/>
        </w:rPr>
        <w:t xml:space="preserve"> </w:t>
      </w:r>
      <w:r w:rsidR="004E7EEB" w:rsidRPr="005F4B72">
        <w:rPr>
          <w:rFonts w:ascii="Times New Roman" w:eastAsia="Times New Roman" w:hAnsi="Times New Roman" w:cs="Times New Roman"/>
          <w:color w:val="020C22"/>
          <w:sz w:val="28"/>
          <w:szCs w:val="28"/>
        </w:rPr>
        <w:t>конституционных прав и свобод человека и гражданина.</w:t>
      </w:r>
    </w:p>
    <w:p w:rsidR="002949D9" w:rsidRDefault="002949D9" w:rsidP="002949D9">
      <w:pPr>
        <w:spacing w:after="0" w:line="240" w:lineRule="auto"/>
        <w:ind w:right="-1"/>
        <w:jc w:val="center"/>
        <w:rPr>
          <w:rFonts w:ascii="Times New Roman" w:eastAsia="Times New Roman" w:hAnsi="Times New Roman" w:cs="Times New Roman"/>
          <w:b/>
          <w:sz w:val="28"/>
          <w:szCs w:val="28"/>
        </w:rPr>
      </w:pPr>
    </w:p>
    <w:p w:rsidR="002949D9" w:rsidRDefault="002949D9" w:rsidP="002949D9">
      <w:pPr>
        <w:spacing w:after="0" w:line="240" w:lineRule="auto"/>
        <w:ind w:right="-1"/>
        <w:jc w:val="center"/>
        <w:rPr>
          <w:rFonts w:ascii="Times New Roman" w:eastAsia="Times New Roman" w:hAnsi="Times New Roman" w:cs="Times New Roman"/>
          <w:b/>
          <w:sz w:val="28"/>
          <w:szCs w:val="28"/>
        </w:rPr>
      </w:pPr>
    </w:p>
    <w:p w:rsidR="004E7EEB" w:rsidRPr="005F4B72" w:rsidRDefault="00D93A2C" w:rsidP="002949D9">
      <w:pPr>
        <w:spacing w:after="0" w:line="240" w:lineRule="auto"/>
        <w:ind w:right="-1"/>
        <w:jc w:val="center"/>
        <w:rPr>
          <w:rFonts w:ascii="Times New Roman" w:eastAsia="Times New Roman" w:hAnsi="Times New Roman" w:cs="Times New Roman"/>
          <w:sz w:val="28"/>
          <w:szCs w:val="28"/>
        </w:rPr>
      </w:pPr>
      <w:r w:rsidRPr="002949D9">
        <w:rPr>
          <w:rFonts w:ascii="Times New Roman" w:eastAsia="Times New Roman" w:hAnsi="Times New Roman" w:cs="Times New Roman"/>
          <w:b/>
          <w:sz w:val="28"/>
          <w:szCs w:val="28"/>
        </w:rPr>
        <w:t>З</w:t>
      </w:r>
      <w:r w:rsidR="004E7EEB" w:rsidRPr="002949D9">
        <w:rPr>
          <w:rFonts w:ascii="Times New Roman" w:eastAsia="Times New Roman" w:hAnsi="Times New Roman" w:cs="Times New Roman"/>
          <w:b/>
          <w:sz w:val="28"/>
          <w:szCs w:val="28"/>
        </w:rPr>
        <w:t>адачам</w:t>
      </w:r>
      <w:r w:rsidRPr="002949D9">
        <w:rPr>
          <w:rFonts w:ascii="Times New Roman" w:eastAsia="Times New Roman" w:hAnsi="Times New Roman" w:cs="Times New Roman"/>
          <w:b/>
          <w:sz w:val="28"/>
          <w:szCs w:val="28"/>
        </w:rPr>
        <w:t>и</w:t>
      </w:r>
      <w:r w:rsidR="004E7EEB" w:rsidRPr="002949D9">
        <w:rPr>
          <w:rFonts w:ascii="Times New Roman" w:eastAsia="Times New Roman" w:hAnsi="Times New Roman" w:cs="Times New Roman"/>
          <w:b/>
          <w:sz w:val="28"/>
          <w:szCs w:val="28"/>
        </w:rPr>
        <w:t xml:space="preserve"> обеспечения общественной безопасности</w:t>
      </w:r>
      <w:r w:rsidR="002949D9">
        <w:rPr>
          <w:rFonts w:ascii="Times New Roman" w:eastAsia="Times New Roman" w:hAnsi="Times New Roman" w:cs="Times New Roman"/>
          <w:b/>
          <w:sz w:val="28"/>
          <w:szCs w:val="28"/>
        </w:rPr>
        <w:t xml:space="preserve"> </w:t>
      </w:r>
      <w:r w:rsidRPr="002949D9">
        <w:rPr>
          <w:rFonts w:ascii="Times New Roman" w:eastAsia="Times New Roman" w:hAnsi="Times New Roman" w:cs="Times New Roman"/>
          <w:b/>
          <w:sz w:val="28"/>
          <w:szCs w:val="28"/>
        </w:rPr>
        <w:t>являются также</w:t>
      </w:r>
      <w:r w:rsidR="004E7EEB" w:rsidRPr="005F4B72">
        <w:rPr>
          <w:rFonts w:ascii="Times New Roman" w:eastAsia="Times New Roman" w:hAnsi="Times New Roman" w:cs="Times New Roman"/>
          <w:sz w:val="28"/>
          <w:szCs w:val="28"/>
        </w:rPr>
        <w:t>:</w:t>
      </w:r>
    </w:p>
    <w:p w:rsidR="00157949"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4E7EEB" w:rsidRPr="005F4B72">
        <w:rPr>
          <w:rFonts w:ascii="Times New Roman" w:eastAsia="Times New Roman" w:hAnsi="Times New Roman" w:cs="Times New Roman"/>
          <w:sz w:val="28"/>
          <w:szCs w:val="28"/>
        </w:rPr>
        <w:t xml:space="preserve"> оценка состояния общественной безопасности, прогнозирование её развития, </w:t>
      </w:r>
    </w:p>
    <w:p w:rsidR="004E7EEB"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4E7EEB" w:rsidRPr="005F4B72">
        <w:rPr>
          <w:rFonts w:ascii="Times New Roman" w:eastAsia="Times New Roman" w:hAnsi="Times New Roman" w:cs="Times New Roman"/>
          <w:sz w:val="28"/>
          <w:szCs w:val="28"/>
        </w:rPr>
        <w:t>) </w:t>
      </w:r>
      <w:r w:rsidR="00D93A2C" w:rsidRPr="005F4B72">
        <w:rPr>
          <w:rFonts w:ascii="Times New Roman" w:eastAsia="Times New Roman" w:hAnsi="Times New Roman" w:cs="Times New Roman"/>
          <w:sz w:val="28"/>
          <w:szCs w:val="28"/>
        </w:rPr>
        <w:t xml:space="preserve"> вызов</w:t>
      </w:r>
      <w:r w:rsidR="004E7EEB" w:rsidRPr="005F4B72">
        <w:rPr>
          <w:rFonts w:ascii="Times New Roman" w:eastAsia="Times New Roman" w:hAnsi="Times New Roman" w:cs="Times New Roman"/>
          <w:sz w:val="28"/>
          <w:szCs w:val="28"/>
        </w:rPr>
        <w:t xml:space="preserve"> экстренных оперативных служб на территории РФ;</w:t>
      </w:r>
    </w:p>
    <w:p w:rsidR="00E67D44" w:rsidRPr="005F4B72" w:rsidRDefault="002949D9" w:rsidP="002949D9">
      <w:pPr>
        <w:spacing w:after="0" w:line="240" w:lineRule="auto"/>
        <w:ind w:right="-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w:t>
      </w:r>
      <w:r w:rsidR="004E7EEB" w:rsidRPr="005F4B72">
        <w:rPr>
          <w:rFonts w:ascii="Times New Roman" w:eastAsia="Times New Roman" w:hAnsi="Times New Roman" w:cs="Times New Roman"/>
          <w:sz w:val="28"/>
          <w:szCs w:val="28"/>
        </w:rPr>
        <w:t xml:space="preserve">) повышение безопасности дорожного движения, сокращение количества дорожно-транспортных происшествий, </w:t>
      </w:r>
    </w:p>
    <w:p w:rsidR="004E7EEB"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4E7EEB" w:rsidRPr="005F4B72">
        <w:rPr>
          <w:rFonts w:ascii="Times New Roman" w:eastAsia="Times New Roman" w:hAnsi="Times New Roman" w:cs="Times New Roman"/>
          <w:sz w:val="28"/>
          <w:szCs w:val="28"/>
        </w:rPr>
        <w:t>) совершенствование профилактических мер по снижению риска террористических актов;</w:t>
      </w:r>
    </w:p>
    <w:p w:rsidR="004E7EEB"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4E7EEB" w:rsidRPr="005F4B72">
        <w:rPr>
          <w:rFonts w:ascii="Times New Roman" w:eastAsia="Times New Roman" w:hAnsi="Times New Roman" w:cs="Times New Roman"/>
          <w:sz w:val="28"/>
          <w:szCs w:val="28"/>
        </w:rPr>
        <w:t>)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p>
    <w:p w:rsidR="00E67D44"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4E7EEB" w:rsidRPr="005F4B72">
        <w:rPr>
          <w:rFonts w:ascii="Times New Roman" w:eastAsia="Times New Roman" w:hAnsi="Times New Roman" w:cs="Times New Roman"/>
          <w:sz w:val="28"/>
          <w:szCs w:val="28"/>
        </w:rPr>
        <w:t xml:space="preserve">) противодействие незаконному обороту наркотических средств, психотропных веществ и их </w:t>
      </w:r>
      <w:proofErr w:type="spellStart"/>
      <w:r w:rsidR="004E7EEB" w:rsidRPr="005F4B72">
        <w:rPr>
          <w:rFonts w:ascii="Times New Roman" w:eastAsia="Times New Roman" w:hAnsi="Times New Roman" w:cs="Times New Roman"/>
          <w:sz w:val="28"/>
          <w:szCs w:val="28"/>
        </w:rPr>
        <w:t>прекурсоров</w:t>
      </w:r>
      <w:proofErr w:type="spellEnd"/>
      <w:r w:rsidR="004E7EEB" w:rsidRPr="005F4B72">
        <w:rPr>
          <w:rFonts w:ascii="Times New Roman" w:eastAsia="Times New Roman" w:hAnsi="Times New Roman" w:cs="Times New Roman"/>
          <w:sz w:val="28"/>
          <w:szCs w:val="28"/>
        </w:rPr>
        <w:t xml:space="preserve">, </w:t>
      </w:r>
    </w:p>
    <w:p w:rsidR="004E7EEB"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4E7EEB" w:rsidRPr="005F4B72">
        <w:rPr>
          <w:rFonts w:ascii="Times New Roman" w:eastAsia="Times New Roman" w:hAnsi="Times New Roman" w:cs="Times New Roman"/>
          <w:sz w:val="28"/>
          <w:szCs w:val="28"/>
        </w:rPr>
        <w:t>) пресечение социальных и межнациональных конфликтов, незаконной миграции, деятельности, направленной на разжигание расовой, национальной и религиозной розни, ненависти либо вражды;</w:t>
      </w:r>
    </w:p>
    <w:p w:rsidR="004E7EEB" w:rsidRPr="005F4B72" w:rsidRDefault="002949D9" w:rsidP="002949D9">
      <w:pPr>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D93A2C" w:rsidRPr="005F4B72">
        <w:rPr>
          <w:rFonts w:ascii="Times New Roman" w:eastAsia="Times New Roman" w:hAnsi="Times New Roman" w:cs="Times New Roman"/>
          <w:sz w:val="28"/>
          <w:szCs w:val="28"/>
        </w:rPr>
        <w:t>) противодействие коррупции.</w:t>
      </w:r>
    </w:p>
    <w:p w:rsidR="00FE109C" w:rsidRPr="005F4B72" w:rsidRDefault="00FE109C" w:rsidP="002949D9">
      <w:pPr>
        <w:spacing w:after="0" w:line="240" w:lineRule="auto"/>
        <w:ind w:right="-1"/>
        <w:rPr>
          <w:rFonts w:ascii="Times New Roman" w:eastAsia="Times New Roman" w:hAnsi="Times New Roman" w:cs="Times New Roman"/>
          <w:sz w:val="28"/>
          <w:szCs w:val="28"/>
          <w:u w:val="single"/>
        </w:rPr>
      </w:pPr>
    </w:p>
    <w:p w:rsidR="009315AA" w:rsidRPr="002949D9" w:rsidRDefault="009315AA" w:rsidP="002949D9">
      <w:pPr>
        <w:spacing w:after="0" w:line="240" w:lineRule="auto"/>
        <w:ind w:right="-1"/>
        <w:jc w:val="center"/>
        <w:rPr>
          <w:rFonts w:ascii="Times New Roman" w:eastAsia="Times New Roman" w:hAnsi="Times New Roman" w:cs="Times New Roman"/>
          <w:b/>
          <w:sz w:val="28"/>
          <w:szCs w:val="28"/>
          <w:u w:val="single"/>
        </w:rPr>
      </w:pPr>
      <w:r w:rsidRPr="002949D9">
        <w:rPr>
          <w:rFonts w:ascii="Times New Roman" w:eastAsia="Times New Roman" w:hAnsi="Times New Roman" w:cs="Times New Roman"/>
          <w:b/>
          <w:sz w:val="28"/>
          <w:szCs w:val="28"/>
          <w:u w:val="single"/>
        </w:rPr>
        <w:t>Краткая характеристика видов социальных опасностей.</w:t>
      </w:r>
    </w:p>
    <w:p w:rsidR="002949D9" w:rsidRPr="005F4B72" w:rsidRDefault="002949D9" w:rsidP="002949D9">
      <w:pPr>
        <w:spacing w:after="0" w:line="240" w:lineRule="auto"/>
        <w:ind w:right="-1"/>
        <w:rPr>
          <w:rFonts w:ascii="Times New Roman" w:eastAsia="Times New Roman" w:hAnsi="Times New Roman" w:cs="Times New Roman"/>
          <w:sz w:val="28"/>
          <w:szCs w:val="28"/>
          <w:u w:val="single"/>
        </w:rPr>
      </w:pPr>
    </w:p>
    <w:p w:rsidR="009315AA" w:rsidRPr="005F4B72" w:rsidRDefault="009315AA" w:rsidP="002949D9">
      <w:pPr>
        <w:spacing w:after="0" w:line="240" w:lineRule="auto"/>
        <w:ind w:firstLine="708"/>
        <w:jc w:val="both"/>
        <w:rPr>
          <w:rFonts w:ascii="Times New Roman" w:hAnsi="Times New Roman" w:cs="Times New Roman"/>
          <w:sz w:val="28"/>
          <w:szCs w:val="28"/>
        </w:rPr>
      </w:pPr>
      <w:r w:rsidRPr="002949D9">
        <w:rPr>
          <w:rFonts w:ascii="Times New Roman" w:hAnsi="Times New Roman" w:cs="Times New Roman"/>
          <w:i/>
          <w:sz w:val="28"/>
          <w:szCs w:val="28"/>
        </w:rPr>
        <w:t xml:space="preserve">Шантаж </w:t>
      </w:r>
      <w:r w:rsidRPr="005F4B72">
        <w:rPr>
          <w:rFonts w:ascii="Times New Roman" w:hAnsi="Times New Roman" w:cs="Times New Roman"/>
          <w:sz w:val="28"/>
          <w:szCs w:val="28"/>
        </w:rPr>
        <w:t xml:space="preserve">– неблаговидные действия – угроза разоблачения, разглашение </w:t>
      </w:r>
      <w:proofErr w:type="gramStart"/>
      <w:r w:rsidRPr="005F4B72">
        <w:rPr>
          <w:rFonts w:ascii="Times New Roman" w:hAnsi="Times New Roman" w:cs="Times New Roman"/>
          <w:sz w:val="28"/>
          <w:szCs w:val="28"/>
        </w:rPr>
        <w:t>к-н</w:t>
      </w:r>
      <w:proofErr w:type="gramEnd"/>
      <w:r w:rsidRPr="005F4B72">
        <w:rPr>
          <w:rFonts w:ascii="Times New Roman" w:hAnsi="Times New Roman" w:cs="Times New Roman"/>
          <w:sz w:val="28"/>
          <w:szCs w:val="28"/>
        </w:rPr>
        <w:t xml:space="preserve"> неприятных, позорящих сведений с целью добиться чего-нибудь.</w:t>
      </w:r>
    </w:p>
    <w:p w:rsidR="009315AA" w:rsidRPr="005F4B72" w:rsidRDefault="009315AA" w:rsidP="002949D9">
      <w:pPr>
        <w:spacing w:after="0" w:line="240" w:lineRule="auto"/>
        <w:ind w:firstLine="708"/>
        <w:jc w:val="both"/>
        <w:rPr>
          <w:rFonts w:ascii="Times New Roman" w:hAnsi="Times New Roman" w:cs="Times New Roman"/>
          <w:sz w:val="28"/>
          <w:szCs w:val="28"/>
        </w:rPr>
      </w:pPr>
      <w:r w:rsidRPr="005F4B72">
        <w:rPr>
          <w:rFonts w:ascii="Times New Roman" w:hAnsi="Times New Roman" w:cs="Times New Roman"/>
          <w:color w:val="000000"/>
          <w:sz w:val="28"/>
          <w:szCs w:val="28"/>
          <w:shd w:val="clear" w:color="auto" w:fill="FFFFFF"/>
        </w:rPr>
        <w:t>Психологический шантаж Родители, недовольные поведением ребенка, пара, тяжело переживающая разрыв, работодатель, требующий от своего сотрудника большей отдачи, – все это потенциальные ситуации для применения психологического насилия. Эмоциональный шантаж – это вид манипуляции, которым чаще всего пользуются близкие люди, чтобы получить для себя то, что им нужно, добиться более комфортных условий.</w:t>
      </w:r>
    </w:p>
    <w:p w:rsidR="002949D9" w:rsidRDefault="002949D9" w:rsidP="005F4B72">
      <w:pPr>
        <w:pStyle w:val="ab"/>
        <w:shd w:val="clear" w:color="auto" w:fill="FFFFFF"/>
        <w:spacing w:before="0" w:beforeAutospacing="0" w:after="0" w:afterAutospacing="0"/>
        <w:jc w:val="both"/>
        <w:rPr>
          <w:sz w:val="28"/>
          <w:szCs w:val="28"/>
        </w:rPr>
      </w:pPr>
    </w:p>
    <w:p w:rsidR="009315AA" w:rsidRPr="005F4B72" w:rsidRDefault="009315AA" w:rsidP="002949D9">
      <w:pPr>
        <w:pStyle w:val="ab"/>
        <w:shd w:val="clear" w:color="auto" w:fill="FFFFFF"/>
        <w:spacing w:before="0" w:beforeAutospacing="0" w:after="0" w:afterAutospacing="0"/>
        <w:ind w:firstLine="708"/>
        <w:jc w:val="both"/>
        <w:rPr>
          <w:sz w:val="28"/>
          <w:szCs w:val="28"/>
        </w:rPr>
      </w:pPr>
      <w:r w:rsidRPr="002949D9">
        <w:rPr>
          <w:i/>
          <w:sz w:val="28"/>
          <w:szCs w:val="28"/>
        </w:rPr>
        <w:t xml:space="preserve">Мошенничество </w:t>
      </w:r>
      <w:r w:rsidRPr="005F4B72">
        <w:rPr>
          <w:sz w:val="28"/>
          <w:szCs w:val="28"/>
        </w:rPr>
        <w:t>- плутовства, корыстный обман.  Мошенничество, то есть</w:t>
      </w:r>
      <w:r w:rsidRPr="005F4B72">
        <w:rPr>
          <w:rStyle w:val="apple-converted-space"/>
          <w:sz w:val="28"/>
          <w:szCs w:val="28"/>
        </w:rPr>
        <w:t> </w:t>
      </w:r>
      <w:hyperlink r:id="rId14" w:anchor="p2342" w:tooltip="Ссылка на текущий документ" w:history="1">
        <w:r w:rsidRPr="005F4B72">
          <w:rPr>
            <w:rStyle w:val="aa"/>
            <w:color w:val="auto"/>
            <w:sz w:val="28"/>
            <w:szCs w:val="28"/>
          </w:rPr>
          <w:t>хищение</w:t>
        </w:r>
      </w:hyperlink>
      <w:r w:rsidRPr="005F4B72">
        <w:rPr>
          <w:rStyle w:val="apple-converted-space"/>
          <w:sz w:val="28"/>
          <w:szCs w:val="28"/>
        </w:rPr>
        <w:t> </w:t>
      </w:r>
      <w:r w:rsidRPr="005F4B72">
        <w:rPr>
          <w:sz w:val="28"/>
          <w:szCs w:val="28"/>
        </w:rPr>
        <w:t>чужого имущества или приобретение права на чужое имущество путем</w:t>
      </w:r>
      <w:r w:rsidRPr="005F4B72">
        <w:rPr>
          <w:rStyle w:val="apple-converted-space"/>
          <w:sz w:val="28"/>
          <w:szCs w:val="28"/>
        </w:rPr>
        <w:t> </w:t>
      </w:r>
      <w:hyperlink r:id="rId15" w:tooltip="Постановление Пленума Верховного Суда РФ от 27.12.2007 N 51&#10;&quot;О судебной практике по делам о мошенничестве, присвоении и растрате&quot;" w:history="1">
        <w:r w:rsidRPr="005F4B72">
          <w:rPr>
            <w:rStyle w:val="aa"/>
            <w:color w:val="auto"/>
            <w:sz w:val="28"/>
            <w:szCs w:val="28"/>
          </w:rPr>
          <w:t>обмана</w:t>
        </w:r>
      </w:hyperlink>
      <w:r w:rsidRPr="005F4B72">
        <w:rPr>
          <w:rStyle w:val="apple-converted-space"/>
          <w:sz w:val="28"/>
          <w:szCs w:val="28"/>
        </w:rPr>
        <w:t> </w:t>
      </w:r>
      <w:r w:rsidRPr="005F4B72">
        <w:rPr>
          <w:sz w:val="28"/>
          <w:szCs w:val="28"/>
        </w:rPr>
        <w:t>или</w:t>
      </w:r>
      <w:r w:rsidRPr="005F4B72">
        <w:rPr>
          <w:rStyle w:val="apple-converted-space"/>
          <w:sz w:val="28"/>
          <w:szCs w:val="28"/>
        </w:rPr>
        <w:t> </w:t>
      </w:r>
      <w:hyperlink r:id="rId16" w:tooltip="Постановление Пленума Верховного Суда РФ от 27.12.2007 N 51&#10;&quot;О судебной практике по делам о мошенничестве, присвоении и растрате&quot;" w:history="1">
        <w:r w:rsidRPr="005F4B72">
          <w:rPr>
            <w:rStyle w:val="aa"/>
            <w:color w:val="auto"/>
            <w:sz w:val="28"/>
            <w:szCs w:val="28"/>
          </w:rPr>
          <w:t>злоупотребления доверием</w:t>
        </w:r>
      </w:hyperlink>
      <w:r w:rsidRPr="005F4B72">
        <w:rPr>
          <w:sz w:val="28"/>
          <w:szCs w:val="28"/>
        </w:rPr>
        <w:t xml:space="preserve">, </w:t>
      </w:r>
    </w:p>
    <w:p w:rsidR="009315AA" w:rsidRPr="005F4B72" w:rsidRDefault="009315AA"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Кража, то есть</w:t>
      </w:r>
      <w:r w:rsidRPr="005F4B72">
        <w:rPr>
          <w:rStyle w:val="apple-converted-space"/>
          <w:rFonts w:ascii="Times New Roman" w:hAnsi="Times New Roman" w:cs="Times New Roman"/>
          <w:sz w:val="28"/>
          <w:szCs w:val="28"/>
        </w:rPr>
        <w:t> </w:t>
      </w:r>
      <w:hyperlink r:id="rId17" w:tooltip="Постановление Пленума Верховного Суда РФ от 27.12.2002 N 29&#10;(ред. от 03.03.2015)&#10;&quot;О судебной практике по делам о краже, грабеже и разбое&quot;" w:history="1">
        <w:r w:rsidRPr="005F4B72">
          <w:rPr>
            <w:rStyle w:val="aa"/>
            <w:rFonts w:ascii="Times New Roman" w:hAnsi="Times New Roman" w:cs="Times New Roman"/>
            <w:color w:val="auto"/>
            <w:sz w:val="28"/>
            <w:szCs w:val="28"/>
          </w:rPr>
          <w:t>тайное хищение</w:t>
        </w:r>
      </w:hyperlink>
      <w:r w:rsidRPr="005F4B72">
        <w:rPr>
          <w:rStyle w:val="apple-converted-space"/>
          <w:rFonts w:ascii="Times New Roman" w:hAnsi="Times New Roman" w:cs="Times New Roman"/>
          <w:sz w:val="28"/>
          <w:szCs w:val="28"/>
        </w:rPr>
        <w:t> </w:t>
      </w:r>
      <w:r w:rsidRPr="005F4B72">
        <w:rPr>
          <w:rFonts w:ascii="Times New Roman" w:hAnsi="Times New Roman" w:cs="Times New Roman"/>
          <w:sz w:val="28"/>
          <w:szCs w:val="28"/>
        </w:rPr>
        <w:t>чужого имущества</w:t>
      </w:r>
    </w:p>
    <w:p w:rsidR="009315AA" w:rsidRPr="005F4B72" w:rsidRDefault="009315AA"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Грабеж, то есть</w:t>
      </w:r>
      <w:r w:rsidRPr="005F4B72">
        <w:rPr>
          <w:rStyle w:val="apple-converted-space"/>
          <w:rFonts w:ascii="Times New Roman" w:hAnsi="Times New Roman" w:cs="Times New Roman"/>
          <w:sz w:val="28"/>
          <w:szCs w:val="28"/>
        </w:rPr>
        <w:t> </w:t>
      </w:r>
      <w:hyperlink r:id="rId18" w:tooltip="Постановление Пленума Верховного Суда РФ от 27.12.2002 N 29&#10;(ред. от 03.03.2015)&#10;&quot;О судебной практике по делам о краже, грабеже и разбое&quot;" w:history="1">
        <w:r w:rsidRPr="005F4B72">
          <w:rPr>
            <w:rStyle w:val="aa"/>
            <w:rFonts w:ascii="Times New Roman" w:hAnsi="Times New Roman" w:cs="Times New Roman"/>
            <w:color w:val="auto"/>
            <w:sz w:val="28"/>
            <w:szCs w:val="28"/>
          </w:rPr>
          <w:t>открытое хищение</w:t>
        </w:r>
      </w:hyperlink>
      <w:r w:rsidRPr="005F4B72">
        <w:rPr>
          <w:rStyle w:val="apple-converted-space"/>
          <w:rFonts w:ascii="Times New Roman" w:hAnsi="Times New Roman" w:cs="Times New Roman"/>
          <w:sz w:val="28"/>
          <w:szCs w:val="28"/>
        </w:rPr>
        <w:t> </w:t>
      </w:r>
      <w:r w:rsidRPr="005F4B72">
        <w:rPr>
          <w:rFonts w:ascii="Times New Roman" w:hAnsi="Times New Roman" w:cs="Times New Roman"/>
          <w:sz w:val="28"/>
          <w:szCs w:val="28"/>
        </w:rPr>
        <w:t>чужого имущества</w:t>
      </w:r>
    </w:p>
    <w:p w:rsidR="009315AA" w:rsidRPr="005F4B72" w:rsidRDefault="009315AA" w:rsidP="005F4B72">
      <w:pPr>
        <w:pStyle w:val="ab"/>
        <w:shd w:val="clear" w:color="auto" w:fill="FFFFFF"/>
        <w:spacing w:before="0" w:beforeAutospacing="0" w:after="0" w:afterAutospacing="0"/>
        <w:jc w:val="both"/>
        <w:rPr>
          <w:color w:val="000000"/>
          <w:sz w:val="28"/>
          <w:szCs w:val="28"/>
        </w:rPr>
      </w:pPr>
      <w:r w:rsidRPr="005F4B72">
        <w:rPr>
          <w:sz w:val="28"/>
          <w:szCs w:val="28"/>
        </w:rPr>
        <w:t>Разбой, то есть нападение в целях</w:t>
      </w:r>
      <w:r w:rsidRPr="005F4B72">
        <w:rPr>
          <w:rStyle w:val="apple-converted-space"/>
          <w:sz w:val="28"/>
          <w:szCs w:val="28"/>
        </w:rPr>
        <w:t> </w:t>
      </w:r>
      <w:hyperlink r:id="rId19" w:anchor="p2342" w:tooltip="Ссылка на текущий документ" w:history="1">
        <w:r w:rsidRPr="005F4B72">
          <w:rPr>
            <w:rStyle w:val="aa"/>
            <w:color w:val="auto"/>
            <w:sz w:val="28"/>
            <w:szCs w:val="28"/>
          </w:rPr>
          <w:t>хищения</w:t>
        </w:r>
      </w:hyperlink>
      <w:r w:rsidRPr="005F4B72">
        <w:rPr>
          <w:rStyle w:val="apple-converted-space"/>
          <w:sz w:val="28"/>
          <w:szCs w:val="28"/>
        </w:rPr>
        <w:t> </w:t>
      </w:r>
      <w:r w:rsidRPr="005F4B72">
        <w:rPr>
          <w:sz w:val="28"/>
          <w:szCs w:val="28"/>
        </w:rPr>
        <w:t>чужого имущества, совершенное с применением</w:t>
      </w:r>
      <w:r w:rsidRPr="005F4B72">
        <w:rPr>
          <w:rStyle w:val="apple-converted-space"/>
          <w:sz w:val="28"/>
          <w:szCs w:val="28"/>
        </w:rPr>
        <w:t> </w:t>
      </w:r>
      <w:hyperlink r:id="rId20" w:tooltip="Постановление Пленума Верховного Суда РФ от 27.12.2002 N 29&#10;(ред. от 03.03.2015)&#10;&quot;О судебной практике по делам о краже, грабеже и разбое&quot;" w:history="1">
        <w:r w:rsidRPr="005F4B72">
          <w:rPr>
            <w:rStyle w:val="aa"/>
            <w:color w:val="auto"/>
            <w:sz w:val="28"/>
            <w:szCs w:val="28"/>
          </w:rPr>
          <w:t>насилия</w:t>
        </w:r>
      </w:hyperlink>
      <w:r w:rsidRPr="005F4B72">
        <w:rPr>
          <w:sz w:val="28"/>
          <w:szCs w:val="28"/>
        </w:rPr>
        <w:t>, опасного для жизни или здоровья, либо</w:t>
      </w:r>
      <w:r w:rsidRPr="005F4B72">
        <w:rPr>
          <w:color w:val="000000"/>
          <w:sz w:val="28"/>
          <w:szCs w:val="28"/>
        </w:rPr>
        <w:t xml:space="preserve"> с угрозой применения такого насилия, </w:t>
      </w:r>
    </w:p>
    <w:p w:rsidR="002949D9" w:rsidRDefault="002949D9" w:rsidP="002949D9">
      <w:pPr>
        <w:pStyle w:val="ab"/>
        <w:shd w:val="clear" w:color="auto" w:fill="FFFFFF"/>
        <w:spacing w:before="0" w:beforeAutospacing="0" w:after="0" w:afterAutospacing="0"/>
        <w:ind w:firstLine="708"/>
        <w:jc w:val="both"/>
        <w:rPr>
          <w:i/>
          <w:color w:val="000000"/>
          <w:sz w:val="28"/>
          <w:szCs w:val="28"/>
        </w:rPr>
      </w:pPr>
    </w:p>
    <w:p w:rsidR="009315AA" w:rsidRPr="005F4B72" w:rsidRDefault="009315AA" w:rsidP="002949D9">
      <w:pPr>
        <w:pStyle w:val="ab"/>
        <w:shd w:val="clear" w:color="auto" w:fill="FFFFFF"/>
        <w:spacing w:before="0" w:beforeAutospacing="0" w:after="0" w:afterAutospacing="0"/>
        <w:ind w:firstLine="708"/>
        <w:jc w:val="both"/>
        <w:rPr>
          <w:color w:val="000000"/>
          <w:sz w:val="28"/>
          <w:szCs w:val="28"/>
        </w:rPr>
      </w:pPr>
      <w:r w:rsidRPr="002949D9">
        <w:rPr>
          <w:i/>
          <w:color w:val="000000"/>
          <w:sz w:val="28"/>
          <w:szCs w:val="28"/>
        </w:rPr>
        <w:t>Бандитизм</w:t>
      </w:r>
      <w:r w:rsidRPr="005F4B72">
        <w:rPr>
          <w:color w:val="000000"/>
          <w:sz w:val="28"/>
          <w:szCs w:val="28"/>
        </w:rPr>
        <w:t xml:space="preserve"> – организация вооруженной банды с цель нападения на государственные и общественные учреждения либо на отдельных лиц, а так же участие в таких бандах и совершенных ими нападениях.</w:t>
      </w:r>
    </w:p>
    <w:p w:rsidR="009315AA" w:rsidRPr="005F4B72" w:rsidRDefault="009315AA" w:rsidP="005F4B72">
      <w:pPr>
        <w:spacing w:after="0" w:line="240" w:lineRule="auto"/>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Вымогательств</w:t>
      </w:r>
      <w:proofErr w:type="gramStart"/>
      <w:r w:rsidRPr="005F4B72">
        <w:rPr>
          <w:rFonts w:ascii="Times New Roman" w:hAnsi="Times New Roman" w:cs="Times New Roman"/>
          <w:color w:val="000000"/>
          <w:sz w:val="28"/>
          <w:szCs w:val="28"/>
        </w:rPr>
        <w:t>о</w:t>
      </w:r>
      <w:r w:rsidR="005451AE" w:rsidRPr="005F4B72">
        <w:rPr>
          <w:rFonts w:ascii="Times New Roman" w:hAnsi="Times New Roman" w:cs="Times New Roman"/>
          <w:color w:val="000000"/>
          <w:sz w:val="28"/>
          <w:szCs w:val="28"/>
        </w:rPr>
        <w:t>-</w:t>
      </w:r>
      <w:proofErr w:type="gramEnd"/>
      <w:r w:rsidRPr="005F4B72">
        <w:rPr>
          <w:rFonts w:ascii="Times New Roman" w:hAnsi="Times New Roman" w:cs="Times New Roman"/>
          <w:color w:val="000000"/>
          <w:sz w:val="28"/>
          <w:szCs w:val="28"/>
        </w:rPr>
        <w:t xml:space="preserve"> требование передачи чужого имущества или права на имущество или совершения других действий имущественного характера под угрозой применения насилия</w:t>
      </w:r>
      <w:r w:rsidR="005451AE" w:rsidRPr="005F4B72">
        <w:rPr>
          <w:rFonts w:ascii="Times New Roman" w:hAnsi="Times New Roman" w:cs="Times New Roman"/>
          <w:color w:val="000000"/>
          <w:sz w:val="28"/>
          <w:szCs w:val="28"/>
        </w:rPr>
        <w:t xml:space="preserve">,  </w:t>
      </w:r>
      <w:r w:rsidRPr="005F4B72">
        <w:rPr>
          <w:rFonts w:ascii="Times New Roman" w:hAnsi="Times New Roman" w:cs="Times New Roman"/>
          <w:color w:val="000000"/>
          <w:sz w:val="28"/>
          <w:szCs w:val="28"/>
        </w:rPr>
        <w:t>а равно под угрозой распространения</w:t>
      </w:r>
      <w:r w:rsidR="00C5700C">
        <w:rPr>
          <w:rFonts w:ascii="Times New Roman" w:hAnsi="Times New Roman" w:cs="Times New Roman"/>
          <w:color w:val="000000"/>
          <w:sz w:val="28"/>
          <w:szCs w:val="28"/>
        </w:rPr>
        <w:t xml:space="preserve"> сведений</w:t>
      </w:r>
      <w:r w:rsidRPr="005F4B72">
        <w:rPr>
          <w:rFonts w:ascii="Times New Roman" w:hAnsi="Times New Roman" w:cs="Times New Roman"/>
          <w:color w:val="000000"/>
          <w:sz w:val="28"/>
          <w:szCs w:val="28"/>
        </w:rPr>
        <w:t xml:space="preserve"> позорящих потерпевшего или его близких, Наркомания – (от греческого</w:t>
      </w:r>
      <w:r w:rsidR="00C5700C">
        <w:rPr>
          <w:rFonts w:ascii="Times New Roman" w:hAnsi="Times New Roman" w:cs="Times New Roman"/>
          <w:color w:val="000000"/>
          <w:sz w:val="28"/>
          <w:szCs w:val="28"/>
        </w:rPr>
        <w:t xml:space="preserve"> </w:t>
      </w:r>
      <w:proofErr w:type="spellStart"/>
      <w:r w:rsidRPr="005F4B72">
        <w:rPr>
          <w:rFonts w:ascii="Times New Roman" w:hAnsi="Times New Roman" w:cs="Times New Roman"/>
          <w:color w:val="000000"/>
          <w:sz w:val="28"/>
          <w:szCs w:val="28"/>
        </w:rPr>
        <w:t>nark</w:t>
      </w:r>
      <w:proofErr w:type="spellEnd"/>
      <w:r w:rsidRPr="005F4B72">
        <w:rPr>
          <w:rFonts w:ascii="Times New Roman" w:hAnsi="Times New Roman" w:cs="Times New Roman"/>
          <w:color w:val="000000"/>
          <w:sz w:val="28"/>
          <w:szCs w:val="28"/>
        </w:rPr>
        <w:t xml:space="preserve"> – сон, оцепенение и </w:t>
      </w:r>
      <w:proofErr w:type="spellStart"/>
      <w:r w:rsidRPr="005F4B72">
        <w:rPr>
          <w:rFonts w:ascii="Times New Roman" w:hAnsi="Times New Roman" w:cs="Times New Roman"/>
          <w:color w:val="000000"/>
          <w:sz w:val="28"/>
          <w:szCs w:val="28"/>
        </w:rPr>
        <w:t>mania</w:t>
      </w:r>
      <w:proofErr w:type="spellEnd"/>
      <w:r w:rsidRPr="005F4B72">
        <w:rPr>
          <w:rFonts w:ascii="Times New Roman" w:hAnsi="Times New Roman" w:cs="Times New Roman"/>
          <w:color w:val="000000"/>
          <w:sz w:val="28"/>
          <w:szCs w:val="28"/>
        </w:rPr>
        <w:t xml:space="preserve"> страсть, безумство)</w:t>
      </w:r>
    </w:p>
    <w:p w:rsidR="002949D9" w:rsidRDefault="002949D9" w:rsidP="005F4B72">
      <w:pPr>
        <w:spacing w:after="0" w:line="240" w:lineRule="auto"/>
        <w:jc w:val="both"/>
        <w:rPr>
          <w:rFonts w:ascii="Times New Roman" w:hAnsi="Times New Roman" w:cs="Times New Roman"/>
          <w:sz w:val="28"/>
          <w:szCs w:val="28"/>
        </w:rPr>
      </w:pPr>
    </w:p>
    <w:p w:rsidR="009315AA" w:rsidRPr="005F4B72" w:rsidRDefault="009315AA" w:rsidP="002949D9">
      <w:pPr>
        <w:spacing w:after="0" w:line="240" w:lineRule="auto"/>
        <w:ind w:firstLine="567"/>
        <w:jc w:val="both"/>
        <w:rPr>
          <w:rFonts w:ascii="Times New Roman" w:hAnsi="Times New Roman" w:cs="Times New Roman"/>
          <w:sz w:val="28"/>
          <w:szCs w:val="28"/>
        </w:rPr>
      </w:pPr>
      <w:r w:rsidRPr="002949D9">
        <w:rPr>
          <w:rFonts w:ascii="Times New Roman" w:hAnsi="Times New Roman" w:cs="Times New Roman"/>
          <w:i/>
          <w:sz w:val="28"/>
          <w:szCs w:val="28"/>
        </w:rPr>
        <w:lastRenderedPageBreak/>
        <w:t xml:space="preserve">Угон </w:t>
      </w:r>
      <w:r w:rsidRPr="005F4B72">
        <w:rPr>
          <w:rFonts w:ascii="Times New Roman" w:hAnsi="Times New Roman" w:cs="Times New Roman"/>
          <w:sz w:val="28"/>
          <w:szCs w:val="28"/>
        </w:rPr>
        <w:t>– неправомерное завладение автомобилем или иным транспортным средством без цели хищения.</w:t>
      </w:r>
    </w:p>
    <w:p w:rsidR="002949D9" w:rsidRDefault="002949D9" w:rsidP="002949D9">
      <w:pPr>
        <w:spacing w:after="0" w:line="240" w:lineRule="auto"/>
        <w:ind w:firstLine="708"/>
        <w:jc w:val="both"/>
        <w:rPr>
          <w:rFonts w:ascii="Times New Roman" w:hAnsi="Times New Roman" w:cs="Times New Roman"/>
          <w:i/>
          <w:sz w:val="28"/>
          <w:szCs w:val="28"/>
        </w:rPr>
      </w:pPr>
    </w:p>
    <w:p w:rsidR="009315AA" w:rsidRPr="005F4B72" w:rsidRDefault="009315AA" w:rsidP="002949D9">
      <w:pPr>
        <w:spacing w:after="0" w:line="240" w:lineRule="auto"/>
        <w:ind w:firstLine="567"/>
        <w:jc w:val="both"/>
        <w:rPr>
          <w:rFonts w:ascii="Times New Roman" w:hAnsi="Times New Roman" w:cs="Times New Roman"/>
          <w:sz w:val="28"/>
          <w:szCs w:val="28"/>
        </w:rPr>
      </w:pPr>
      <w:r w:rsidRPr="002949D9">
        <w:rPr>
          <w:rFonts w:ascii="Times New Roman" w:hAnsi="Times New Roman" w:cs="Times New Roman"/>
          <w:i/>
          <w:sz w:val="28"/>
          <w:szCs w:val="28"/>
        </w:rPr>
        <w:t>Насилие</w:t>
      </w:r>
      <w:r w:rsidRPr="005F4B72">
        <w:rPr>
          <w:rFonts w:ascii="Times New Roman" w:hAnsi="Times New Roman" w:cs="Times New Roman"/>
          <w:sz w:val="28"/>
          <w:szCs w:val="28"/>
        </w:rPr>
        <w:t xml:space="preserve"> – применение физической силы к кому-нибудь. Принудительное воздействие на кого-либо. Притеснение, злоупотребление властью, беззаконное применение силы. </w:t>
      </w:r>
    </w:p>
    <w:p w:rsidR="002949D9" w:rsidRDefault="002949D9" w:rsidP="002949D9">
      <w:pPr>
        <w:spacing w:after="0" w:line="240" w:lineRule="auto"/>
        <w:ind w:firstLine="360"/>
        <w:jc w:val="both"/>
        <w:rPr>
          <w:rFonts w:ascii="Times New Roman" w:hAnsi="Times New Roman" w:cs="Times New Roman"/>
          <w:i/>
          <w:sz w:val="28"/>
          <w:szCs w:val="28"/>
        </w:rPr>
      </w:pPr>
    </w:p>
    <w:p w:rsidR="009315AA" w:rsidRPr="005F4B72" w:rsidRDefault="009315AA" w:rsidP="002949D9">
      <w:pPr>
        <w:spacing w:after="0" w:line="240" w:lineRule="auto"/>
        <w:ind w:firstLine="360"/>
        <w:jc w:val="both"/>
        <w:rPr>
          <w:rFonts w:ascii="Times New Roman" w:hAnsi="Times New Roman" w:cs="Times New Roman"/>
          <w:sz w:val="28"/>
          <w:szCs w:val="28"/>
        </w:rPr>
      </w:pPr>
      <w:r w:rsidRPr="002949D9">
        <w:rPr>
          <w:rFonts w:ascii="Times New Roman" w:hAnsi="Times New Roman" w:cs="Times New Roman"/>
          <w:i/>
          <w:sz w:val="28"/>
          <w:szCs w:val="28"/>
        </w:rPr>
        <w:t>Алкоголизм</w:t>
      </w:r>
      <w:r w:rsidRPr="005F4B72">
        <w:rPr>
          <w:rFonts w:ascii="Times New Roman" w:hAnsi="Times New Roman" w:cs="Times New Roman"/>
          <w:sz w:val="28"/>
          <w:szCs w:val="28"/>
        </w:rPr>
        <w:t xml:space="preserve"> – хроническое заболевание, обусловленное систематическим употреблением спиртных напитков.</w:t>
      </w:r>
    </w:p>
    <w:p w:rsidR="002949D9" w:rsidRDefault="002949D9" w:rsidP="005F4B72">
      <w:pPr>
        <w:spacing w:after="0" w:line="240" w:lineRule="auto"/>
        <w:ind w:firstLine="360"/>
        <w:jc w:val="both"/>
        <w:rPr>
          <w:rFonts w:ascii="Times New Roman" w:hAnsi="Times New Roman" w:cs="Times New Roman"/>
          <w:i/>
          <w:color w:val="000000"/>
          <w:sz w:val="28"/>
          <w:szCs w:val="28"/>
          <w:shd w:val="clear" w:color="auto" w:fill="FFFFFF"/>
        </w:rPr>
      </w:pPr>
    </w:p>
    <w:p w:rsidR="009315AA" w:rsidRPr="005F4B72" w:rsidRDefault="009315AA" w:rsidP="005F4B72">
      <w:pPr>
        <w:spacing w:after="0" w:line="240" w:lineRule="auto"/>
        <w:ind w:firstLine="360"/>
        <w:jc w:val="both"/>
        <w:rPr>
          <w:rFonts w:ascii="Times New Roman" w:hAnsi="Times New Roman" w:cs="Times New Roman"/>
          <w:sz w:val="28"/>
          <w:szCs w:val="28"/>
        </w:rPr>
      </w:pPr>
      <w:r w:rsidRPr="002949D9">
        <w:rPr>
          <w:rFonts w:ascii="Times New Roman" w:hAnsi="Times New Roman" w:cs="Times New Roman"/>
          <w:i/>
          <w:color w:val="000000"/>
          <w:sz w:val="28"/>
          <w:szCs w:val="28"/>
          <w:shd w:val="clear" w:color="auto" w:fill="FFFFFF"/>
        </w:rPr>
        <w:t>Венерические заболевания</w:t>
      </w:r>
      <w:r w:rsidRPr="005F4B72">
        <w:rPr>
          <w:rFonts w:ascii="Times New Roman" w:hAnsi="Times New Roman" w:cs="Times New Roman"/>
          <w:color w:val="000000"/>
          <w:sz w:val="28"/>
          <w:szCs w:val="28"/>
          <w:shd w:val="clear" w:color="auto" w:fill="FFFFFF"/>
        </w:rPr>
        <w:t xml:space="preserve"> – СПИД, гонорея, сифилис и т. п. Их социальная опасность заключается в том, что они распространяются с огромной скоростью и угрожают здоровью и жизни не только непосредственно больных, но и человечеству в целом. </w:t>
      </w:r>
    </w:p>
    <w:p w:rsidR="002949D9" w:rsidRDefault="002949D9" w:rsidP="005F4B72">
      <w:pPr>
        <w:spacing w:after="0" w:line="240" w:lineRule="auto"/>
        <w:jc w:val="both"/>
        <w:rPr>
          <w:rFonts w:ascii="Times New Roman" w:hAnsi="Times New Roman" w:cs="Times New Roman"/>
          <w:sz w:val="28"/>
          <w:szCs w:val="28"/>
        </w:rPr>
      </w:pPr>
    </w:p>
    <w:p w:rsidR="009315AA" w:rsidRPr="005F4B72" w:rsidRDefault="009315AA" w:rsidP="002949D9">
      <w:pPr>
        <w:spacing w:after="0" w:line="240" w:lineRule="auto"/>
        <w:ind w:firstLine="360"/>
        <w:jc w:val="both"/>
        <w:rPr>
          <w:rFonts w:ascii="Times New Roman" w:hAnsi="Times New Roman" w:cs="Times New Roman"/>
          <w:sz w:val="28"/>
          <w:szCs w:val="28"/>
        </w:rPr>
      </w:pPr>
      <w:r w:rsidRPr="002949D9">
        <w:rPr>
          <w:rFonts w:ascii="Times New Roman" w:hAnsi="Times New Roman" w:cs="Times New Roman"/>
          <w:i/>
          <w:sz w:val="28"/>
          <w:szCs w:val="28"/>
        </w:rPr>
        <w:t>Реклама</w:t>
      </w:r>
      <w:r w:rsidRPr="005F4B72">
        <w:rPr>
          <w:rFonts w:ascii="Times New Roman" w:hAnsi="Times New Roman" w:cs="Times New Roman"/>
          <w:sz w:val="28"/>
          <w:szCs w:val="28"/>
        </w:rPr>
        <w:t xml:space="preserve"> – (от </w:t>
      </w:r>
      <w:proofErr w:type="spellStart"/>
      <w:r w:rsidRPr="005F4B72">
        <w:rPr>
          <w:rFonts w:ascii="Times New Roman" w:hAnsi="Times New Roman" w:cs="Times New Roman"/>
          <w:sz w:val="28"/>
          <w:szCs w:val="28"/>
        </w:rPr>
        <w:t>лат.reklamo</w:t>
      </w:r>
      <w:proofErr w:type="spellEnd"/>
      <w:r w:rsidRPr="005F4B72">
        <w:rPr>
          <w:rFonts w:ascii="Times New Roman" w:hAnsi="Times New Roman" w:cs="Times New Roman"/>
          <w:sz w:val="28"/>
          <w:szCs w:val="28"/>
        </w:rPr>
        <w:t xml:space="preserve">- кричу, восклицаю).  Мероприятия, имеющие целью создать широкую известность. </w:t>
      </w:r>
    </w:p>
    <w:p w:rsidR="002949D9" w:rsidRDefault="002949D9" w:rsidP="005F4B72">
      <w:pPr>
        <w:spacing w:after="0" w:line="240" w:lineRule="auto"/>
        <w:jc w:val="both"/>
        <w:rPr>
          <w:rFonts w:ascii="Times New Roman" w:hAnsi="Times New Roman" w:cs="Times New Roman"/>
          <w:color w:val="000000"/>
          <w:sz w:val="28"/>
          <w:szCs w:val="28"/>
          <w:shd w:val="clear" w:color="auto" w:fill="FFFFFF"/>
        </w:rPr>
      </w:pPr>
    </w:p>
    <w:p w:rsidR="009315AA" w:rsidRPr="005F4B72" w:rsidRDefault="009315AA" w:rsidP="002949D9">
      <w:pPr>
        <w:spacing w:after="0" w:line="240" w:lineRule="auto"/>
        <w:ind w:firstLine="360"/>
        <w:jc w:val="both"/>
        <w:rPr>
          <w:rFonts w:ascii="Times New Roman" w:hAnsi="Times New Roman" w:cs="Times New Roman"/>
          <w:color w:val="000000"/>
          <w:sz w:val="28"/>
          <w:szCs w:val="28"/>
          <w:shd w:val="clear" w:color="auto" w:fill="FFFFFF"/>
        </w:rPr>
      </w:pPr>
      <w:r w:rsidRPr="005F4B72">
        <w:rPr>
          <w:rFonts w:ascii="Times New Roman" w:hAnsi="Times New Roman" w:cs="Times New Roman"/>
          <w:color w:val="000000"/>
          <w:sz w:val="28"/>
          <w:szCs w:val="28"/>
          <w:shd w:val="clear" w:color="auto" w:fill="FFFFFF"/>
        </w:rPr>
        <w:t>З</w:t>
      </w:r>
      <w:r w:rsidRPr="002949D9">
        <w:rPr>
          <w:rFonts w:ascii="Times New Roman" w:hAnsi="Times New Roman" w:cs="Times New Roman"/>
          <w:i/>
          <w:color w:val="000000"/>
          <w:sz w:val="28"/>
          <w:szCs w:val="28"/>
          <w:shd w:val="clear" w:color="auto" w:fill="FFFFFF"/>
        </w:rPr>
        <w:t>ахват или удержание лица в качестве заложника,</w:t>
      </w:r>
      <w:r w:rsidRPr="005F4B72">
        <w:rPr>
          <w:rFonts w:ascii="Times New Roman" w:hAnsi="Times New Roman" w:cs="Times New Roman"/>
          <w:color w:val="000000"/>
          <w:sz w:val="28"/>
          <w:szCs w:val="28"/>
          <w:shd w:val="clear" w:color="auto" w:fill="FFFFFF"/>
        </w:rPr>
        <w:t xml:space="preserve">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2949D9" w:rsidRDefault="002949D9" w:rsidP="005F4B72">
      <w:pPr>
        <w:spacing w:after="0" w:line="240" w:lineRule="auto"/>
        <w:jc w:val="both"/>
        <w:rPr>
          <w:rFonts w:ascii="Times New Roman" w:hAnsi="Times New Roman" w:cs="Times New Roman"/>
          <w:color w:val="000000"/>
          <w:sz w:val="28"/>
          <w:szCs w:val="28"/>
          <w:shd w:val="clear" w:color="auto" w:fill="FFFFFF"/>
        </w:rPr>
      </w:pPr>
    </w:p>
    <w:p w:rsidR="009315AA" w:rsidRDefault="009315AA" w:rsidP="002949D9">
      <w:pPr>
        <w:spacing w:after="0" w:line="240" w:lineRule="auto"/>
        <w:ind w:firstLine="360"/>
        <w:jc w:val="both"/>
        <w:rPr>
          <w:rFonts w:ascii="Times New Roman" w:hAnsi="Times New Roman" w:cs="Times New Roman"/>
          <w:color w:val="000000"/>
          <w:sz w:val="28"/>
          <w:szCs w:val="28"/>
          <w:shd w:val="clear" w:color="auto" w:fill="FFFFFF"/>
        </w:rPr>
      </w:pPr>
      <w:r w:rsidRPr="002949D9">
        <w:rPr>
          <w:rFonts w:ascii="Times New Roman" w:hAnsi="Times New Roman" w:cs="Times New Roman"/>
          <w:i/>
          <w:color w:val="000000"/>
          <w:sz w:val="28"/>
          <w:szCs w:val="28"/>
          <w:shd w:val="clear" w:color="auto" w:fill="FFFFFF"/>
        </w:rPr>
        <w:t>Сектантство</w:t>
      </w:r>
      <w:r w:rsidRPr="005F4B72">
        <w:rPr>
          <w:rFonts w:ascii="Times New Roman" w:hAnsi="Times New Roman" w:cs="Times New Roman"/>
          <w:color w:val="000000"/>
          <w:sz w:val="28"/>
          <w:szCs w:val="28"/>
          <w:shd w:val="clear" w:color="auto" w:fill="FFFFFF"/>
        </w:rPr>
        <w:t xml:space="preserve"> - обособленные религиозные группы, оппозиционно или враждебно настроенные к господствующим церквам. Характеризуются догматизмом, фанатизмом, враждебностью </w:t>
      </w:r>
      <w:proofErr w:type="gramStart"/>
      <w:r w:rsidRPr="005F4B72">
        <w:rPr>
          <w:rFonts w:ascii="Times New Roman" w:hAnsi="Times New Roman" w:cs="Times New Roman"/>
          <w:color w:val="000000"/>
          <w:sz w:val="28"/>
          <w:szCs w:val="28"/>
          <w:shd w:val="clear" w:color="auto" w:fill="FFFFFF"/>
        </w:rPr>
        <w:t>к</w:t>
      </w:r>
      <w:proofErr w:type="gramEnd"/>
      <w:r w:rsidRPr="005F4B72">
        <w:rPr>
          <w:rFonts w:ascii="Times New Roman" w:hAnsi="Times New Roman" w:cs="Times New Roman"/>
          <w:color w:val="000000"/>
          <w:sz w:val="28"/>
          <w:szCs w:val="28"/>
          <w:shd w:val="clear" w:color="auto" w:fill="FFFFFF"/>
        </w:rPr>
        <w:t xml:space="preserve"> инакомыслящим. </w:t>
      </w:r>
    </w:p>
    <w:p w:rsidR="002949D9" w:rsidRPr="005F4B72" w:rsidRDefault="002949D9" w:rsidP="005F4B72">
      <w:pPr>
        <w:spacing w:after="0" w:line="240" w:lineRule="auto"/>
        <w:jc w:val="both"/>
        <w:rPr>
          <w:rFonts w:ascii="Times New Roman" w:hAnsi="Times New Roman" w:cs="Times New Roman"/>
          <w:color w:val="000000"/>
          <w:sz w:val="28"/>
          <w:szCs w:val="28"/>
          <w:shd w:val="clear" w:color="auto" w:fill="FFFFFF"/>
        </w:rPr>
      </w:pPr>
    </w:p>
    <w:p w:rsidR="00D93A2C" w:rsidRPr="005F4B72" w:rsidRDefault="00D93A2C" w:rsidP="002949D9">
      <w:pPr>
        <w:spacing w:after="0" w:line="240" w:lineRule="auto"/>
        <w:jc w:val="center"/>
        <w:rPr>
          <w:rFonts w:ascii="Times New Roman" w:hAnsi="Times New Roman" w:cs="Times New Roman"/>
          <w:color w:val="000000"/>
          <w:sz w:val="28"/>
          <w:szCs w:val="28"/>
          <w:shd w:val="clear" w:color="auto" w:fill="FFFFFF"/>
        </w:rPr>
      </w:pPr>
      <w:r w:rsidRPr="005F4B72">
        <w:rPr>
          <w:rFonts w:ascii="Times New Roman" w:hAnsi="Times New Roman" w:cs="Times New Roman"/>
          <w:b/>
          <w:color w:val="000000"/>
          <w:sz w:val="28"/>
          <w:szCs w:val="28"/>
          <w:shd w:val="clear" w:color="auto" w:fill="FFFFFF"/>
        </w:rPr>
        <w:t>Контрольные вопросы</w:t>
      </w:r>
    </w:p>
    <w:p w:rsidR="00D93A2C" w:rsidRPr="005F4B72" w:rsidRDefault="00D93A2C" w:rsidP="00C5700C">
      <w:pPr>
        <w:pStyle w:val="a3"/>
        <w:numPr>
          <w:ilvl w:val="0"/>
          <w:numId w:val="22"/>
        </w:num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 xml:space="preserve">Основные направления деятельности Российской Федерации по обеспечению общественной безопасности на долгосрочную перспективу. </w:t>
      </w:r>
    </w:p>
    <w:p w:rsidR="00D93A2C" w:rsidRPr="005F4B72" w:rsidRDefault="00D93A2C" w:rsidP="00C5700C">
      <w:pPr>
        <w:pStyle w:val="a3"/>
        <w:numPr>
          <w:ilvl w:val="0"/>
          <w:numId w:val="22"/>
        </w:num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Основные источники угрозы национальной безопасности.</w:t>
      </w:r>
    </w:p>
    <w:p w:rsidR="00D93A2C" w:rsidRPr="005F4B72" w:rsidRDefault="00D93A2C" w:rsidP="00C5700C">
      <w:pPr>
        <w:pStyle w:val="a3"/>
        <w:numPr>
          <w:ilvl w:val="0"/>
          <w:numId w:val="22"/>
        </w:num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Приоритетные направления по обеспечению общественной безопасности.</w:t>
      </w:r>
    </w:p>
    <w:p w:rsidR="00D93A2C" w:rsidRPr="005F4B72" w:rsidRDefault="00D93A2C" w:rsidP="00C5700C">
      <w:pPr>
        <w:pStyle w:val="a3"/>
        <w:numPr>
          <w:ilvl w:val="0"/>
          <w:numId w:val="22"/>
        </w:num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Причины социальных опасностей</w:t>
      </w:r>
      <w:r w:rsidR="007B4D72" w:rsidRPr="005F4B72">
        <w:rPr>
          <w:rFonts w:ascii="Times New Roman" w:eastAsia="Times New Roman" w:hAnsi="Times New Roman" w:cs="Times New Roman"/>
          <w:color w:val="020C22"/>
          <w:sz w:val="28"/>
          <w:szCs w:val="28"/>
        </w:rPr>
        <w:t>, статьи УК</w:t>
      </w:r>
      <w:r w:rsidRPr="005F4B72">
        <w:rPr>
          <w:rFonts w:ascii="Times New Roman" w:eastAsia="Times New Roman" w:hAnsi="Times New Roman" w:cs="Times New Roman"/>
          <w:color w:val="020C22"/>
          <w:sz w:val="28"/>
          <w:szCs w:val="28"/>
        </w:rPr>
        <w:t>.</w:t>
      </w:r>
    </w:p>
    <w:p w:rsidR="00D93A2C" w:rsidRPr="005F4B72" w:rsidRDefault="00D93A2C" w:rsidP="00C5700C">
      <w:pPr>
        <w:pStyle w:val="a3"/>
        <w:numPr>
          <w:ilvl w:val="0"/>
          <w:numId w:val="22"/>
        </w:num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Наиболее эффективные меры для решения проблем социальных опасностей.</w:t>
      </w:r>
    </w:p>
    <w:p w:rsidR="00D93A2C" w:rsidRDefault="00D93A2C" w:rsidP="00C5700C">
      <w:pPr>
        <w:pStyle w:val="a3"/>
        <w:numPr>
          <w:ilvl w:val="0"/>
          <w:numId w:val="22"/>
        </w:numPr>
        <w:shd w:val="clear" w:color="auto" w:fill="FFFFFF"/>
        <w:spacing w:after="0" w:line="240" w:lineRule="auto"/>
        <w:ind w:right="-1"/>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Перечислить социально-опасные заболевания</w:t>
      </w:r>
      <w:r w:rsidR="007B4D72" w:rsidRPr="005F4B72">
        <w:rPr>
          <w:rFonts w:ascii="Times New Roman" w:eastAsia="Times New Roman" w:hAnsi="Times New Roman" w:cs="Times New Roman"/>
          <w:color w:val="000000"/>
          <w:sz w:val="28"/>
          <w:szCs w:val="28"/>
        </w:rPr>
        <w:t xml:space="preserve"> и меры борьбы с ними</w:t>
      </w:r>
      <w:r w:rsidRPr="005F4B72">
        <w:rPr>
          <w:rFonts w:ascii="Times New Roman" w:eastAsia="Times New Roman" w:hAnsi="Times New Roman" w:cs="Times New Roman"/>
          <w:color w:val="000000"/>
          <w:sz w:val="28"/>
          <w:szCs w:val="28"/>
        </w:rPr>
        <w:t>.</w:t>
      </w:r>
    </w:p>
    <w:p w:rsidR="00C5700C" w:rsidRPr="005F4B72" w:rsidRDefault="00C5700C" w:rsidP="00C5700C">
      <w:pPr>
        <w:pStyle w:val="a3"/>
        <w:numPr>
          <w:ilvl w:val="0"/>
          <w:numId w:val="22"/>
        </w:numPr>
        <w:shd w:val="clear" w:color="auto" w:fill="FFFFFF"/>
        <w:spacing w:after="0" w:line="240" w:lineRule="auto"/>
        <w:ind w:right="-1"/>
        <w:jc w:val="both"/>
        <w:rPr>
          <w:rFonts w:ascii="Times New Roman" w:eastAsia="Times New Roman" w:hAnsi="Times New Roman" w:cs="Times New Roman"/>
          <w:color w:val="000000"/>
          <w:sz w:val="28"/>
          <w:szCs w:val="28"/>
        </w:rPr>
      </w:pPr>
    </w:p>
    <w:p w:rsidR="002949D9" w:rsidRPr="002949D9" w:rsidRDefault="00C5700C" w:rsidP="002949D9">
      <w:pPr>
        <w:spacing w:after="0" w:line="24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w:t>
      </w:r>
      <w:r w:rsidR="00F275BC">
        <w:rPr>
          <w:rFonts w:ascii="Times New Roman" w:hAnsi="Times New Roman" w:cs="Times New Roman"/>
          <w:b/>
          <w:color w:val="000000"/>
          <w:sz w:val="28"/>
          <w:szCs w:val="28"/>
          <w:shd w:val="clear" w:color="auto" w:fill="FFFFFF"/>
        </w:rPr>
        <w:t>Тема</w:t>
      </w:r>
      <w:r w:rsidR="002949D9" w:rsidRPr="002949D9">
        <w:rPr>
          <w:rFonts w:ascii="Times New Roman" w:hAnsi="Times New Roman" w:cs="Times New Roman"/>
          <w:b/>
          <w:color w:val="000000"/>
          <w:sz w:val="28"/>
          <w:szCs w:val="28"/>
          <w:shd w:val="clear" w:color="auto" w:fill="FFFFFF"/>
        </w:rPr>
        <w:t xml:space="preserve"> 4. Система </w:t>
      </w:r>
      <w:r w:rsidRPr="002949D9">
        <w:rPr>
          <w:rFonts w:ascii="Times New Roman" w:hAnsi="Times New Roman" w:cs="Times New Roman"/>
          <w:b/>
          <w:color w:val="000000"/>
          <w:sz w:val="28"/>
          <w:szCs w:val="28"/>
          <w:shd w:val="clear" w:color="auto" w:fill="FFFFFF"/>
        </w:rPr>
        <w:t>стандартов</w:t>
      </w:r>
      <w:r w:rsidR="002949D9" w:rsidRPr="002949D9">
        <w:rPr>
          <w:rFonts w:ascii="Times New Roman" w:hAnsi="Times New Roman" w:cs="Times New Roman"/>
          <w:b/>
          <w:color w:val="000000"/>
          <w:sz w:val="28"/>
          <w:szCs w:val="28"/>
          <w:shd w:val="clear" w:color="auto" w:fill="FFFFFF"/>
        </w:rPr>
        <w:t xml:space="preserve"> безопасности труда.</w:t>
      </w:r>
      <w:r>
        <w:rPr>
          <w:rFonts w:ascii="Times New Roman" w:hAnsi="Times New Roman" w:cs="Times New Roman"/>
          <w:b/>
          <w:color w:val="000000"/>
          <w:sz w:val="28"/>
          <w:szCs w:val="28"/>
          <w:shd w:val="clear" w:color="auto" w:fill="FFFFFF"/>
        </w:rPr>
        <w:t xml:space="preserve"> </w:t>
      </w:r>
      <w:r w:rsidR="002949D9" w:rsidRPr="002949D9">
        <w:rPr>
          <w:rFonts w:ascii="Times New Roman" w:hAnsi="Times New Roman" w:cs="Times New Roman"/>
          <w:b/>
          <w:color w:val="000000"/>
          <w:sz w:val="28"/>
          <w:szCs w:val="28"/>
          <w:shd w:val="clear" w:color="auto" w:fill="FFFFFF"/>
        </w:rPr>
        <w:t>Нормативы безопасности труда.</w:t>
      </w:r>
    </w:p>
    <w:p w:rsidR="002949D9" w:rsidRDefault="002949D9" w:rsidP="002949D9">
      <w:pPr>
        <w:spacing w:after="0" w:line="240" w:lineRule="auto"/>
        <w:jc w:val="center"/>
        <w:rPr>
          <w:rFonts w:ascii="Times New Roman" w:hAnsi="Times New Roman" w:cs="Times New Roman"/>
          <w:b/>
          <w:color w:val="000000"/>
          <w:sz w:val="28"/>
          <w:szCs w:val="28"/>
          <w:shd w:val="clear" w:color="auto" w:fill="FFFFFF"/>
        </w:rPr>
      </w:pPr>
    </w:p>
    <w:p w:rsidR="001E7987" w:rsidRPr="002949D9" w:rsidRDefault="002949D9" w:rsidP="002949D9">
      <w:pPr>
        <w:spacing w:after="0" w:line="240" w:lineRule="auto"/>
        <w:jc w:val="center"/>
        <w:rPr>
          <w:rFonts w:ascii="Times New Roman" w:eastAsia="Times New Roman" w:hAnsi="Times New Roman" w:cs="Times New Roman"/>
          <w:b/>
          <w:bCs/>
          <w:caps/>
          <w:sz w:val="28"/>
          <w:szCs w:val="28"/>
        </w:rPr>
      </w:pPr>
      <w:r w:rsidRPr="002949D9">
        <w:rPr>
          <w:rFonts w:ascii="Times New Roman" w:hAnsi="Times New Roman" w:cs="Times New Roman"/>
          <w:b/>
          <w:color w:val="000000"/>
          <w:sz w:val="28"/>
          <w:szCs w:val="28"/>
          <w:shd w:val="clear" w:color="auto" w:fill="FFFFFF"/>
        </w:rPr>
        <w:t>План лекции</w:t>
      </w:r>
    </w:p>
    <w:p w:rsidR="001E7987" w:rsidRPr="005F4B72" w:rsidRDefault="001E7987" w:rsidP="005F4B72">
      <w:pPr>
        <w:shd w:val="clear" w:color="auto" w:fill="FFFFFF"/>
        <w:spacing w:after="0" w:line="240" w:lineRule="auto"/>
        <w:jc w:val="both"/>
        <w:outlineLvl w:val="1"/>
        <w:rPr>
          <w:rFonts w:ascii="Times New Roman" w:eastAsia="Times New Roman" w:hAnsi="Times New Roman" w:cs="Times New Roman"/>
          <w:bCs/>
          <w:caps/>
          <w:sz w:val="28"/>
          <w:szCs w:val="28"/>
        </w:rPr>
      </w:pPr>
    </w:p>
    <w:p w:rsidR="001E7987" w:rsidRPr="005F4B72" w:rsidRDefault="001E7987" w:rsidP="005F4B72">
      <w:pPr>
        <w:pStyle w:val="a3"/>
        <w:numPr>
          <w:ilvl w:val="0"/>
          <w:numId w:val="33"/>
        </w:numPr>
        <w:shd w:val="clear" w:color="auto" w:fill="FFFFFF"/>
        <w:spacing w:after="0" w:line="240" w:lineRule="auto"/>
        <w:jc w:val="both"/>
        <w:outlineLvl w:val="1"/>
        <w:rPr>
          <w:rFonts w:ascii="Times New Roman" w:eastAsia="Times New Roman" w:hAnsi="Times New Roman" w:cs="Times New Roman"/>
          <w:bCs/>
          <w:caps/>
          <w:sz w:val="28"/>
          <w:szCs w:val="28"/>
        </w:rPr>
      </w:pPr>
      <w:r w:rsidRPr="005F4B72">
        <w:rPr>
          <w:rFonts w:ascii="Times New Roman" w:eastAsia="Times New Roman" w:hAnsi="Times New Roman" w:cs="Times New Roman"/>
          <w:sz w:val="28"/>
          <w:szCs w:val="28"/>
        </w:rPr>
        <w:lastRenderedPageBreak/>
        <w:t>Структура ССБТ, ПОТ, МПОТ.</w:t>
      </w:r>
    </w:p>
    <w:p w:rsidR="001E7987" w:rsidRPr="005F4B72" w:rsidRDefault="001E7987" w:rsidP="005F4B72">
      <w:pPr>
        <w:pStyle w:val="a3"/>
        <w:numPr>
          <w:ilvl w:val="0"/>
          <w:numId w:val="33"/>
        </w:numPr>
        <w:shd w:val="clear" w:color="auto" w:fill="FFFFFF"/>
        <w:spacing w:after="0" w:line="240" w:lineRule="auto"/>
        <w:jc w:val="both"/>
        <w:outlineLvl w:val="1"/>
        <w:rPr>
          <w:rFonts w:ascii="Times New Roman" w:eastAsia="Times New Roman" w:hAnsi="Times New Roman" w:cs="Times New Roman"/>
          <w:bCs/>
          <w:caps/>
          <w:sz w:val="28"/>
          <w:szCs w:val="28"/>
        </w:rPr>
      </w:pPr>
      <w:r w:rsidRPr="005F4B72">
        <w:rPr>
          <w:rFonts w:ascii="Times New Roman" w:eastAsia="Times New Roman" w:hAnsi="Times New Roman" w:cs="Times New Roman"/>
          <w:bCs/>
          <w:caps/>
          <w:sz w:val="28"/>
          <w:szCs w:val="28"/>
        </w:rPr>
        <w:t>ТК РФ, раздел Х  охрана труда</w:t>
      </w:r>
    </w:p>
    <w:p w:rsidR="001E7987" w:rsidRPr="005F4B72" w:rsidRDefault="001E7987" w:rsidP="005F4B72">
      <w:pPr>
        <w:pStyle w:val="a3"/>
        <w:numPr>
          <w:ilvl w:val="0"/>
          <w:numId w:val="33"/>
        </w:numPr>
        <w:spacing w:after="0" w:line="240" w:lineRule="auto"/>
        <w:jc w:val="both"/>
        <w:rPr>
          <w:rFonts w:ascii="Times New Roman" w:eastAsia="Calibri" w:hAnsi="Times New Roman" w:cs="Times New Roman"/>
          <w:sz w:val="28"/>
          <w:szCs w:val="28"/>
        </w:rPr>
      </w:pPr>
      <w:r w:rsidRPr="005F4B72">
        <w:rPr>
          <w:rFonts w:ascii="Times New Roman" w:eastAsia="Times New Roman" w:hAnsi="Times New Roman" w:cs="Times New Roman"/>
          <w:bCs/>
          <w:caps/>
          <w:sz w:val="28"/>
          <w:szCs w:val="28"/>
        </w:rPr>
        <w:t xml:space="preserve"> </w:t>
      </w:r>
      <w:r w:rsidRPr="005F4B72">
        <w:rPr>
          <w:rFonts w:ascii="Times New Roman" w:eastAsia="Calibri" w:hAnsi="Times New Roman" w:cs="Times New Roman"/>
          <w:sz w:val="28"/>
          <w:szCs w:val="28"/>
        </w:rPr>
        <w:t>Ограничение выполнения тяжелых работ и работ с вредными или опасными условиями труда.</w:t>
      </w:r>
    </w:p>
    <w:p w:rsidR="001E7987" w:rsidRPr="005F4B72" w:rsidRDefault="001E7987" w:rsidP="005F4B72">
      <w:pPr>
        <w:pStyle w:val="a3"/>
        <w:numPr>
          <w:ilvl w:val="0"/>
          <w:numId w:val="33"/>
        </w:numPr>
        <w:spacing w:after="0" w:line="240" w:lineRule="auto"/>
        <w:jc w:val="both"/>
        <w:rPr>
          <w:rFonts w:ascii="Times New Roman" w:eastAsia="Calibri" w:hAnsi="Times New Roman" w:cs="Times New Roman"/>
          <w:sz w:val="28"/>
          <w:szCs w:val="28"/>
        </w:rPr>
      </w:pPr>
      <w:r w:rsidRPr="005F4B72">
        <w:rPr>
          <w:rFonts w:ascii="Times New Roman" w:eastAsia="Times New Roman" w:hAnsi="Times New Roman" w:cs="Times New Roman"/>
          <w:bCs/>
          <w:caps/>
          <w:sz w:val="28"/>
          <w:szCs w:val="28"/>
        </w:rPr>
        <w:t xml:space="preserve"> </w:t>
      </w:r>
      <w:r w:rsidRPr="005F4B72">
        <w:rPr>
          <w:rFonts w:ascii="Times New Roman" w:eastAsia="Calibri" w:hAnsi="Times New Roman" w:cs="Times New Roman"/>
          <w:sz w:val="28"/>
          <w:szCs w:val="28"/>
        </w:rPr>
        <w:t>Особенности регулирования труда женщин и подростков</w:t>
      </w:r>
    </w:p>
    <w:p w:rsidR="002949D9" w:rsidRDefault="002949D9" w:rsidP="002949D9">
      <w:pPr>
        <w:pStyle w:val="a3"/>
        <w:spacing w:after="0" w:line="240" w:lineRule="auto"/>
        <w:jc w:val="both"/>
        <w:rPr>
          <w:rFonts w:ascii="Times New Roman" w:hAnsi="Times New Roman" w:cs="Times New Roman"/>
          <w:sz w:val="28"/>
          <w:szCs w:val="28"/>
        </w:rPr>
      </w:pPr>
    </w:p>
    <w:p w:rsidR="002949D9" w:rsidRPr="00C5700C" w:rsidRDefault="002949D9" w:rsidP="00C5700C">
      <w:pPr>
        <w:pStyle w:val="a3"/>
        <w:spacing w:after="0" w:line="240" w:lineRule="auto"/>
        <w:ind w:left="0"/>
        <w:jc w:val="both"/>
        <w:rPr>
          <w:rFonts w:ascii="Times New Roman" w:hAnsi="Times New Roman" w:cs="Times New Roman"/>
          <w:sz w:val="28"/>
          <w:szCs w:val="28"/>
        </w:rPr>
      </w:pPr>
      <w:r w:rsidRPr="002949D9">
        <w:rPr>
          <w:rFonts w:ascii="Times New Roman" w:hAnsi="Times New Roman" w:cs="Times New Roman"/>
          <w:sz w:val="28"/>
          <w:szCs w:val="28"/>
        </w:rPr>
        <w:t xml:space="preserve">Российское законодательство о труде не только устанавливает правовые и технические нормы с целью повышения безопасности труда, но и одновременно предусматривает систему надзора  и общественного </w:t>
      </w:r>
      <w:proofErr w:type="gramStart"/>
      <w:r w:rsidRPr="002949D9">
        <w:rPr>
          <w:rFonts w:ascii="Times New Roman" w:hAnsi="Times New Roman" w:cs="Times New Roman"/>
          <w:sz w:val="28"/>
          <w:szCs w:val="28"/>
        </w:rPr>
        <w:t>контроля за</w:t>
      </w:r>
      <w:proofErr w:type="gramEnd"/>
      <w:r w:rsidRPr="002949D9">
        <w:rPr>
          <w:rFonts w:ascii="Times New Roman" w:hAnsi="Times New Roman" w:cs="Times New Roman"/>
          <w:sz w:val="28"/>
          <w:szCs w:val="28"/>
        </w:rPr>
        <w:t xml:space="preserve"> их исполнением, а также ответственность за нарушение законодательства  об охране труда. Трудовой кодекс  право на здоровье и безопасные условия труда относит к основным трудовым правам рабочих и служащих предп</w:t>
      </w:r>
      <w:r w:rsidR="00C5700C">
        <w:rPr>
          <w:rFonts w:ascii="Times New Roman" w:hAnsi="Times New Roman" w:cs="Times New Roman"/>
          <w:sz w:val="28"/>
          <w:szCs w:val="28"/>
        </w:rPr>
        <w:t>риятий всех форм собственности.</w:t>
      </w:r>
    </w:p>
    <w:p w:rsidR="002949D9" w:rsidRDefault="00557A19" w:rsidP="00C5700C">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рамках системы стандартов безопасности труда проводится взаимная увязка, систематизация всей существующей нормативной и нормативно-технической документации по безопасности труда, в том числе многочисленных норм и правил по технике безопасности и производственной санитарии как федерального, так и отраслевого значения. ССБТ представляет собой многоуровневую систему взаимосвязанных стандартов, направленную на обеспечение безопасности труда, и является нормативно-технической основой перехода от техники безопасности к безопасной технике</w:t>
      </w:r>
      <w:r w:rsidR="002949D9">
        <w:rPr>
          <w:rFonts w:ascii="Times New Roman" w:eastAsia="Times New Roman" w:hAnsi="Times New Roman" w:cs="Times New Roman"/>
          <w:sz w:val="28"/>
          <w:szCs w:val="28"/>
        </w:rPr>
        <w:t xml:space="preserve">. </w:t>
      </w:r>
    </w:p>
    <w:p w:rsidR="002949D9" w:rsidRDefault="00557A19" w:rsidP="002949D9">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Стандарты ССБТ могут быть государственными, отраслевыми и стандартами предприятий. Отраслевые стандарты (ОСТ) разрабатываются с учетом специфики отрасли и могут содержать требования более жесткие, чем в соответствующем государственном стандарте (снижение уровня требований в отраслевом стандарте по сравнению с требованиями в государственном федеральном стандарте не допускается). Такой же подход принят в стандартах предприятий (СТП).</w:t>
      </w:r>
    </w:p>
    <w:p w:rsidR="00557A19" w:rsidRPr="005F4B72" w:rsidRDefault="00557A19" w:rsidP="002949D9">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Стандарты подсистемы "О" устанавливают цели, задачи, область распространения, структуру ССБТ и особенности согласования стандартов ССБТ, терминологии в области охраны труда; классификацию опасных и вредных производственных факторов, принципы организации работы по обеспечению безопасности труда в промышленности.</w:t>
      </w:r>
      <w:r w:rsidRPr="005F4B72">
        <w:rPr>
          <w:rFonts w:ascii="Times New Roman" w:eastAsia="Times New Roman" w:hAnsi="Times New Roman" w:cs="Times New Roman"/>
          <w:sz w:val="28"/>
          <w:szCs w:val="28"/>
        </w:rPr>
        <w:br/>
        <w:t>     Объектами стандартизации на предприятиях являются: организация работ по охране труда; контроль состояния условий труда; планирование работ по безопасности труда; порядок стимулирования работы по обеспечению безопасности труда; организация обучения и инструктаж работающих по безопасности труда и всех других работ, которыми занимается служба охраны труда.</w:t>
      </w:r>
    </w:p>
    <w:p w:rsidR="00EF0420" w:rsidRPr="005F4B72" w:rsidRDefault="00EF0420" w:rsidP="00EF0420">
      <w:pPr>
        <w:spacing w:after="0" w:line="240" w:lineRule="auto"/>
        <w:jc w:val="both"/>
        <w:rPr>
          <w:rFonts w:ascii="Times New Roman" w:eastAsia="Calibri" w:hAnsi="Times New Roman" w:cs="Times New Roman"/>
          <w:sz w:val="28"/>
          <w:szCs w:val="28"/>
        </w:rPr>
      </w:pPr>
    </w:p>
    <w:p w:rsidR="00EF0420" w:rsidRPr="005F4B72" w:rsidRDefault="00EF0420" w:rsidP="00EF0420">
      <w:pPr>
        <w:shd w:val="clear" w:color="auto" w:fill="FFFFFF"/>
        <w:spacing w:after="0" w:line="240" w:lineRule="auto"/>
        <w:jc w:val="center"/>
        <w:rPr>
          <w:ins w:id="58" w:author="Unknown"/>
          <w:rFonts w:ascii="Times New Roman" w:eastAsia="Times New Roman" w:hAnsi="Times New Roman" w:cs="Times New Roman"/>
          <w:sz w:val="28"/>
          <w:szCs w:val="28"/>
        </w:rPr>
      </w:pPr>
      <w:r w:rsidRPr="005F4B72">
        <w:rPr>
          <w:rFonts w:ascii="Times New Roman" w:eastAsia="Times New Roman" w:hAnsi="Times New Roman" w:cs="Times New Roman"/>
          <w:noProof/>
          <w:sz w:val="28"/>
          <w:szCs w:val="28"/>
        </w:rPr>
        <w:lastRenderedPageBreak/>
        <w:drawing>
          <wp:inline distT="0" distB="0" distL="0" distR="0" wp14:anchorId="743C01AC" wp14:editId="3D19105B">
            <wp:extent cx="4572000" cy="4400550"/>
            <wp:effectExtent l="19050" t="0" r="0" b="0"/>
            <wp:docPr id="7" name="Рисунок 7" descr="Структура ССБ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труктура ССБТ"/>
                    <pic:cNvPicPr>
                      <a:picLocks noChangeAspect="1" noChangeArrowheads="1"/>
                    </pic:cNvPicPr>
                  </pic:nvPicPr>
                  <pic:blipFill>
                    <a:blip r:embed="rId21"/>
                    <a:srcRect/>
                    <a:stretch>
                      <a:fillRect/>
                    </a:stretch>
                  </pic:blipFill>
                  <pic:spPr bwMode="auto">
                    <a:xfrm>
                      <a:off x="0" y="0"/>
                      <a:ext cx="4572000" cy="4400550"/>
                    </a:xfrm>
                    <a:prstGeom prst="rect">
                      <a:avLst/>
                    </a:prstGeom>
                    <a:noFill/>
                    <a:ln w="9525">
                      <a:noFill/>
                      <a:miter lim="800000"/>
                      <a:headEnd/>
                      <a:tailEnd/>
                    </a:ln>
                  </pic:spPr>
                </pic:pic>
              </a:graphicData>
            </a:graphic>
          </wp:inline>
        </w:drawing>
      </w:r>
    </w:p>
    <w:p w:rsidR="00EF0420" w:rsidRPr="005F4B72" w:rsidRDefault="00EF0420" w:rsidP="00EF0420">
      <w:pPr>
        <w:shd w:val="clear" w:color="auto" w:fill="FFFFFF"/>
        <w:spacing w:after="0" w:line="240" w:lineRule="auto"/>
        <w:rPr>
          <w:ins w:id="59" w:author="Unknown"/>
          <w:rFonts w:ascii="Times New Roman" w:eastAsia="Times New Roman" w:hAnsi="Times New Roman" w:cs="Times New Roman"/>
          <w:sz w:val="28"/>
          <w:szCs w:val="28"/>
        </w:rPr>
      </w:pPr>
    </w:p>
    <w:p w:rsidR="00EF0420" w:rsidRPr="005F4B72" w:rsidRDefault="00EF0420" w:rsidP="00EF0420">
      <w:pPr>
        <w:shd w:val="clear" w:color="auto" w:fill="FFFFFF"/>
        <w:spacing w:after="0" w:line="240" w:lineRule="auto"/>
        <w:jc w:val="center"/>
        <w:rPr>
          <w:ins w:id="60" w:author="Unknown"/>
          <w:rFonts w:ascii="Times New Roman" w:eastAsia="Times New Roman" w:hAnsi="Times New Roman" w:cs="Times New Roman"/>
          <w:sz w:val="28"/>
          <w:szCs w:val="28"/>
        </w:rPr>
      </w:pPr>
      <w:ins w:id="61" w:author="Unknown">
        <w:r w:rsidRPr="005F4B72">
          <w:rPr>
            <w:rFonts w:ascii="Times New Roman" w:eastAsia="Times New Roman" w:hAnsi="Times New Roman" w:cs="Times New Roman"/>
            <w:b/>
            <w:bCs/>
            <w:sz w:val="28"/>
            <w:szCs w:val="28"/>
          </w:rPr>
          <w:t>Структура ССБТ</w:t>
        </w:r>
      </w:ins>
    </w:p>
    <w:p w:rsidR="00EF0420" w:rsidRPr="005F4B72" w:rsidRDefault="00EF0420" w:rsidP="00EF0420">
      <w:pPr>
        <w:shd w:val="clear" w:color="auto" w:fill="FFFFFF"/>
        <w:spacing w:after="0" w:line="240" w:lineRule="auto"/>
        <w:rPr>
          <w:ins w:id="62" w:author="Unknown"/>
          <w:rFonts w:ascii="Times New Roman" w:eastAsia="Times New Roman" w:hAnsi="Times New Roman" w:cs="Times New Roman"/>
          <w:sz w:val="28"/>
          <w:szCs w:val="28"/>
        </w:rPr>
      </w:pPr>
      <w:ins w:id="63" w:author="Unknown">
        <w:r w:rsidRPr="005F4B72">
          <w:rPr>
            <w:rFonts w:ascii="Times New Roman" w:eastAsia="Times New Roman" w:hAnsi="Times New Roman" w:cs="Times New Roman"/>
            <w:sz w:val="28"/>
            <w:szCs w:val="28"/>
          </w:rPr>
          <w:br/>
        </w:r>
        <w:r w:rsidRPr="005F4B72">
          <w:rPr>
            <w:rFonts w:ascii="Times New Roman" w:eastAsia="Times New Roman" w:hAnsi="Times New Roman" w:cs="Times New Roman"/>
            <w:sz w:val="28"/>
            <w:szCs w:val="28"/>
            <w:u w:val="single"/>
          </w:rPr>
          <w:t>     Стандарты подсистемы "1" устанавливают требования по видам опасных и вредных производственных факторов и предельно допустимые значения их параметров; методы контроля нормируемых параметров опасных и вредных производственных факторов.</w:t>
        </w:r>
        <w:r w:rsidRPr="005F4B72">
          <w:rPr>
            <w:rFonts w:ascii="Times New Roman" w:eastAsia="Times New Roman" w:hAnsi="Times New Roman" w:cs="Times New Roman"/>
            <w:sz w:val="28"/>
            <w:szCs w:val="28"/>
            <w:u w:val="single"/>
          </w:rPr>
          <w:br/>
          <w:t>     Стандарты подсистемы "2" устанавливают общие требования безопасности к производственному оборудованию, требования безопасности к отдельным группам производственного оборудования; методы контроля выполнения требований безопасности.</w:t>
        </w:r>
        <w:r w:rsidRPr="005F4B72">
          <w:rPr>
            <w:rFonts w:ascii="Times New Roman" w:eastAsia="Times New Roman" w:hAnsi="Times New Roman" w:cs="Times New Roman"/>
            <w:sz w:val="28"/>
            <w:szCs w:val="28"/>
            <w:u w:val="single"/>
          </w:rPr>
          <w:br/>
          <w:t>     Стандарты подсистемы "3" устанавливают общие требования безопасности к производственным процессам; требования безопасности к отдельным группам технологических процессов, методы контроля выполнения требований безопасности.</w:t>
        </w:r>
        <w:r w:rsidRPr="005F4B72">
          <w:rPr>
            <w:rFonts w:ascii="Times New Roman" w:eastAsia="Times New Roman" w:hAnsi="Times New Roman" w:cs="Times New Roman"/>
            <w:sz w:val="28"/>
            <w:szCs w:val="28"/>
            <w:u w:val="single"/>
          </w:rPr>
          <w:br/>
          <w:t>     Стандарты подсистемы "4" устанавливают классификацию средств защиты; методы контроля и оценки средств защиты, требования безопасности к ним.</w:t>
        </w:r>
        <w:r w:rsidRPr="005F4B72">
          <w:rPr>
            <w:rFonts w:ascii="Times New Roman" w:eastAsia="Times New Roman" w:hAnsi="Times New Roman" w:cs="Times New Roman"/>
            <w:sz w:val="28"/>
            <w:szCs w:val="28"/>
            <w:u w:val="single"/>
          </w:rPr>
          <w:br/>
          <w:t>     Стандарты подсистемы "5" устанавливают требования безопасности к зданиям и сооружениям. В государственной системе стандартизации ССБТ</w:t>
        </w:r>
        <w:r w:rsidRPr="005F4B72">
          <w:rPr>
            <w:rFonts w:ascii="Times New Roman" w:eastAsia="Times New Roman" w:hAnsi="Times New Roman" w:cs="Times New Roman"/>
            <w:sz w:val="28"/>
            <w:szCs w:val="28"/>
          </w:rPr>
          <w:t xml:space="preserve"> относится к 12-му классу.</w:t>
        </w:r>
      </w:ins>
    </w:p>
    <w:p w:rsidR="00EF0420" w:rsidRDefault="00EF0420" w:rsidP="00EF0420">
      <w:pPr>
        <w:spacing w:after="0" w:line="240" w:lineRule="auto"/>
        <w:jc w:val="center"/>
        <w:rPr>
          <w:rFonts w:ascii="Times New Roman" w:hAnsi="Times New Roman" w:cs="Times New Roman"/>
          <w:b/>
          <w:i/>
          <w:sz w:val="28"/>
          <w:szCs w:val="28"/>
          <w:u w:val="single"/>
        </w:rPr>
      </w:pPr>
    </w:p>
    <w:p w:rsidR="007742CD" w:rsidRPr="005F4B72" w:rsidRDefault="007742CD" w:rsidP="005F4B72">
      <w:pPr>
        <w:spacing w:after="0" w:line="240" w:lineRule="auto"/>
        <w:jc w:val="center"/>
        <w:rPr>
          <w:rFonts w:ascii="Times New Roman" w:eastAsia="Calibri" w:hAnsi="Times New Roman" w:cs="Times New Roman"/>
          <w:b/>
          <w:sz w:val="28"/>
          <w:szCs w:val="28"/>
        </w:rPr>
      </w:pPr>
      <w:r w:rsidRPr="005F4B72">
        <w:rPr>
          <w:rFonts w:ascii="Times New Roman" w:eastAsia="Calibri" w:hAnsi="Times New Roman" w:cs="Times New Roman"/>
          <w:b/>
          <w:sz w:val="28"/>
          <w:szCs w:val="28"/>
        </w:rPr>
        <w:lastRenderedPageBreak/>
        <w:t>Ограничение выполнения тяжелых работ и работ с вредными или опасными условиями труда.</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Дополнительные гарантии охраны труда отдельным категориям работников прописаны в статье 224 ТК РФ.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Работодатель обязан: соблюдать установленные для отдельных категорий работников ограничения на привлечение их к выполнению тяжелых работ, работ с вредными и (или) опасными условиями труда, к выполнению работ в ночное время, а также к сверхурочным работам.</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proofErr w:type="gramStart"/>
      <w:r w:rsidRPr="005F4B72">
        <w:rPr>
          <w:rFonts w:ascii="Times New Roman" w:eastAsia="Calibri" w:hAnsi="Times New Roman" w:cs="Times New Roman"/>
          <w:sz w:val="28"/>
          <w:szCs w:val="28"/>
        </w:rPr>
        <w:t>Работодатель обязан осуществлять перевод работников, нуждающихся по состоянию здоровья в предоставлению им более легкой работы, на другую работу.</w:t>
      </w:r>
      <w:proofErr w:type="gramEnd"/>
      <w:r w:rsidRPr="005F4B72">
        <w:rPr>
          <w:rFonts w:ascii="Times New Roman" w:eastAsia="Calibri" w:hAnsi="Times New Roman" w:cs="Times New Roman"/>
          <w:sz w:val="28"/>
          <w:szCs w:val="28"/>
        </w:rPr>
        <w:t xml:space="preserve"> При этом он должен руководствоваться  медицинским заключением, выданным в </w:t>
      </w:r>
      <w:proofErr w:type="gramStart"/>
      <w:r w:rsidRPr="005F4B72">
        <w:rPr>
          <w:rFonts w:ascii="Times New Roman" w:eastAsia="Calibri" w:hAnsi="Times New Roman" w:cs="Times New Roman"/>
          <w:sz w:val="28"/>
          <w:szCs w:val="28"/>
        </w:rPr>
        <w:t>порядке</w:t>
      </w:r>
      <w:proofErr w:type="gramEnd"/>
      <w:r w:rsidRPr="005F4B72">
        <w:rPr>
          <w:rFonts w:ascii="Times New Roman" w:eastAsia="Calibri" w:hAnsi="Times New Roman" w:cs="Times New Roman"/>
          <w:sz w:val="28"/>
          <w:szCs w:val="28"/>
        </w:rPr>
        <w:t xml:space="preserve"> установленном федеральными законами и иными нормативными правовыми актами Российской Федерации, с соответствующей оплатой.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Работодатель обязан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w:t>
      </w:r>
      <w:r w:rsidRPr="005F4B72">
        <w:rPr>
          <w:rFonts w:ascii="Times New Roman" w:eastAsia="Calibri" w:hAnsi="Times New Roman" w:cs="Times New Roman"/>
          <w:sz w:val="28"/>
          <w:szCs w:val="28"/>
        </w:rPr>
        <w:tab/>
        <w:t xml:space="preserve">На тяжёлых работах и на работах с вредными и тяжёлыми условиями труда запрещается применение труда женщин и лиц моложе восемнадцати лет, а также лиц, которым указанные работы противопоказаны по состоянию здоровья. </w:t>
      </w:r>
    </w:p>
    <w:p w:rsidR="007742CD" w:rsidRPr="005F4B72" w:rsidRDefault="007742CD" w:rsidP="005F4B72">
      <w:pPr>
        <w:spacing w:after="0" w:line="240" w:lineRule="auto"/>
        <w:jc w:val="both"/>
        <w:rPr>
          <w:rFonts w:ascii="Times New Roman" w:eastAsia="Calibri" w:hAnsi="Times New Roman" w:cs="Times New Roman"/>
          <w:b/>
          <w:sz w:val="28"/>
          <w:szCs w:val="28"/>
        </w:rPr>
      </w:pPr>
      <w:r w:rsidRPr="005F4B72">
        <w:rPr>
          <w:rFonts w:ascii="Times New Roman" w:eastAsia="Calibri" w:hAnsi="Times New Roman" w:cs="Times New Roman"/>
          <w:sz w:val="28"/>
          <w:szCs w:val="28"/>
        </w:rPr>
        <w:tab/>
        <w:t xml:space="preserve">Перечни тяжёлых работ и работ с вредными или опасными условиями труда, при выполнении которых запрещается применение труда женщин и лиц моложе 18 лет, утверждаются Правительством Российской Федерации  с учётом консультаций с общероссийскими объединениями работодателей, общероссийскими объединениями профессиональных союзов. </w:t>
      </w:r>
    </w:p>
    <w:p w:rsidR="005F4B72" w:rsidRDefault="005F4B72" w:rsidP="005F4B72">
      <w:pPr>
        <w:spacing w:after="0" w:line="240" w:lineRule="auto"/>
        <w:ind w:firstLine="708"/>
        <w:jc w:val="center"/>
        <w:rPr>
          <w:rFonts w:ascii="Times New Roman" w:eastAsia="Calibri" w:hAnsi="Times New Roman" w:cs="Times New Roman"/>
          <w:b/>
          <w:sz w:val="28"/>
          <w:szCs w:val="28"/>
        </w:rPr>
      </w:pPr>
    </w:p>
    <w:p w:rsidR="007742CD" w:rsidRPr="005F4B72" w:rsidRDefault="007742CD" w:rsidP="005F4B72">
      <w:pPr>
        <w:spacing w:after="0" w:line="240" w:lineRule="auto"/>
        <w:ind w:firstLine="708"/>
        <w:jc w:val="center"/>
        <w:rPr>
          <w:rFonts w:ascii="Times New Roman" w:hAnsi="Times New Roman" w:cs="Times New Roman"/>
          <w:b/>
          <w:sz w:val="28"/>
          <w:szCs w:val="28"/>
        </w:rPr>
      </w:pPr>
      <w:r w:rsidRPr="005F4B72">
        <w:rPr>
          <w:rFonts w:ascii="Times New Roman" w:eastAsia="Calibri" w:hAnsi="Times New Roman" w:cs="Times New Roman"/>
          <w:b/>
          <w:sz w:val="28"/>
          <w:szCs w:val="28"/>
        </w:rPr>
        <w:t>Нормы предельно допустимых нагрузок для лиц моложе восемнадцати лет при подъеме и перемещении тяжестей вручную</w:t>
      </w:r>
    </w:p>
    <w:p w:rsidR="005F4B72" w:rsidRDefault="005F4B72" w:rsidP="005F4B72">
      <w:pPr>
        <w:spacing w:after="0" w:line="240" w:lineRule="auto"/>
        <w:ind w:firstLine="708"/>
        <w:jc w:val="center"/>
        <w:rPr>
          <w:rFonts w:ascii="Times New Roman" w:eastAsia="Calibri" w:hAnsi="Times New Roman" w:cs="Times New Roman"/>
          <w:sz w:val="28"/>
          <w:szCs w:val="28"/>
        </w:rPr>
      </w:pPr>
    </w:p>
    <w:p w:rsidR="007742CD" w:rsidRPr="005F4B72" w:rsidRDefault="007742CD" w:rsidP="005F4B72">
      <w:pPr>
        <w:spacing w:after="0" w:line="240" w:lineRule="auto"/>
        <w:ind w:firstLine="708"/>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Утверждено постановлением Минтруда РФ от 7 апреля 1999г. №7</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t xml:space="preserve">    Таблица 2</w:t>
      </w:r>
    </w:p>
    <w:tbl>
      <w:tblPr>
        <w:tblStyle w:val="ac"/>
        <w:tblW w:w="0" w:type="auto"/>
        <w:tblLook w:val="01E0" w:firstRow="1" w:lastRow="1" w:firstColumn="1" w:lastColumn="1" w:noHBand="0" w:noVBand="0"/>
      </w:tblPr>
      <w:tblGrid>
        <w:gridCol w:w="1821"/>
        <w:gridCol w:w="969"/>
        <w:gridCol w:w="969"/>
        <w:gridCol w:w="968"/>
        <w:gridCol w:w="968"/>
        <w:gridCol w:w="969"/>
        <w:gridCol w:w="969"/>
        <w:gridCol w:w="969"/>
        <w:gridCol w:w="969"/>
      </w:tblGrid>
      <w:tr w:rsidR="007742CD" w:rsidRPr="005F4B72" w:rsidTr="00157949">
        <w:tc>
          <w:tcPr>
            <w:tcW w:w="1591" w:type="dxa"/>
            <w:vMerge w:val="restart"/>
          </w:tcPr>
          <w:p w:rsidR="007742CD" w:rsidRPr="005F4B72" w:rsidRDefault="007742CD" w:rsidP="005F4B72">
            <w:pPr>
              <w:rPr>
                <w:sz w:val="28"/>
                <w:szCs w:val="28"/>
              </w:rPr>
            </w:pPr>
            <w:r w:rsidRPr="005F4B72">
              <w:rPr>
                <w:sz w:val="28"/>
                <w:szCs w:val="28"/>
              </w:rPr>
              <w:t>Характер работы, показатели тяжести труда</w:t>
            </w:r>
          </w:p>
        </w:tc>
        <w:tc>
          <w:tcPr>
            <w:tcW w:w="7980" w:type="dxa"/>
            <w:gridSpan w:val="8"/>
          </w:tcPr>
          <w:p w:rsidR="007742CD" w:rsidRPr="005F4B72" w:rsidRDefault="007742CD" w:rsidP="005F4B72">
            <w:pPr>
              <w:jc w:val="center"/>
              <w:rPr>
                <w:sz w:val="28"/>
                <w:szCs w:val="28"/>
              </w:rPr>
            </w:pPr>
            <w:r w:rsidRPr="005F4B72">
              <w:rPr>
                <w:sz w:val="28"/>
                <w:szCs w:val="28"/>
              </w:rPr>
              <w:t xml:space="preserve">Предельно допустимая масса груза в </w:t>
            </w:r>
            <w:proofErr w:type="gramStart"/>
            <w:r w:rsidRPr="005F4B72">
              <w:rPr>
                <w:sz w:val="28"/>
                <w:szCs w:val="28"/>
              </w:rPr>
              <w:t>кг</w:t>
            </w:r>
            <w:proofErr w:type="gramEnd"/>
          </w:p>
        </w:tc>
      </w:tr>
      <w:tr w:rsidR="007742CD" w:rsidRPr="005F4B72" w:rsidTr="00157949">
        <w:tc>
          <w:tcPr>
            <w:tcW w:w="1591" w:type="dxa"/>
            <w:vMerge/>
          </w:tcPr>
          <w:p w:rsidR="007742CD" w:rsidRPr="005F4B72" w:rsidRDefault="007742CD" w:rsidP="005F4B72">
            <w:pPr>
              <w:rPr>
                <w:sz w:val="28"/>
                <w:szCs w:val="28"/>
              </w:rPr>
            </w:pPr>
          </w:p>
        </w:tc>
        <w:tc>
          <w:tcPr>
            <w:tcW w:w="3988" w:type="dxa"/>
            <w:gridSpan w:val="4"/>
          </w:tcPr>
          <w:p w:rsidR="007742CD" w:rsidRPr="005F4B72" w:rsidRDefault="007742CD" w:rsidP="005F4B72">
            <w:pPr>
              <w:jc w:val="center"/>
              <w:rPr>
                <w:sz w:val="28"/>
                <w:szCs w:val="28"/>
              </w:rPr>
            </w:pPr>
            <w:r w:rsidRPr="005F4B72">
              <w:rPr>
                <w:sz w:val="28"/>
                <w:szCs w:val="28"/>
              </w:rPr>
              <w:t>Юноши</w:t>
            </w:r>
          </w:p>
        </w:tc>
        <w:tc>
          <w:tcPr>
            <w:tcW w:w="3992" w:type="dxa"/>
            <w:gridSpan w:val="4"/>
          </w:tcPr>
          <w:p w:rsidR="007742CD" w:rsidRPr="005F4B72" w:rsidRDefault="007742CD" w:rsidP="005F4B72">
            <w:pPr>
              <w:jc w:val="center"/>
              <w:rPr>
                <w:sz w:val="28"/>
                <w:szCs w:val="28"/>
              </w:rPr>
            </w:pPr>
            <w:r w:rsidRPr="005F4B72">
              <w:rPr>
                <w:sz w:val="28"/>
                <w:szCs w:val="28"/>
              </w:rPr>
              <w:t>Девушки</w:t>
            </w:r>
          </w:p>
        </w:tc>
      </w:tr>
      <w:tr w:rsidR="007742CD" w:rsidRPr="005F4B72" w:rsidTr="00157949">
        <w:tc>
          <w:tcPr>
            <w:tcW w:w="1591" w:type="dxa"/>
            <w:vMerge/>
          </w:tcPr>
          <w:p w:rsidR="007742CD" w:rsidRPr="005F4B72" w:rsidRDefault="007742CD" w:rsidP="005F4B72">
            <w:pPr>
              <w:rPr>
                <w:sz w:val="28"/>
                <w:szCs w:val="28"/>
              </w:rPr>
            </w:pPr>
          </w:p>
        </w:tc>
        <w:tc>
          <w:tcPr>
            <w:tcW w:w="997" w:type="dxa"/>
          </w:tcPr>
          <w:p w:rsidR="007742CD" w:rsidRPr="005F4B72" w:rsidRDefault="007742CD" w:rsidP="005F4B72">
            <w:pPr>
              <w:jc w:val="center"/>
              <w:rPr>
                <w:sz w:val="28"/>
                <w:szCs w:val="28"/>
              </w:rPr>
            </w:pPr>
            <w:r w:rsidRPr="005F4B72">
              <w:rPr>
                <w:sz w:val="28"/>
                <w:szCs w:val="28"/>
              </w:rPr>
              <w:t>14 лет</w:t>
            </w:r>
          </w:p>
        </w:tc>
        <w:tc>
          <w:tcPr>
            <w:tcW w:w="997" w:type="dxa"/>
          </w:tcPr>
          <w:p w:rsidR="007742CD" w:rsidRPr="005F4B72" w:rsidRDefault="007742CD" w:rsidP="005F4B72">
            <w:pPr>
              <w:jc w:val="center"/>
              <w:rPr>
                <w:sz w:val="28"/>
                <w:szCs w:val="28"/>
              </w:rPr>
            </w:pPr>
            <w:r w:rsidRPr="005F4B72">
              <w:rPr>
                <w:sz w:val="28"/>
                <w:szCs w:val="28"/>
              </w:rPr>
              <w:t>15 лет</w:t>
            </w:r>
          </w:p>
        </w:tc>
        <w:tc>
          <w:tcPr>
            <w:tcW w:w="997" w:type="dxa"/>
          </w:tcPr>
          <w:p w:rsidR="007742CD" w:rsidRPr="005F4B72" w:rsidRDefault="007742CD" w:rsidP="005F4B72">
            <w:pPr>
              <w:jc w:val="center"/>
              <w:rPr>
                <w:sz w:val="28"/>
                <w:szCs w:val="28"/>
              </w:rPr>
            </w:pPr>
            <w:r w:rsidRPr="005F4B72">
              <w:rPr>
                <w:sz w:val="28"/>
                <w:szCs w:val="28"/>
              </w:rPr>
              <w:t>16 лет</w:t>
            </w:r>
          </w:p>
        </w:tc>
        <w:tc>
          <w:tcPr>
            <w:tcW w:w="997" w:type="dxa"/>
          </w:tcPr>
          <w:p w:rsidR="007742CD" w:rsidRPr="005F4B72" w:rsidRDefault="007742CD" w:rsidP="005F4B72">
            <w:pPr>
              <w:jc w:val="center"/>
              <w:rPr>
                <w:sz w:val="28"/>
                <w:szCs w:val="28"/>
              </w:rPr>
            </w:pPr>
            <w:r w:rsidRPr="005F4B72">
              <w:rPr>
                <w:sz w:val="28"/>
                <w:szCs w:val="28"/>
              </w:rPr>
              <w:t>17 лет</w:t>
            </w:r>
          </w:p>
        </w:tc>
        <w:tc>
          <w:tcPr>
            <w:tcW w:w="998" w:type="dxa"/>
          </w:tcPr>
          <w:p w:rsidR="007742CD" w:rsidRPr="005F4B72" w:rsidRDefault="007742CD" w:rsidP="005F4B72">
            <w:pPr>
              <w:jc w:val="center"/>
              <w:rPr>
                <w:sz w:val="28"/>
                <w:szCs w:val="28"/>
              </w:rPr>
            </w:pPr>
            <w:r w:rsidRPr="005F4B72">
              <w:rPr>
                <w:sz w:val="28"/>
                <w:szCs w:val="28"/>
              </w:rPr>
              <w:t>14 лет</w:t>
            </w:r>
          </w:p>
        </w:tc>
        <w:tc>
          <w:tcPr>
            <w:tcW w:w="998" w:type="dxa"/>
          </w:tcPr>
          <w:p w:rsidR="007742CD" w:rsidRPr="005F4B72" w:rsidRDefault="007742CD" w:rsidP="005F4B72">
            <w:pPr>
              <w:jc w:val="center"/>
              <w:rPr>
                <w:sz w:val="28"/>
                <w:szCs w:val="28"/>
              </w:rPr>
            </w:pPr>
            <w:r w:rsidRPr="005F4B72">
              <w:rPr>
                <w:sz w:val="28"/>
                <w:szCs w:val="28"/>
              </w:rPr>
              <w:t>15 лет</w:t>
            </w:r>
          </w:p>
        </w:tc>
        <w:tc>
          <w:tcPr>
            <w:tcW w:w="998" w:type="dxa"/>
          </w:tcPr>
          <w:p w:rsidR="007742CD" w:rsidRPr="005F4B72" w:rsidRDefault="007742CD" w:rsidP="005F4B72">
            <w:pPr>
              <w:jc w:val="center"/>
              <w:rPr>
                <w:sz w:val="28"/>
                <w:szCs w:val="28"/>
              </w:rPr>
            </w:pPr>
            <w:r w:rsidRPr="005F4B72">
              <w:rPr>
                <w:sz w:val="28"/>
                <w:szCs w:val="28"/>
              </w:rPr>
              <w:t>16 лет</w:t>
            </w:r>
          </w:p>
        </w:tc>
        <w:tc>
          <w:tcPr>
            <w:tcW w:w="998" w:type="dxa"/>
          </w:tcPr>
          <w:p w:rsidR="007742CD" w:rsidRPr="005F4B72" w:rsidRDefault="007742CD" w:rsidP="005F4B72">
            <w:pPr>
              <w:jc w:val="center"/>
              <w:rPr>
                <w:sz w:val="28"/>
                <w:szCs w:val="28"/>
              </w:rPr>
            </w:pPr>
            <w:r w:rsidRPr="005F4B72">
              <w:rPr>
                <w:sz w:val="28"/>
                <w:szCs w:val="28"/>
              </w:rPr>
              <w:t>17 лет</w:t>
            </w:r>
          </w:p>
        </w:tc>
      </w:tr>
      <w:tr w:rsidR="007742CD" w:rsidRPr="005F4B72" w:rsidTr="00157949">
        <w:tc>
          <w:tcPr>
            <w:tcW w:w="1591" w:type="dxa"/>
          </w:tcPr>
          <w:p w:rsidR="007742CD" w:rsidRPr="005F4B72" w:rsidRDefault="007742CD" w:rsidP="005F4B72">
            <w:pPr>
              <w:rPr>
                <w:sz w:val="28"/>
                <w:szCs w:val="28"/>
              </w:rPr>
            </w:pPr>
            <w:r w:rsidRPr="005F4B72">
              <w:rPr>
                <w:sz w:val="28"/>
                <w:szCs w:val="28"/>
              </w:rPr>
              <w:t xml:space="preserve">Подъем и перемещение вручную груза постоянно в течение рабочей </w:t>
            </w:r>
            <w:r w:rsidRPr="005F4B72">
              <w:rPr>
                <w:sz w:val="28"/>
                <w:szCs w:val="28"/>
              </w:rPr>
              <w:lastRenderedPageBreak/>
              <w:t>смены</w:t>
            </w:r>
          </w:p>
        </w:tc>
        <w:tc>
          <w:tcPr>
            <w:tcW w:w="997" w:type="dxa"/>
          </w:tcPr>
          <w:p w:rsidR="007742CD" w:rsidRPr="005F4B72" w:rsidRDefault="007742CD" w:rsidP="005F4B72">
            <w:pPr>
              <w:jc w:val="center"/>
              <w:rPr>
                <w:sz w:val="28"/>
                <w:szCs w:val="28"/>
              </w:rPr>
            </w:pPr>
            <w:r w:rsidRPr="005F4B72">
              <w:rPr>
                <w:sz w:val="28"/>
                <w:szCs w:val="28"/>
              </w:rPr>
              <w:lastRenderedPageBreak/>
              <w:t>3</w:t>
            </w:r>
          </w:p>
        </w:tc>
        <w:tc>
          <w:tcPr>
            <w:tcW w:w="997" w:type="dxa"/>
          </w:tcPr>
          <w:p w:rsidR="007742CD" w:rsidRPr="005F4B72" w:rsidRDefault="007742CD" w:rsidP="005F4B72">
            <w:pPr>
              <w:jc w:val="center"/>
              <w:rPr>
                <w:sz w:val="28"/>
                <w:szCs w:val="28"/>
              </w:rPr>
            </w:pPr>
            <w:r w:rsidRPr="005F4B72">
              <w:rPr>
                <w:sz w:val="28"/>
                <w:szCs w:val="28"/>
              </w:rPr>
              <w:t>3</w:t>
            </w:r>
          </w:p>
        </w:tc>
        <w:tc>
          <w:tcPr>
            <w:tcW w:w="997" w:type="dxa"/>
          </w:tcPr>
          <w:p w:rsidR="007742CD" w:rsidRPr="005F4B72" w:rsidRDefault="007742CD" w:rsidP="005F4B72">
            <w:pPr>
              <w:jc w:val="center"/>
              <w:rPr>
                <w:sz w:val="28"/>
                <w:szCs w:val="28"/>
              </w:rPr>
            </w:pPr>
            <w:r w:rsidRPr="005F4B72">
              <w:rPr>
                <w:sz w:val="28"/>
                <w:szCs w:val="28"/>
              </w:rPr>
              <w:t>4</w:t>
            </w:r>
          </w:p>
        </w:tc>
        <w:tc>
          <w:tcPr>
            <w:tcW w:w="997" w:type="dxa"/>
          </w:tcPr>
          <w:p w:rsidR="007742CD" w:rsidRPr="005F4B72" w:rsidRDefault="007742CD" w:rsidP="005F4B72">
            <w:pPr>
              <w:jc w:val="center"/>
              <w:rPr>
                <w:sz w:val="28"/>
                <w:szCs w:val="28"/>
              </w:rPr>
            </w:pPr>
            <w:r w:rsidRPr="005F4B72">
              <w:rPr>
                <w:sz w:val="28"/>
                <w:szCs w:val="28"/>
              </w:rPr>
              <w:t>4</w:t>
            </w:r>
          </w:p>
        </w:tc>
        <w:tc>
          <w:tcPr>
            <w:tcW w:w="998" w:type="dxa"/>
          </w:tcPr>
          <w:p w:rsidR="007742CD" w:rsidRPr="005F4B72" w:rsidRDefault="007742CD" w:rsidP="005F4B72">
            <w:pPr>
              <w:jc w:val="center"/>
              <w:rPr>
                <w:sz w:val="28"/>
                <w:szCs w:val="28"/>
              </w:rPr>
            </w:pPr>
            <w:r w:rsidRPr="005F4B72">
              <w:rPr>
                <w:sz w:val="28"/>
                <w:szCs w:val="28"/>
              </w:rPr>
              <w:t>2</w:t>
            </w:r>
          </w:p>
        </w:tc>
        <w:tc>
          <w:tcPr>
            <w:tcW w:w="998" w:type="dxa"/>
          </w:tcPr>
          <w:p w:rsidR="007742CD" w:rsidRPr="005F4B72" w:rsidRDefault="007742CD" w:rsidP="005F4B72">
            <w:pPr>
              <w:jc w:val="center"/>
              <w:rPr>
                <w:sz w:val="28"/>
                <w:szCs w:val="28"/>
              </w:rPr>
            </w:pPr>
            <w:r w:rsidRPr="005F4B72">
              <w:rPr>
                <w:sz w:val="28"/>
                <w:szCs w:val="28"/>
              </w:rPr>
              <w:t>2</w:t>
            </w:r>
          </w:p>
        </w:tc>
        <w:tc>
          <w:tcPr>
            <w:tcW w:w="998" w:type="dxa"/>
          </w:tcPr>
          <w:p w:rsidR="007742CD" w:rsidRPr="005F4B72" w:rsidRDefault="007742CD" w:rsidP="005F4B72">
            <w:pPr>
              <w:jc w:val="center"/>
              <w:rPr>
                <w:sz w:val="28"/>
                <w:szCs w:val="28"/>
              </w:rPr>
            </w:pPr>
            <w:r w:rsidRPr="005F4B72">
              <w:rPr>
                <w:sz w:val="28"/>
                <w:szCs w:val="28"/>
              </w:rPr>
              <w:t>3</w:t>
            </w:r>
          </w:p>
        </w:tc>
        <w:tc>
          <w:tcPr>
            <w:tcW w:w="998" w:type="dxa"/>
          </w:tcPr>
          <w:p w:rsidR="007742CD" w:rsidRPr="005F4B72" w:rsidRDefault="007742CD" w:rsidP="005F4B72">
            <w:pPr>
              <w:jc w:val="center"/>
              <w:rPr>
                <w:sz w:val="28"/>
                <w:szCs w:val="28"/>
              </w:rPr>
            </w:pPr>
            <w:r w:rsidRPr="005F4B72">
              <w:rPr>
                <w:sz w:val="28"/>
                <w:szCs w:val="28"/>
              </w:rPr>
              <w:t>3</w:t>
            </w:r>
          </w:p>
        </w:tc>
      </w:tr>
      <w:tr w:rsidR="007742CD" w:rsidRPr="005F4B72" w:rsidTr="00157949">
        <w:tc>
          <w:tcPr>
            <w:tcW w:w="1591" w:type="dxa"/>
          </w:tcPr>
          <w:p w:rsidR="007742CD" w:rsidRPr="005F4B72" w:rsidRDefault="007742CD" w:rsidP="005F4B72">
            <w:pPr>
              <w:rPr>
                <w:sz w:val="28"/>
                <w:szCs w:val="28"/>
              </w:rPr>
            </w:pPr>
            <w:r w:rsidRPr="005F4B72">
              <w:rPr>
                <w:sz w:val="28"/>
                <w:szCs w:val="28"/>
              </w:rPr>
              <w:lastRenderedPageBreak/>
              <w:t>Подъем и перемещение груза вручную в течение не более 1/3 рабочей смен</w:t>
            </w:r>
            <w:proofErr w:type="gramStart"/>
            <w:r w:rsidRPr="005F4B72">
              <w:rPr>
                <w:sz w:val="28"/>
                <w:szCs w:val="28"/>
              </w:rPr>
              <w:t>ы-</w:t>
            </w:r>
            <w:proofErr w:type="gramEnd"/>
            <w:r w:rsidRPr="005F4B72">
              <w:rPr>
                <w:sz w:val="28"/>
                <w:szCs w:val="28"/>
              </w:rPr>
              <w:t xml:space="preserve">  -постоянно (более 2-х раз в час) </w:t>
            </w:r>
          </w:p>
          <w:p w:rsidR="007742CD" w:rsidRPr="005F4B72" w:rsidRDefault="007742CD" w:rsidP="005F4B72">
            <w:pPr>
              <w:rPr>
                <w:sz w:val="28"/>
                <w:szCs w:val="28"/>
              </w:rPr>
            </w:pPr>
            <w:r w:rsidRPr="005F4B72">
              <w:rPr>
                <w:sz w:val="28"/>
                <w:szCs w:val="28"/>
              </w:rPr>
              <w:t xml:space="preserve">- при чередовании с другой работой (до 2-х раз в час)   </w:t>
            </w:r>
          </w:p>
        </w:tc>
        <w:tc>
          <w:tcPr>
            <w:tcW w:w="997" w:type="dxa"/>
          </w:tcPr>
          <w:p w:rsidR="007742CD" w:rsidRPr="005F4B72" w:rsidRDefault="007742CD" w:rsidP="005F4B72">
            <w:pPr>
              <w:jc w:val="center"/>
              <w:rPr>
                <w:sz w:val="28"/>
                <w:szCs w:val="28"/>
              </w:rPr>
            </w:pPr>
            <w:r w:rsidRPr="005F4B72">
              <w:rPr>
                <w:sz w:val="28"/>
                <w:szCs w:val="28"/>
              </w:rPr>
              <w:t>6</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12</w:t>
            </w:r>
          </w:p>
        </w:tc>
        <w:tc>
          <w:tcPr>
            <w:tcW w:w="997" w:type="dxa"/>
          </w:tcPr>
          <w:p w:rsidR="007742CD" w:rsidRPr="005F4B72" w:rsidRDefault="007742CD" w:rsidP="005F4B72">
            <w:pPr>
              <w:jc w:val="center"/>
              <w:rPr>
                <w:sz w:val="28"/>
                <w:szCs w:val="28"/>
              </w:rPr>
            </w:pPr>
            <w:r w:rsidRPr="005F4B72">
              <w:rPr>
                <w:sz w:val="28"/>
                <w:szCs w:val="28"/>
              </w:rPr>
              <w:t>7</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15</w:t>
            </w:r>
          </w:p>
        </w:tc>
        <w:tc>
          <w:tcPr>
            <w:tcW w:w="997" w:type="dxa"/>
          </w:tcPr>
          <w:p w:rsidR="007742CD" w:rsidRPr="005F4B72" w:rsidRDefault="007742CD" w:rsidP="005F4B72">
            <w:pPr>
              <w:jc w:val="center"/>
              <w:rPr>
                <w:sz w:val="28"/>
                <w:szCs w:val="28"/>
              </w:rPr>
            </w:pPr>
            <w:r w:rsidRPr="005F4B72">
              <w:rPr>
                <w:sz w:val="28"/>
                <w:szCs w:val="28"/>
              </w:rPr>
              <w:t>11</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20</w:t>
            </w:r>
          </w:p>
        </w:tc>
        <w:tc>
          <w:tcPr>
            <w:tcW w:w="997" w:type="dxa"/>
          </w:tcPr>
          <w:p w:rsidR="007742CD" w:rsidRPr="005F4B72" w:rsidRDefault="007742CD" w:rsidP="005F4B72">
            <w:pPr>
              <w:jc w:val="center"/>
              <w:rPr>
                <w:sz w:val="28"/>
                <w:szCs w:val="28"/>
              </w:rPr>
            </w:pPr>
            <w:r w:rsidRPr="005F4B72">
              <w:rPr>
                <w:sz w:val="28"/>
                <w:szCs w:val="28"/>
              </w:rPr>
              <w:t>13</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24</w:t>
            </w:r>
          </w:p>
        </w:tc>
        <w:tc>
          <w:tcPr>
            <w:tcW w:w="998" w:type="dxa"/>
          </w:tcPr>
          <w:p w:rsidR="007742CD" w:rsidRPr="005F4B72" w:rsidRDefault="007742CD" w:rsidP="005F4B72">
            <w:pPr>
              <w:jc w:val="center"/>
              <w:rPr>
                <w:sz w:val="28"/>
                <w:szCs w:val="28"/>
              </w:rPr>
            </w:pPr>
            <w:r w:rsidRPr="005F4B72">
              <w:rPr>
                <w:sz w:val="28"/>
                <w:szCs w:val="28"/>
              </w:rPr>
              <w:t>3</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4</w:t>
            </w:r>
          </w:p>
        </w:tc>
        <w:tc>
          <w:tcPr>
            <w:tcW w:w="998" w:type="dxa"/>
          </w:tcPr>
          <w:p w:rsidR="007742CD" w:rsidRPr="005F4B72" w:rsidRDefault="007742CD" w:rsidP="005F4B72">
            <w:pPr>
              <w:jc w:val="center"/>
              <w:rPr>
                <w:sz w:val="28"/>
                <w:szCs w:val="28"/>
              </w:rPr>
            </w:pPr>
            <w:r w:rsidRPr="005F4B72">
              <w:rPr>
                <w:sz w:val="28"/>
                <w:szCs w:val="28"/>
              </w:rPr>
              <w:t>4</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5</w:t>
            </w:r>
          </w:p>
        </w:tc>
        <w:tc>
          <w:tcPr>
            <w:tcW w:w="998" w:type="dxa"/>
          </w:tcPr>
          <w:p w:rsidR="007742CD" w:rsidRPr="005F4B72" w:rsidRDefault="007742CD" w:rsidP="005F4B72">
            <w:pPr>
              <w:jc w:val="center"/>
              <w:rPr>
                <w:sz w:val="28"/>
                <w:szCs w:val="28"/>
              </w:rPr>
            </w:pPr>
            <w:r w:rsidRPr="005F4B72">
              <w:rPr>
                <w:sz w:val="28"/>
                <w:szCs w:val="28"/>
              </w:rPr>
              <w:t>5</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7</w:t>
            </w:r>
          </w:p>
        </w:tc>
        <w:tc>
          <w:tcPr>
            <w:tcW w:w="998" w:type="dxa"/>
          </w:tcPr>
          <w:p w:rsidR="007742CD" w:rsidRPr="005F4B72" w:rsidRDefault="007742CD" w:rsidP="005F4B72">
            <w:pPr>
              <w:jc w:val="center"/>
              <w:rPr>
                <w:sz w:val="28"/>
                <w:szCs w:val="28"/>
              </w:rPr>
            </w:pPr>
            <w:r w:rsidRPr="005F4B72">
              <w:rPr>
                <w:sz w:val="28"/>
                <w:szCs w:val="28"/>
              </w:rPr>
              <w:t>6</w:t>
            </w: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8</w:t>
            </w:r>
          </w:p>
        </w:tc>
      </w:tr>
    </w:tbl>
    <w:p w:rsidR="007742CD" w:rsidRPr="005F4B72" w:rsidRDefault="007742CD" w:rsidP="005F4B72">
      <w:pPr>
        <w:spacing w:after="0" w:line="240" w:lineRule="auto"/>
        <w:jc w:val="both"/>
        <w:rPr>
          <w:rFonts w:ascii="Times New Roman" w:eastAsia="Calibri" w:hAnsi="Times New Roman" w:cs="Times New Roman"/>
          <w:sz w:val="28"/>
          <w:szCs w:val="28"/>
        </w:rPr>
      </w:pPr>
    </w:p>
    <w:p w:rsidR="007742CD" w:rsidRPr="005F4B72" w:rsidRDefault="007742CD"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i/>
          <w:sz w:val="28"/>
          <w:szCs w:val="28"/>
        </w:rPr>
        <w:t>Примечания. 1</w:t>
      </w:r>
      <w:r w:rsidRPr="005F4B72">
        <w:rPr>
          <w:rFonts w:ascii="Times New Roman" w:eastAsia="Calibri" w:hAnsi="Times New Roman" w:cs="Times New Roman"/>
          <w:sz w:val="28"/>
          <w:szCs w:val="28"/>
        </w:rPr>
        <w:t xml:space="preserve">. Подъём и перемещение тяжестей в пределах указанных норм допускаются, если это непосредственно связано с выполняемой постоянной профессиональной работой. </w:t>
      </w:r>
    </w:p>
    <w:p w:rsidR="007742CD" w:rsidRPr="005F4B72" w:rsidRDefault="007742CD" w:rsidP="005F4B72">
      <w:pPr>
        <w:numPr>
          <w:ilvl w:val="0"/>
          <w:numId w:val="19"/>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В массу поднимаемого и перемещаемого груза включается масса тары и упаковки. </w:t>
      </w:r>
    </w:p>
    <w:p w:rsidR="007742CD" w:rsidRPr="005F4B72" w:rsidRDefault="007742CD" w:rsidP="005F4B72">
      <w:pPr>
        <w:numPr>
          <w:ilvl w:val="0"/>
          <w:numId w:val="19"/>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При перемещении грузов на тележках или в контейнерах прилагаемое усилие не должно превышать: </w:t>
      </w:r>
    </w:p>
    <w:p w:rsidR="007742CD" w:rsidRPr="005F4B72" w:rsidRDefault="007742CD"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для юношей 14 лет – 12 кг; 15 лет – 15 кг; 16 лет – 20 кг; 17 лет 24 кг; </w:t>
      </w:r>
    </w:p>
    <w:p w:rsidR="007742CD" w:rsidRPr="005F4B72" w:rsidRDefault="007742CD"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для девушек 14 лет – 4кг; 15 лет – 5 кг; 16 лет – 7 кг; 17 лет – 8 кг. </w:t>
      </w:r>
    </w:p>
    <w:p w:rsidR="007742CD" w:rsidRPr="005F4B72" w:rsidRDefault="007742CD" w:rsidP="005F4B72">
      <w:pPr>
        <w:spacing w:after="0" w:line="240" w:lineRule="auto"/>
        <w:jc w:val="both"/>
        <w:rPr>
          <w:rFonts w:ascii="Times New Roman" w:eastAsia="Calibri" w:hAnsi="Times New Roman" w:cs="Times New Roman"/>
          <w:sz w:val="28"/>
          <w:szCs w:val="28"/>
        </w:rPr>
      </w:pPr>
    </w:p>
    <w:p w:rsidR="007742CD" w:rsidRPr="005F4B72" w:rsidRDefault="007742CD" w:rsidP="005F4B72">
      <w:pPr>
        <w:spacing w:after="0" w:line="240" w:lineRule="auto"/>
        <w:jc w:val="center"/>
        <w:rPr>
          <w:rFonts w:ascii="Times New Roman" w:eastAsia="Calibri" w:hAnsi="Times New Roman" w:cs="Times New Roman"/>
          <w:sz w:val="28"/>
          <w:szCs w:val="28"/>
        </w:rPr>
      </w:pPr>
      <w:r w:rsidRPr="005F4B72">
        <w:rPr>
          <w:rFonts w:ascii="Times New Roman" w:eastAsia="Calibri" w:hAnsi="Times New Roman" w:cs="Times New Roman"/>
          <w:b/>
          <w:sz w:val="28"/>
          <w:szCs w:val="28"/>
        </w:rPr>
        <w:t xml:space="preserve">Нормы предельно допустимых нагрузок при подъеме и перемещении тяжестей вручную </w:t>
      </w:r>
    </w:p>
    <w:p w:rsidR="007742CD" w:rsidRPr="005F4B72" w:rsidRDefault="007742CD" w:rsidP="005F4B72">
      <w:pPr>
        <w:spacing w:after="0" w:line="240" w:lineRule="auto"/>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Утверждены постановлением </w:t>
      </w:r>
      <w:proofErr w:type="gramStart"/>
      <w:r w:rsidRPr="005F4B72">
        <w:rPr>
          <w:rFonts w:ascii="Times New Roman" w:eastAsia="Calibri" w:hAnsi="Times New Roman" w:cs="Times New Roman"/>
          <w:sz w:val="28"/>
          <w:szCs w:val="28"/>
        </w:rPr>
        <w:t>СМ</w:t>
      </w:r>
      <w:proofErr w:type="gramEnd"/>
      <w:r w:rsidRPr="005F4B72">
        <w:rPr>
          <w:rFonts w:ascii="Times New Roman" w:eastAsia="Calibri" w:hAnsi="Times New Roman" w:cs="Times New Roman"/>
          <w:sz w:val="28"/>
          <w:szCs w:val="28"/>
        </w:rPr>
        <w:t xml:space="preserve"> - Правительством РФ </w:t>
      </w:r>
    </w:p>
    <w:p w:rsidR="007742CD" w:rsidRPr="005F4B72" w:rsidRDefault="007742CD" w:rsidP="005F4B72">
      <w:pPr>
        <w:spacing w:after="0" w:line="240" w:lineRule="auto"/>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от 6 февраля 1993г. № 105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t>Таблица 3</w:t>
      </w:r>
    </w:p>
    <w:tbl>
      <w:tblPr>
        <w:tblStyle w:val="ac"/>
        <w:tblW w:w="0" w:type="auto"/>
        <w:tblLook w:val="01E0" w:firstRow="1" w:lastRow="1" w:firstColumn="1" w:lastColumn="1" w:noHBand="0" w:noVBand="0"/>
      </w:tblPr>
      <w:tblGrid>
        <w:gridCol w:w="4785"/>
        <w:gridCol w:w="2160"/>
        <w:gridCol w:w="2626"/>
      </w:tblGrid>
      <w:tr w:rsidR="007742CD" w:rsidRPr="005F4B72" w:rsidTr="00157949">
        <w:trPr>
          <w:trHeight w:val="525"/>
        </w:trPr>
        <w:tc>
          <w:tcPr>
            <w:tcW w:w="4785" w:type="dxa"/>
            <w:vMerge w:val="restart"/>
          </w:tcPr>
          <w:p w:rsidR="007742CD" w:rsidRPr="005F4B72" w:rsidRDefault="007742CD" w:rsidP="005F4B72">
            <w:pPr>
              <w:jc w:val="both"/>
              <w:rPr>
                <w:sz w:val="28"/>
                <w:szCs w:val="28"/>
              </w:rPr>
            </w:pPr>
            <w:r w:rsidRPr="005F4B72">
              <w:rPr>
                <w:sz w:val="28"/>
                <w:szCs w:val="28"/>
              </w:rPr>
              <w:t>Характер работы</w:t>
            </w:r>
          </w:p>
        </w:tc>
        <w:tc>
          <w:tcPr>
            <w:tcW w:w="4786" w:type="dxa"/>
            <w:gridSpan w:val="2"/>
          </w:tcPr>
          <w:p w:rsidR="007742CD" w:rsidRPr="005F4B72" w:rsidRDefault="007742CD" w:rsidP="005F4B72">
            <w:pPr>
              <w:jc w:val="center"/>
              <w:rPr>
                <w:sz w:val="28"/>
                <w:szCs w:val="28"/>
              </w:rPr>
            </w:pPr>
            <w:r w:rsidRPr="005F4B72">
              <w:rPr>
                <w:sz w:val="28"/>
                <w:szCs w:val="28"/>
              </w:rPr>
              <w:t>Предельно допустимая масса груза</w:t>
            </w:r>
          </w:p>
          <w:p w:rsidR="007742CD" w:rsidRPr="005F4B72" w:rsidRDefault="007742CD" w:rsidP="005F4B72">
            <w:pPr>
              <w:jc w:val="center"/>
              <w:rPr>
                <w:sz w:val="28"/>
                <w:szCs w:val="28"/>
              </w:rPr>
            </w:pPr>
          </w:p>
        </w:tc>
      </w:tr>
      <w:tr w:rsidR="007742CD" w:rsidRPr="005F4B72" w:rsidTr="00157949">
        <w:trPr>
          <w:trHeight w:val="435"/>
        </w:trPr>
        <w:tc>
          <w:tcPr>
            <w:tcW w:w="4785" w:type="dxa"/>
            <w:vMerge/>
          </w:tcPr>
          <w:p w:rsidR="007742CD" w:rsidRPr="005F4B72" w:rsidRDefault="007742CD" w:rsidP="005F4B72">
            <w:pPr>
              <w:jc w:val="both"/>
              <w:rPr>
                <w:sz w:val="28"/>
                <w:szCs w:val="28"/>
              </w:rPr>
            </w:pPr>
          </w:p>
        </w:tc>
        <w:tc>
          <w:tcPr>
            <w:tcW w:w="2160" w:type="dxa"/>
          </w:tcPr>
          <w:p w:rsidR="007742CD" w:rsidRPr="005F4B72" w:rsidRDefault="007742CD" w:rsidP="005F4B72">
            <w:pPr>
              <w:jc w:val="center"/>
              <w:rPr>
                <w:sz w:val="28"/>
                <w:szCs w:val="28"/>
              </w:rPr>
            </w:pPr>
            <w:r w:rsidRPr="005F4B72">
              <w:rPr>
                <w:sz w:val="28"/>
                <w:szCs w:val="28"/>
              </w:rPr>
              <w:t>Для женщин</w:t>
            </w:r>
          </w:p>
        </w:tc>
        <w:tc>
          <w:tcPr>
            <w:tcW w:w="2626" w:type="dxa"/>
          </w:tcPr>
          <w:p w:rsidR="007742CD" w:rsidRPr="005F4B72" w:rsidRDefault="007742CD" w:rsidP="005F4B72">
            <w:pPr>
              <w:jc w:val="center"/>
              <w:rPr>
                <w:sz w:val="28"/>
                <w:szCs w:val="28"/>
              </w:rPr>
            </w:pPr>
            <w:r w:rsidRPr="005F4B72">
              <w:rPr>
                <w:sz w:val="28"/>
                <w:szCs w:val="28"/>
              </w:rPr>
              <w:t>Для мужчин</w:t>
            </w:r>
          </w:p>
        </w:tc>
      </w:tr>
      <w:tr w:rsidR="007742CD" w:rsidRPr="005F4B72" w:rsidTr="00157949">
        <w:tc>
          <w:tcPr>
            <w:tcW w:w="4785" w:type="dxa"/>
          </w:tcPr>
          <w:p w:rsidR="007742CD" w:rsidRPr="005F4B72" w:rsidRDefault="007742CD" w:rsidP="005F4B72">
            <w:pPr>
              <w:jc w:val="both"/>
              <w:rPr>
                <w:sz w:val="28"/>
                <w:szCs w:val="28"/>
              </w:rPr>
            </w:pPr>
            <w:r w:rsidRPr="005F4B72">
              <w:rPr>
                <w:sz w:val="28"/>
                <w:szCs w:val="28"/>
              </w:rPr>
              <w:t>Подъём и перемещение тяжестей при чередовании с другой работой (до 2 раз в час)</w:t>
            </w:r>
          </w:p>
        </w:tc>
        <w:tc>
          <w:tcPr>
            <w:tcW w:w="2160" w:type="dxa"/>
          </w:tcPr>
          <w:p w:rsidR="007742CD" w:rsidRPr="005F4B72" w:rsidRDefault="007742CD" w:rsidP="005F4B72">
            <w:pPr>
              <w:jc w:val="center"/>
              <w:rPr>
                <w:sz w:val="28"/>
                <w:szCs w:val="28"/>
              </w:rPr>
            </w:pPr>
            <w:r w:rsidRPr="005F4B72">
              <w:rPr>
                <w:sz w:val="28"/>
                <w:szCs w:val="28"/>
              </w:rPr>
              <w:t>10 кг</w:t>
            </w:r>
          </w:p>
        </w:tc>
        <w:tc>
          <w:tcPr>
            <w:tcW w:w="2626" w:type="dxa"/>
          </w:tcPr>
          <w:p w:rsidR="007742CD" w:rsidRPr="005F4B72" w:rsidRDefault="007742CD" w:rsidP="005F4B72">
            <w:pPr>
              <w:jc w:val="center"/>
              <w:rPr>
                <w:sz w:val="28"/>
                <w:szCs w:val="28"/>
              </w:rPr>
            </w:pPr>
            <w:r w:rsidRPr="005F4B72">
              <w:rPr>
                <w:sz w:val="28"/>
                <w:szCs w:val="28"/>
              </w:rPr>
              <w:t>30 кг</w:t>
            </w:r>
          </w:p>
        </w:tc>
      </w:tr>
      <w:tr w:rsidR="007742CD" w:rsidRPr="005F4B72" w:rsidTr="00157949">
        <w:tc>
          <w:tcPr>
            <w:tcW w:w="4785" w:type="dxa"/>
          </w:tcPr>
          <w:p w:rsidR="007742CD" w:rsidRPr="005F4B72" w:rsidRDefault="007742CD" w:rsidP="005F4B72">
            <w:pPr>
              <w:jc w:val="both"/>
              <w:rPr>
                <w:sz w:val="28"/>
                <w:szCs w:val="28"/>
              </w:rPr>
            </w:pPr>
            <w:r w:rsidRPr="005F4B72">
              <w:rPr>
                <w:sz w:val="28"/>
                <w:szCs w:val="28"/>
              </w:rPr>
              <w:t>Подъём и перемещение тяжестей постоянно в течение рабочей смены</w:t>
            </w:r>
          </w:p>
        </w:tc>
        <w:tc>
          <w:tcPr>
            <w:tcW w:w="2160" w:type="dxa"/>
          </w:tcPr>
          <w:p w:rsidR="007742CD" w:rsidRPr="005F4B72" w:rsidRDefault="007742CD" w:rsidP="005F4B72">
            <w:pPr>
              <w:jc w:val="center"/>
              <w:rPr>
                <w:sz w:val="28"/>
                <w:szCs w:val="28"/>
              </w:rPr>
            </w:pPr>
            <w:r w:rsidRPr="005F4B72">
              <w:rPr>
                <w:sz w:val="28"/>
                <w:szCs w:val="28"/>
              </w:rPr>
              <w:t>7 кг</w:t>
            </w:r>
          </w:p>
        </w:tc>
        <w:tc>
          <w:tcPr>
            <w:tcW w:w="2626" w:type="dxa"/>
          </w:tcPr>
          <w:p w:rsidR="007742CD" w:rsidRPr="005F4B72" w:rsidRDefault="007742CD" w:rsidP="005F4B72">
            <w:pPr>
              <w:jc w:val="center"/>
              <w:rPr>
                <w:sz w:val="28"/>
                <w:szCs w:val="28"/>
              </w:rPr>
            </w:pPr>
            <w:r w:rsidRPr="005F4B72">
              <w:rPr>
                <w:sz w:val="28"/>
                <w:szCs w:val="28"/>
              </w:rPr>
              <w:t>15 кг</w:t>
            </w:r>
          </w:p>
        </w:tc>
      </w:tr>
      <w:tr w:rsidR="007742CD" w:rsidRPr="005F4B72" w:rsidTr="00157949">
        <w:tc>
          <w:tcPr>
            <w:tcW w:w="4785" w:type="dxa"/>
          </w:tcPr>
          <w:p w:rsidR="007742CD" w:rsidRPr="005F4B72" w:rsidRDefault="007742CD" w:rsidP="005F4B72">
            <w:pPr>
              <w:jc w:val="both"/>
              <w:rPr>
                <w:sz w:val="28"/>
                <w:szCs w:val="28"/>
              </w:rPr>
            </w:pPr>
            <w:r w:rsidRPr="005F4B72">
              <w:rPr>
                <w:sz w:val="28"/>
                <w:szCs w:val="28"/>
              </w:rPr>
              <w:t xml:space="preserve">Величина динамической работы, совершаемой в течение каждого часа рабочей смены, не должна </w:t>
            </w:r>
            <w:r w:rsidRPr="005F4B72">
              <w:rPr>
                <w:sz w:val="28"/>
                <w:szCs w:val="28"/>
              </w:rPr>
              <w:lastRenderedPageBreak/>
              <w:t xml:space="preserve">превышать: </w:t>
            </w:r>
          </w:p>
          <w:p w:rsidR="007742CD" w:rsidRPr="005F4B72" w:rsidRDefault="007742CD" w:rsidP="005F4B72">
            <w:pPr>
              <w:jc w:val="both"/>
              <w:rPr>
                <w:sz w:val="28"/>
                <w:szCs w:val="28"/>
              </w:rPr>
            </w:pPr>
            <w:r w:rsidRPr="005F4B72">
              <w:rPr>
                <w:sz w:val="28"/>
                <w:szCs w:val="28"/>
              </w:rPr>
              <w:t xml:space="preserve">с рабочей поверхности </w:t>
            </w:r>
          </w:p>
          <w:p w:rsidR="007742CD" w:rsidRPr="005F4B72" w:rsidRDefault="007742CD" w:rsidP="005F4B72">
            <w:pPr>
              <w:jc w:val="both"/>
              <w:rPr>
                <w:sz w:val="28"/>
                <w:szCs w:val="28"/>
              </w:rPr>
            </w:pPr>
            <w:r w:rsidRPr="005F4B72">
              <w:rPr>
                <w:sz w:val="28"/>
                <w:szCs w:val="28"/>
              </w:rPr>
              <w:t>с пола</w:t>
            </w:r>
          </w:p>
        </w:tc>
        <w:tc>
          <w:tcPr>
            <w:tcW w:w="2160" w:type="dxa"/>
          </w:tcPr>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r w:rsidRPr="005F4B72">
              <w:rPr>
                <w:sz w:val="28"/>
                <w:szCs w:val="28"/>
              </w:rPr>
              <w:t xml:space="preserve">1750 </w:t>
            </w:r>
            <w:proofErr w:type="spellStart"/>
            <w:r w:rsidRPr="005F4B72">
              <w:rPr>
                <w:sz w:val="28"/>
                <w:szCs w:val="28"/>
              </w:rPr>
              <w:t>кгм</w:t>
            </w:r>
            <w:proofErr w:type="spellEnd"/>
          </w:p>
          <w:p w:rsidR="007742CD" w:rsidRPr="005F4B72" w:rsidRDefault="007742CD" w:rsidP="005F4B72">
            <w:pPr>
              <w:jc w:val="center"/>
              <w:rPr>
                <w:sz w:val="28"/>
                <w:szCs w:val="28"/>
              </w:rPr>
            </w:pPr>
            <w:r w:rsidRPr="005F4B72">
              <w:rPr>
                <w:sz w:val="28"/>
                <w:szCs w:val="28"/>
              </w:rPr>
              <w:t xml:space="preserve">875 </w:t>
            </w:r>
            <w:proofErr w:type="spellStart"/>
            <w:r w:rsidRPr="005F4B72">
              <w:rPr>
                <w:sz w:val="28"/>
                <w:szCs w:val="28"/>
              </w:rPr>
              <w:t>кгм</w:t>
            </w:r>
            <w:proofErr w:type="spellEnd"/>
          </w:p>
        </w:tc>
        <w:tc>
          <w:tcPr>
            <w:tcW w:w="2626" w:type="dxa"/>
          </w:tcPr>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p w:rsidR="007742CD" w:rsidRPr="005F4B72" w:rsidRDefault="007742CD" w:rsidP="005F4B72">
            <w:pPr>
              <w:jc w:val="center"/>
              <w:rPr>
                <w:sz w:val="28"/>
                <w:szCs w:val="28"/>
              </w:rPr>
            </w:pPr>
          </w:p>
        </w:tc>
      </w:tr>
    </w:tbl>
    <w:p w:rsidR="007742CD" w:rsidRPr="005F4B72" w:rsidRDefault="007742CD" w:rsidP="005F4B72">
      <w:pPr>
        <w:spacing w:after="0" w:line="240" w:lineRule="auto"/>
        <w:jc w:val="both"/>
        <w:rPr>
          <w:rFonts w:ascii="Times New Roman" w:eastAsia="Calibri" w:hAnsi="Times New Roman" w:cs="Times New Roman"/>
          <w:sz w:val="28"/>
          <w:szCs w:val="28"/>
        </w:rPr>
      </w:pPr>
    </w:p>
    <w:p w:rsidR="007742CD" w:rsidRPr="005F4B72" w:rsidRDefault="007742CD" w:rsidP="005F4B72">
      <w:pPr>
        <w:spacing w:after="0" w:line="240" w:lineRule="auto"/>
        <w:jc w:val="both"/>
        <w:rPr>
          <w:rFonts w:ascii="Times New Roman" w:eastAsia="Calibri" w:hAnsi="Times New Roman" w:cs="Times New Roman"/>
          <w:i/>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i/>
          <w:sz w:val="28"/>
          <w:szCs w:val="28"/>
        </w:rPr>
        <w:t xml:space="preserve">Примечания: </w:t>
      </w:r>
    </w:p>
    <w:p w:rsidR="007742CD" w:rsidRPr="005F4B72" w:rsidRDefault="007742CD" w:rsidP="005F4B72">
      <w:pPr>
        <w:numPr>
          <w:ilvl w:val="0"/>
          <w:numId w:val="20"/>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В массу поднимаемого и перемещаемого груза включается масса тары и упаковки. </w:t>
      </w:r>
    </w:p>
    <w:p w:rsidR="007742CD" w:rsidRPr="005F4B72" w:rsidRDefault="007742CD" w:rsidP="005F4B72">
      <w:pPr>
        <w:numPr>
          <w:ilvl w:val="0"/>
          <w:numId w:val="20"/>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При перемещении грузов на тележках или в  контейнерах  прилагаемое усилие не должно превышать 10 кг. </w:t>
      </w:r>
    </w:p>
    <w:p w:rsidR="007742CD" w:rsidRPr="005F4B72" w:rsidRDefault="007742CD" w:rsidP="005F4B72">
      <w:pPr>
        <w:spacing w:after="0" w:line="240" w:lineRule="auto"/>
        <w:jc w:val="both"/>
        <w:rPr>
          <w:rFonts w:ascii="Times New Roman" w:eastAsia="Calibri" w:hAnsi="Times New Roman" w:cs="Times New Roman"/>
          <w:sz w:val="28"/>
          <w:szCs w:val="28"/>
        </w:rPr>
      </w:pPr>
    </w:p>
    <w:p w:rsidR="007742CD" w:rsidRPr="005F4B72" w:rsidRDefault="007742CD" w:rsidP="005F4B72">
      <w:pPr>
        <w:spacing w:after="0" w:line="240" w:lineRule="auto"/>
        <w:ind w:left="360"/>
        <w:jc w:val="center"/>
        <w:rPr>
          <w:rFonts w:ascii="Times New Roman" w:eastAsia="Calibri" w:hAnsi="Times New Roman" w:cs="Times New Roman"/>
          <w:sz w:val="28"/>
          <w:szCs w:val="28"/>
        </w:rPr>
      </w:pPr>
      <w:r w:rsidRPr="005F4B72">
        <w:rPr>
          <w:rFonts w:ascii="Times New Roman" w:eastAsia="Calibri" w:hAnsi="Times New Roman" w:cs="Times New Roman"/>
          <w:b/>
          <w:sz w:val="28"/>
          <w:szCs w:val="28"/>
        </w:rPr>
        <w:t xml:space="preserve"> Особенности регулирования труда женщин и подростков</w:t>
      </w:r>
    </w:p>
    <w:p w:rsidR="007742CD" w:rsidRPr="005F4B72" w:rsidRDefault="007742CD"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Особенности регулирования труда – нормы, частично ограничивающие  применение общих правил или предусматривающие для отдельных работников дополнительные правила, прописаны в главах  41 и 42  ТК  РФ, статьях 63, 64 ТК РФ.</w:t>
      </w:r>
    </w:p>
    <w:p w:rsidR="007742CD" w:rsidRPr="005F4B72" w:rsidRDefault="007742CD"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Заключение трудового договора допускается с лицами, достигшими возраста 16 лет.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Трудовой договор могут заключать лица, достигшие возраста 15 лет для выполнения легкого труда, не причиняющего вреда их здоровью.</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 С согласия одного из родителей (попечителя) и органа опеки и попечительства трудовой договор может быть заключен с учащимся, достигшим возраста 14 лет, для выполнения в свободное от работы время легкого труда, не причиняющего вреда его здоровью и не нарушающего процесса обучения.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Запрещается отказывать в заключение трудового договора женщинам по мотивам, связанным с беременностью и наличием детей.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По требованию лица, которому отказано в заключение трудового договора, работодатель обязан сообщить причину отказа в письменном виде.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по санитарному и бытовому обслуживанию.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Запрещается применение труда женщин на работах, связанных с подъемом и перемещением тяжестей, превышающих предельно допустимые для них нормы.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b/>
          <w:sz w:val="28"/>
          <w:szCs w:val="28"/>
        </w:rPr>
        <w:tab/>
      </w:r>
      <w:r w:rsidRPr="005F4B72">
        <w:rPr>
          <w:rFonts w:ascii="Times New Roman" w:eastAsia="Calibri" w:hAnsi="Times New Roman" w:cs="Times New Roman"/>
          <w:sz w:val="28"/>
          <w:szCs w:val="28"/>
        </w:rPr>
        <w:t xml:space="preserve">Беременным женщинам в соответствии с медицинским заключением и по их заявлению снижают нормы выработки, нормы обслуживания е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возрасте полутора лет.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ab/>
        <w:t xml:space="preserve">Направление в служебные командировки, привлечение к сверхурочной работе, работе в ночное время, выходные и праздничные нерабочие дни женщин, имеющих детей в возрасте до трех лет, а также матерей и отцов, воспитывающих без супруга (супруги) детей в возрасте до пяти лет, работников, имеющих детей - инвалидов допускается только с их письменного согласия. </w:t>
      </w:r>
    </w:p>
    <w:p w:rsidR="007742CD" w:rsidRPr="005F4B72" w:rsidRDefault="007742CD"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Расторжение трудового договора по инициативе работодателя с беременными женщинами, имеющими детей в возрасте до трех лет, одинокими матерями, воспитывающими ребёнка в возрасте до четырнадцати лет (ребенка – инвалида до восемнадцати лет) не допускается, за исключением случаев ликвидации организации либо прекращение деятельности индивидуальным  предпринимателем. </w:t>
      </w:r>
    </w:p>
    <w:p w:rsidR="00EF0420" w:rsidRDefault="00EF0420" w:rsidP="00C5700C">
      <w:pPr>
        <w:spacing w:after="0" w:line="240" w:lineRule="auto"/>
        <w:jc w:val="center"/>
        <w:rPr>
          <w:rFonts w:ascii="Times New Roman" w:eastAsia="Calibri" w:hAnsi="Times New Roman" w:cs="Times New Roman"/>
          <w:b/>
          <w:sz w:val="28"/>
          <w:szCs w:val="28"/>
        </w:rPr>
      </w:pPr>
    </w:p>
    <w:p w:rsidR="00C5700C" w:rsidRPr="005F4B72" w:rsidRDefault="00EF0420" w:rsidP="00C5700C">
      <w:pPr>
        <w:spacing w:after="0" w:line="240" w:lineRule="auto"/>
        <w:jc w:val="center"/>
        <w:rPr>
          <w:rFonts w:ascii="Times New Roman" w:hAnsi="Times New Roman" w:cs="Times New Roman"/>
          <w:b/>
          <w:sz w:val="28"/>
          <w:szCs w:val="28"/>
        </w:rPr>
      </w:pPr>
      <w:r w:rsidRPr="005F4B72">
        <w:rPr>
          <w:rFonts w:ascii="Times New Roman" w:eastAsia="Calibri" w:hAnsi="Times New Roman" w:cs="Times New Roman"/>
          <w:b/>
          <w:sz w:val="28"/>
          <w:szCs w:val="28"/>
        </w:rPr>
        <w:t>Контрольные в</w:t>
      </w:r>
      <w:r w:rsidR="00C5700C" w:rsidRPr="005F4B72">
        <w:rPr>
          <w:rFonts w:ascii="Times New Roman" w:eastAsia="Calibri" w:hAnsi="Times New Roman" w:cs="Times New Roman"/>
          <w:b/>
          <w:sz w:val="28"/>
          <w:szCs w:val="28"/>
        </w:rPr>
        <w:t>опросы</w:t>
      </w:r>
    </w:p>
    <w:p w:rsidR="00C5700C" w:rsidRPr="005F4B72" w:rsidRDefault="00C5700C" w:rsidP="00C5700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5F4B72">
        <w:rPr>
          <w:rFonts w:ascii="Times New Roman" w:eastAsia="Calibri" w:hAnsi="Times New Roman" w:cs="Times New Roman"/>
          <w:sz w:val="28"/>
          <w:szCs w:val="28"/>
        </w:rPr>
        <w:t>. Ограничение выполнения тяжелых работ и работ с вредными или опасными условиями труда.</w:t>
      </w:r>
    </w:p>
    <w:p w:rsidR="00C5700C" w:rsidRPr="005F4B72" w:rsidRDefault="00C5700C" w:rsidP="00C5700C">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2.Сиситема стандартов безопасности труда.</w:t>
      </w:r>
    </w:p>
    <w:p w:rsidR="00C5700C" w:rsidRPr="005F4B72" w:rsidRDefault="00C5700C" w:rsidP="00C5700C">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3.Пр</w:t>
      </w:r>
      <w:r w:rsidR="00EF0420">
        <w:rPr>
          <w:rFonts w:ascii="Times New Roman" w:eastAsia="Calibri" w:hAnsi="Times New Roman" w:cs="Times New Roman"/>
          <w:sz w:val="28"/>
          <w:szCs w:val="28"/>
        </w:rPr>
        <w:t>а</w:t>
      </w:r>
      <w:r w:rsidRPr="005F4B72">
        <w:rPr>
          <w:rFonts w:ascii="Times New Roman" w:eastAsia="Calibri" w:hAnsi="Times New Roman" w:cs="Times New Roman"/>
          <w:sz w:val="28"/>
          <w:szCs w:val="28"/>
        </w:rPr>
        <w:t>вовое регулирование охраны труда женщин и подростков. Гарантии работающим женщинам.</w:t>
      </w:r>
    </w:p>
    <w:p w:rsidR="00C5700C" w:rsidRPr="005F4B72" w:rsidRDefault="00C5700C" w:rsidP="00C5700C">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4.Законодательное регулирование условий и охраны труда.</w:t>
      </w:r>
    </w:p>
    <w:p w:rsidR="00C5700C" w:rsidRPr="005F4B72" w:rsidRDefault="00C5700C" w:rsidP="00C5700C">
      <w:pPr>
        <w:spacing w:after="0" w:line="240" w:lineRule="auto"/>
        <w:jc w:val="both"/>
        <w:rPr>
          <w:ins w:id="64" w:author="Unknown"/>
          <w:rFonts w:ascii="Times New Roman" w:eastAsia="Calibri" w:hAnsi="Times New Roman" w:cs="Times New Roman"/>
          <w:sz w:val="28"/>
          <w:szCs w:val="28"/>
        </w:rPr>
      </w:pPr>
    </w:p>
    <w:p w:rsidR="005F4B72" w:rsidRDefault="005F4B72" w:rsidP="005F4B72">
      <w:pPr>
        <w:spacing w:after="0" w:line="240" w:lineRule="auto"/>
        <w:jc w:val="center"/>
        <w:rPr>
          <w:rFonts w:ascii="Times New Roman" w:hAnsi="Times New Roman" w:cs="Times New Roman"/>
          <w:b/>
          <w:i/>
          <w:sz w:val="28"/>
          <w:szCs w:val="28"/>
          <w:u w:val="single"/>
        </w:rPr>
      </w:pPr>
    </w:p>
    <w:p w:rsidR="00E67D44" w:rsidRPr="00C5700C" w:rsidRDefault="00655D00" w:rsidP="005F4B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 4.1</w:t>
      </w:r>
      <w:r w:rsidR="0024530A" w:rsidRPr="00C5700C">
        <w:rPr>
          <w:rFonts w:ascii="Times New Roman" w:hAnsi="Times New Roman" w:cs="Times New Roman"/>
          <w:b/>
          <w:sz w:val="28"/>
          <w:szCs w:val="28"/>
        </w:rPr>
        <w:t xml:space="preserve">. </w:t>
      </w:r>
      <w:r w:rsidR="00E67D44" w:rsidRPr="00C5700C">
        <w:rPr>
          <w:rFonts w:ascii="Times New Roman" w:hAnsi="Times New Roman" w:cs="Times New Roman"/>
          <w:b/>
          <w:sz w:val="28"/>
          <w:szCs w:val="28"/>
        </w:rPr>
        <w:t>Законодательное регулирование условий и охраны труда</w:t>
      </w:r>
    </w:p>
    <w:p w:rsidR="00C5700C" w:rsidRDefault="00C5700C" w:rsidP="005F4B72">
      <w:pPr>
        <w:shd w:val="clear" w:color="auto" w:fill="FFFFFF"/>
        <w:spacing w:after="0" w:line="240" w:lineRule="auto"/>
        <w:textAlignment w:val="top"/>
        <w:rPr>
          <w:rFonts w:ascii="Times New Roman" w:hAnsi="Times New Roman" w:cs="Times New Roman"/>
          <w:bCs/>
          <w:kern w:val="36"/>
          <w:sz w:val="28"/>
          <w:szCs w:val="28"/>
        </w:rPr>
      </w:pPr>
    </w:p>
    <w:p w:rsidR="00952049" w:rsidRPr="00C5700C" w:rsidRDefault="00C5700C" w:rsidP="00C5700C">
      <w:pPr>
        <w:shd w:val="clear" w:color="auto" w:fill="FFFFFF"/>
        <w:spacing w:after="0" w:line="240" w:lineRule="auto"/>
        <w:jc w:val="center"/>
        <w:textAlignment w:val="top"/>
        <w:rPr>
          <w:rFonts w:ascii="Times New Roman" w:hAnsi="Times New Roman" w:cs="Times New Roman"/>
          <w:b/>
          <w:bCs/>
          <w:kern w:val="36"/>
          <w:sz w:val="28"/>
          <w:szCs w:val="28"/>
        </w:rPr>
      </w:pPr>
      <w:r w:rsidRPr="00C5700C">
        <w:rPr>
          <w:rFonts w:ascii="Times New Roman" w:hAnsi="Times New Roman" w:cs="Times New Roman"/>
          <w:b/>
          <w:bCs/>
          <w:kern w:val="36"/>
          <w:sz w:val="28"/>
          <w:szCs w:val="28"/>
        </w:rPr>
        <w:t>План лекции</w:t>
      </w:r>
    </w:p>
    <w:p w:rsidR="00952049" w:rsidRPr="005F4B72" w:rsidRDefault="009966B9" w:rsidP="005F4B72">
      <w:pPr>
        <w:pStyle w:val="a3"/>
        <w:numPr>
          <w:ilvl w:val="0"/>
          <w:numId w:val="34"/>
        </w:numPr>
        <w:shd w:val="clear" w:color="auto" w:fill="FFFFFF"/>
        <w:spacing w:after="0" w:line="240" w:lineRule="auto"/>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 xml:space="preserve">Трудовые отношения, стороны трудовых отношений.  </w:t>
      </w:r>
    </w:p>
    <w:p w:rsidR="00DE5534" w:rsidRPr="005F4B72" w:rsidRDefault="00DE5534" w:rsidP="005F4B72">
      <w:pPr>
        <w:pStyle w:val="a3"/>
        <w:numPr>
          <w:ilvl w:val="0"/>
          <w:numId w:val="34"/>
        </w:numPr>
        <w:shd w:val="clear" w:color="auto" w:fill="FFFFFF"/>
        <w:spacing w:after="0" w:line="240" w:lineRule="auto"/>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Трудовой договор:</w:t>
      </w:r>
    </w:p>
    <w:p w:rsidR="00DE5534" w:rsidRPr="005F4B72" w:rsidRDefault="00DE5534" w:rsidP="00C5700C">
      <w:pPr>
        <w:pStyle w:val="a3"/>
        <w:shd w:val="clear" w:color="auto" w:fill="FFFFFF"/>
        <w:spacing w:after="0" w:line="240" w:lineRule="auto"/>
        <w:ind w:firstLine="348"/>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  формы трудового договора;</w:t>
      </w:r>
    </w:p>
    <w:p w:rsidR="00DE5534" w:rsidRPr="005F4B72" w:rsidRDefault="00C5700C" w:rsidP="00C5700C">
      <w:pPr>
        <w:shd w:val="clear" w:color="auto" w:fill="FFFFFF"/>
        <w:spacing w:after="0" w:line="240" w:lineRule="auto"/>
        <w:ind w:left="720" w:firstLine="348"/>
        <w:textAlignment w:val="top"/>
        <w:rPr>
          <w:rFonts w:ascii="Times New Roman" w:hAnsi="Times New Roman" w:cs="Times New Roman"/>
          <w:bCs/>
          <w:kern w:val="36"/>
          <w:sz w:val="28"/>
          <w:szCs w:val="28"/>
        </w:rPr>
      </w:pPr>
      <w:r>
        <w:rPr>
          <w:rFonts w:ascii="Times New Roman" w:hAnsi="Times New Roman" w:cs="Times New Roman"/>
          <w:bCs/>
          <w:kern w:val="36"/>
          <w:sz w:val="28"/>
          <w:szCs w:val="28"/>
        </w:rPr>
        <w:t xml:space="preserve">- </w:t>
      </w:r>
      <w:r w:rsidR="00DE5534" w:rsidRPr="005F4B72">
        <w:rPr>
          <w:rFonts w:ascii="Times New Roman" w:hAnsi="Times New Roman" w:cs="Times New Roman"/>
          <w:bCs/>
          <w:kern w:val="36"/>
          <w:sz w:val="28"/>
          <w:szCs w:val="28"/>
        </w:rPr>
        <w:t>содержание (обязательные и факультативные условия труда);</w:t>
      </w:r>
    </w:p>
    <w:p w:rsidR="00DE5534" w:rsidRPr="005F4B72" w:rsidRDefault="00DE5534" w:rsidP="00C5700C">
      <w:pPr>
        <w:pStyle w:val="a3"/>
        <w:shd w:val="clear" w:color="auto" w:fill="FFFFFF"/>
        <w:spacing w:after="0" w:line="240" w:lineRule="auto"/>
        <w:ind w:firstLine="348"/>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 срок;</w:t>
      </w:r>
    </w:p>
    <w:p w:rsidR="00DE5534" w:rsidRPr="005F4B72" w:rsidRDefault="00DE5534" w:rsidP="00C5700C">
      <w:pPr>
        <w:pStyle w:val="a3"/>
        <w:shd w:val="clear" w:color="auto" w:fill="FFFFFF"/>
        <w:spacing w:after="0" w:line="240" w:lineRule="auto"/>
        <w:ind w:firstLine="348"/>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 фактический допуск к работе;</w:t>
      </w:r>
    </w:p>
    <w:p w:rsidR="00DE5534" w:rsidRPr="005F4B72" w:rsidRDefault="004028A0" w:rsidP="00C5700C">
      <w:pPr>
        <w:shd w:val="clear" w:color="auto" w:fill="FFFFFF"/>
        <w:spacing w:after="0" w:line="240" w:lineRule="auto"/>
        <w:ind w:firstLine="708"/>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3. Права и обязанности сторон трудового договора.</w:t>
      </w:r>
    </w:p>
    <w:p w:rsidR="004028A0" w:rsidRPr="005F4B72" w:rsidRDefault="004028A0" w:rsidP="00C5700C">
      <w:pPr>
        <w:shd w:val="clear" w:color="auto" w:fill="FFFFFF"/>
        <w:spacing w:after="0" w:line="240" w:lineRule="auto"/>
        <w:ind w:firstLine="708"/>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4. Самозащита.</w:t>
      </w:r>
    </w:p>
    <w:p w:rsidR="00C5700C" w:rsidRDefault="00C5700C" w:rsidP="005F4B72">
      <w:pPr>
        <w:shd w:val="clear" w:color="auto" w:fill="FFFFFF"/>
        <w:spacing w:after="0" w:line="240" w:lineRule="auto"/>
        <w:textAlignment w:val="top"/>
        <w:rPr>
          <w:rFonts w:ascii="Times New Roman" w:hAnsi="Times New Roman" w:cs="Times New Roman"/>
          <w:bCs/>
          <w:kern w:val="36"/>
          <w:sz w:val="28"/>
          <w:szCs w:val="28"/>
        </w:rPr>
      </w:pPr>
    </w:p>
    <w:p w:rsidR="009966B9" w:rsidRPr="00C5700C" w:rsidRDefault="009966B9" w:rsidP="005F4B72">
      <w:pPr>
        <w:shd w:val="clear" w:color="auto" w:fill="FFFFFF"/>
        <w:spacing w:after="0" w:line="240" w:lineRule="auto"/>
        <w:textAlignment w:val="top"/>
        <w:rPr>
          <w:rFonts w:ascii="Times New Roman" w:hAnsi="Times New Roman" w:cs="Times New Roman"/>
          <w:bCs/>
          <w:i/>
          <w:kern w:val="36"/>
          <w:sz w:val="28"/>
          <w:szCs w:val="28"/>
        </w:rPr>
      </w:pPr>
      <w:r w:rsidRPr="00C5700C">
        <w:rPr>
          <w:rFonts w:ascii="Times New Roman" w:hAnsi="Times New Roman" w:cs="Times New Roman"/>
          <w:bCs/>
          <w:i/>
          <w:kern w:val="36"/>
          <w:sz w:val="28"/>
          <w:szCs w:val="28"/>
        </w:rPr>
        <w:t>ТК РФ ст.15. Трудовые отношения.</w:t>
      </w:r>
    </w:p>
    <w:p w:rsidR="009966B9" w:rsidRPr="005F4B72" w:rsidRDefault="009966B9" w:rsidP="005F4B72">
      <w:pPr>
        <w:shd w:val="clear" w:color="auto" w:fill="FFFFFF"/>
        <w:spacing w:after="0" w:line="240" w:lineRule="auto"/>
        <w:jc w:val="both"/>
        <w:textAlignment w:val="top"/>
        <w:rPr>
          <w:rFonts w:ascii="Times New Roman" w:hAnsi="Times New Roman" w:cs="Times New Roman"/>
          <w:bCs/>
          <w:kern w:val="36"/>
          <w:sz w:val="28"/>
          <w:szCs w:val="28"/>
        </w:rPr>
      </w:pPr>
      <w:r w:rsidRPr="005F4B72">
        <w:rPr>
          <w:rFonts w:ascii="Times New Roman" w:hAnsi="Times New Roman" w:cs="Times New Roman"/>
          <w:bCs/>
          <w:i/>
          <w:kern w:val="36"/>
          <w:sz w:val="28"/>
          <w:szCs w:val="28"/>
        </w:rPr>
        <w:t xml:space="preserve">Трудовые отношения – </w:t>
      </w:r>
      <w:r w:rsidRPr="005F4B72">
        <w:rPr>
          <w:rFonts w:ascii="Times New Roman" w:hAnsi="Times New Roman" w:cs="Times New Roman"/>
          <w:bCs/>
          <w:kern w:val="36"/>
          <w:sz w:val="28"/>
          <w:szCs w:val="28"/>
        </w:rPr>
        <w:t>отношения, основанные на соглашении  между работником и работодателем о личном выполнении работником за плату трудовой функции</w:t>
      </w:r>
      <w:r w:rsidR="00A92B54" w:rsidRPr="005F4B72">
        <w:rPr>
          <w:rFonts w:ascii="Times New Roman" w:hAnsi="Times New Roman" w:cs="Times New Roman"/>
          <w:bCs/>
          <w:kern w:val="36"/>
          <w:sz w:val="28"/>
          <w:szCs w:val="28"/>
        </w:rPr>
        <w:t xml:space="preserve"> (работы по должности в соответствии со штатным расписанием, профессии, специальности с указанием квалификации). Работник должен подчиняться правилам трудового распорядка при обеспечении работодателем условий труда, предусмотренных трудовым законодательством, коллективным  и трудовым договором.</w:t>
      </w:r>
    </w:p>
    <w:p w:rsidR="00A92B54" w:rsidRPr="005F4B72" w:rsidRDefault="00A92B54" w:rsidP="005F4B72">
      <w:pPr>
        <w:shd w:val="clear" w:color="auto" w:fill="FFFFFF"/>
        <w:spacing w:after="0" w:line="240" w:lineRule="auto"/>
        <w:jc w:val="both"/>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ab/>
        <w:t>ТК РФ ст.20. Стороны трудовых отношений.</w:t>
      </w:r>
    </w:p>
    <w:p w:rsidR="00A92B54" w:rsidRPr="005F4B72" w:rsidRDefault="00496197" w:rsidP="005F4B72">
      <w:pPr>
        <w:shd w:val="clear" w:color="auto" w:fill="FFFFFF"/>
        <w:spacing w:after="0" w:line="240" w:lineRule="auto"/>
        <w:jc w:val="both"/>
        <w:textAlignment w:val="top"/>
        <w:rPr>
          <w:rFonts w:ascii="Times New Roman" w:hAnsi="Times New Roman" w:cs="Times New Roman"/>
          <w:bCs/>
          <w:kern w:val="36"/>
          <w:sz w:val="28"/>
          <w:szCs w:val="28"/>
        </w:rPr>
      </w:pPr>
      <w:r w:rsidRPr="005F4B72">
        <w:rPr>
          <w:rFonts w:ascii="Times New Roman" w:hAnsi="Times New Roman" w:cs="Times New Roman"/>
          <w:bCs/>
          <w:kern w:val="36"/>
          <w:sz w:val="28"/>
          <w:szCs w:val="28"/>
        </w:rPr>
        <w:t>Сторонами трудовых отношений являются работник и работодатель.</w:t>
      </w:r>
    </w:p>
    <w:p w:rsidR="00496197" w:rsidRPr="005F4B72" w:rsidRDefault="00496197" w:rsidP="005F4B72">
      <w:pPr>
        <w:shd w:val="clear" w:color="auto" w:fill="FFFFFF"/>
        <w:spacing w:after="0" w:line="240" w:lineRule="auto"/>
        <w:jc w:val="both"/>
        <w:textAlignment w:val="top"/>
        <w:rPr>
          <w:rFonts w:ascii="Times New Roman" w:hAnsi="Times New Roman" w:cs="Times New Roman"/>
          <w:bCs/>
          <w:kern w:val="36"/>
          <w:sz w:val="28"/>
          <w:szCs w:val="28"/>
        </w:rPr>
      </w:pPr>
      <w:r w:rsidRPr="005F4B72">
        <w:rPr>
          <w:rFonts w:ascii="Times New Roman" w:hAnsi="Times New Roman" w:cs="Times New Roman"/>
          <w:bCs/>
          <w:i/>
          <w:kern w:val="36"/>
          <w:sz w:val="28"/>
          <w:szCs w:val="28"/>
        </w:rPr>
        <w:lastRenderedPageBreak/>
        <w:t xml:space="preserve">Работник – </w:t>
      </w:r>
      <w:r w:rsidRPr="005F4B72">
        <w:rPr>
          <w:rFonts w:ascii="Times New Roman" w:hAnsi="Times New Roman" w:cs="Times New Roman"/>
          <w:bCs/>
          <w:kern w:val="36"/>
          <w:sz w:val="28"/>
          <w:szCs w:val="28"/>
        </w:rPr>
        <w:t>физическое лицо, вступившее в трудовые отношения с работодателем.</w:t>
      </w:r>
    </w:p>
    <w:p w:rsidR="00496197" w:rsidRPr="005F4B72" w:rsidRDefault="00496197" w:rsidP="005F4B72">
      <w:pPr>
        <w:shd w:val="clear" w:color="auto" w:fill="FFFFFF"/>
        <w:spacing w:after="0" w:line="240" w:lineRule="auto"/>
        <w:jc w:val="both"/>
        <w:textAlignment w:val="top"/>
        <w:rPr>
          <w:rFonts w:ascii="Times New Roman" w:hAnsi="Times New Roman" w:cs="Times New Roman"/>
          <w:bCs/>
          <w:kern w:val="36"/>
          <w:sz w:val="28"/>
          <w:szCs w:val="28"/>
        </w:rPr>
      </w:pPr>
      <w:r w:rsidRPr="005F4B72">
        <w:rPr>
          <w:rFonts w:ascii="Times New Roman" w:hAnsi="Times New Roman" w:cs="Times New Roman"/>
          <w:bCs/>
          <w:i/>
          <w:kern w:val="36"/>
          <w:sz w:val="28"/>
          <w:szCs w:val="28"/>
        </w:rPr>
        <w:t xml:space="preserve">Работодатель </w:t>
      </w:r>
      <w:r w:rsidRPr="005F4B72">
        <w:rPr>
          <w:rFonts w:ascii="Times New Roman" w:hAnsi="Times New Roman" w:cs="Times New Roman"/>
          <w:bCs/>
          <w:kern w:val="36"/>
          <w:sz w:val="28"/>
          <w:szCs w:val="28"/>
        </w:rPr>
        <w:t xml:space="preserve">– физическое лицо либо юридическое (организация), вступившее в трудовые отношения с работником. </w:t>
      </w:r>
    </w:p>
    <w:p w:rsidR="005451AE" w:rsidRPr="005F4B72" w:rsidRDefault="005451AE" w:rsidP="005F4B72">
      <w:pPr>
        <w:shd w:val="clear" w:color="auto" w:fill="FFFFFF"/>
        <w:spacing w:after="0" w:line="240" w:lineRule="auto"/>
        <w:textAlignment w:val="top"/>
        <w:rPr>
          <w:rFonts w:ascii="Times New Roman" w:hAnsi="Times New Roman" w:cs="Times New Roman"/>
          <w:bCs/>
          <w:color w:val="003C80"/>
          <w:kern w:val="36"/>
          <w:sz w:val="28"/>
          <w:szCs w:val="28"/>
        </w:rPr>
      </w:pPr>
      <w:r w:rsidRPr="005F4B72">
        <w:rPr>
          <w:rFonts w:ascii="Times New Roman" w:hAnsi="Times New Roman" w:cs="Times New Roman"/>
          <w:bCs/>
          <w:kern w:val="36"/>
          <w:sz w:val="28"/>
          <w:szCs w:val="28"/>
        </w:rPr>
        <w:t xml:space="preserve">Регулирование условий труда и охраны труда для работника начинается с заключения </w:t>
      </w:r>
      <w:r w:rsidR="00712A69" w:rsidRPr="005F4B72">
        <w:rPr>
          <w:rFonts w:ascii="Times New Roman" w:hAnsi="Times New Roman" w:cs="Times New Roman"/>
          <w:bCs/>
          <w:kern w:val="36"/>
          <w:sz w:val="28"/>
          <w:szCs w:val="28"/>
        </w:rPr>
        <w:t>трудового и коллективного договора.</w:t>
      </w:r>
    </w:p>
    <w:p w:rsidR="00DD442D" w:rsidRPr="005F4B72" w:rsidRDefault="00DD442D" w:rsidP="005F4B72">
      <w:pPr>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ТК РФ раздел </w:t>
      </w:r>
      <w:r w:rsidRPr="005F4B72">
        <w:rPr>
          <w:rFonts w:ascii="Times New Roman" w:hAnsi="Times New Roman" w:cs="Times New Roman"/>
          <w:sz w:val="28"/>
          <w:szCs w:val="28"/>
          <w:lang w:val="en-US"/>
        </w:rPr>
        <w:t>III</w:t>
      </w:r>
      <w:r w:rsidRPr="005F4B72">
        <w:rPr>
          <w:rFonts w:ascii="Times New Roman" w:hAnsi="Times New Roman" w:cs="Times New Roman"/>
          <w:sz w:val="28"/>
          <w:szCs w:val="28"/>
        </w:rPr>
        <w:t xml:space="preserve">  глава 10</w:t>
      </w:r>
    </w:p>
    <w:p w:rsidR="00DD442D" w:rsidRPr="005F4B72" w:rsidRDefault="00DD442D" w:rsidP="005F4B72">
      <w:pPr>
        <w:shd w:val="clear" w:color="auto" w:fill="FFFFFF"/>
        <w:spacing w:after="0" w:line="240" w:lineRule="auto"/>
        <w:jc w:val="both"/>
        <w:textAlignment w:val="top"/>
        <w:rPr>
          <w:rFonts w:ascii="Times New Roman" w:hAnsi="Times New Roman" w:cs="Times New Roman"/>
          <w:sz w:val="28"/>
          <w:szCs w:val="28"/>
        </w:rPr>
      </w:pPr>
      <w:r w:rsidRPr="005F4B72">
        <w:rPr>
          <w:rFonts w:ascii="Times New Roman" w:hAnsi="Times New Roman" w:cs="Times New Roman"/>
          <w:sz w:val="28"/>
          <w:szCs w:val="28"/>
        </w:rPr>
        <w:t>Ст. 56 Трудовой договор – соглашение между работодателем и работником</w:t>
      </w:r>
      <w:r w:rsidR="00CF1762" w:rsidRPr="005F4B72">
        <w:rPr>
          <w:rFonts w:ascii="Times New Roman" w:hAnsi="Times New Roman" w:cs="Times New Roman"/>
          <w:sz w:val="28"/>
          <w:szCs w:val="28"/>
        </w:rPr>
        <w:t>.</w:t>
      </w:r>
      <w:r w:rsidRPr="005F4B72">
        <w:rPr>
          <w:rFonts w:ascii="Times New Roman" w:hAnsi="Times New Roman" w:cs="Times New Roman"/>
          <w:sz w:val="28"/>
          <w:szCs w:val="28"/>
        </w:rPr>
        <w:t xml:space="preserve"> </w:t>
      </w:r>
      <w:r w:rsidR="00CF1762" w:rsidRPr="005F4B72">
        <w:rPr>
          <w:rFonts w:ascii="Times New Roman" w:hAnsi="Times New Roman" w:cs="Times New Roman"/>
          <w:sz w:val="28"/>
          <w:szCs w:val="28"/>
        </w:rPr>
        <w:t>В</w:t>
      </w:r>
      <w:r w:rsidRPr="005F4B72">
        <w:rPr>
          <w:rFonts w:ascii="Times New Roman" w:hAnsi="Times New Roman" w:cs="Times New Roman"/>
          <w:sz w:val="28"/>
          <w:szCs w:val="28"/>
        </w:rPr>
        <w:t xml:space="preserve"> </w:t>
      </w:r>
      <w:r w:rsidR="00CF1762" w:rsidRPr="005F4B72">
        <w:rPr>
          <w:rFonts w:ascii="Times New Roman" w:hAnsi="Times New Roman" w:cs="Times New Roman"/>
          <w:sz w:val="28"/>
          <w:szCs w:val="28"/>
        </w:rPr>
        <w:t>соответствии,</w:t>
      </w:r>
      <w:r w:rsidRPr="005F4B72">
        <w:rPr>
          <w:rFonts w:ascii="Times New Roman" w:hAnsi="Times New Roman" w:cs="Times New Roman"/>
          <w:sz w:val="28"/>
          <w:szCs w:val="28"/>
        </w:rPr>
        <w:t xml:space="preserve"> с которым работодатель обязуется предоставить работнику по обусловленной трудовой функции</w:t>
      </w:r>
      <w:r w:rsidR="00CF1762" w:rsidRPr="005F4B72">
        <w:rPr>
          <w:rFonts w:ascii="Times New Roman" w:hAnsi="Times New Roman" w:cs="Times New Roman"/>
          <w:sz w:val="28"/>
          <w:szCs w:val="28"/>
        </w:rPr>
        <w:t xml:space="preserve"> работу</w:t>
      </w:r>
      <w:r w:rsidRPr="005F4B72">
        <w:rPr>
          <w:rFonts w:ascii="Times New Roman" w:hAnsi="Times New Roman" w:cs="Times New Roman"/>
          <w:sz w:val="28"/>
          <w:szCs w:val="28"/>
        </w:rPr>
        <w:t>, обеспечить условия труда, своевременно и в полной мере выплачивать работнику заработную плату</w:t>
      </w:r>
      <w:r w:rsidR="00CF1762" w:rsidRPr="005F4B72">
        <w:rPr>
          <w:rFonts w:ascii="Times New Roman" w:hAnsi="Times New Roman" w:cs="Times New Roman"/>
          <w:sz w:val="28"/>
          <w:szCs w:val="28"/>
        </w:rPr>
        <w:t>.</w:t>
      </w:r>
      <w:r w:rsidRPr="005F4B72">
        <w:rPr>
          <w:rFonts w:ascii="Times New Roman" w:hAnsi="Times New Roman" w:cs="Times New Roman"/>
          <w:sz w:val="28"/>
          <w:szCs w:val="28"/>
        </w:rPr>
        <w:t xml:space="preserve">  </w:t>
      </w:r>
      <w:r w:rsidR="00CF1762" w:rsidRPr="005F4B72">
        <w:rPr>
          <w:rFonts w:ascii="Times New Roman" w:hAnsi="Times New Roman" w:cs="Times New Roman"/>
          <w:sz w:val="28"/>
          <w:szCs w:val="28"/>
        </w:rPr>
        <w:t>Р</w:t>
      </w:r>
      <w:r w:rsidRPr="005F4B72">
        <w:rPr>
          <w:rFonts w:ascii="Times New Roman" w:hAnsi="Times New Roman" w:cs="Times New Roman"/>
          <w:sz w:val="28"/>
          <w:szCs w:val="28"/>
        </w:rPr>
        <w:t>аботник</w:t>
      </w:r>
      <w:r w:rsidR="00CF1762" w:rsidRPr="005F4B72">
        <w:rPr>
          <w:rFonts w:ascii="Times New Roman" w:hAnsi="Times New Roman" w:cs="Times New Roman"/>
          <w:sz w:val="28"/>
          <w:szCs w:val="28"/>
        </w:rPr>
        <w:t>, в свою очередь,</w:t>
      </w:r>
      <w:r w:rsidRPr="005F4B72">
        <w:rPr>
          <w:rFonts w:ascii="Times New Roman" w:hAnsi="Times New Roman" w:cs="Times New Roman"/>
          <w:sz w:val="28"/>
          <w:szCs w:val="28"/>
        </w:rPr>
        <w:t xml:space="preserve">  обязуется лично выполнять определенную этим соглашением функцию, соблюдать действующие в организации правила внутреннего трудового</w:t>
      </w:r>
      <w:r w:rsidR="00CF1762" w:rsidRPr="005F4B72">
        <w:rPr>
          <w:rFonts w:ascii="Times New Roman" w:hAnsi="Times New Roman" w:cs="Times New Roman"/>
          <w:sz w:val="28"/>
          <w:szCs w:val="28"/>
        </w:rPr>
        <w:t xml:space="preserve"> </w:t>
      </w:r>
      <w:r w:rsidRPr="005F4B72">
        <w:rPr>
          <w:rFonts w:ascii="Times New Roman" w:hAnsi="Times New Roman" w:cs="Times New Roman"/>
          <w:sz w:val="28"/>
          <w:szCs w:val="28"/>
        </w:rPr>
        <w:t xml:space="preserve"> </w:t>
      </w:r>
      <w:r w:rsidR="00CF1762" w:rsidRPr="005F4B72">
        <w:rPr>
          <w:rFonts w:ascii="Times New Roman" w:hAnsi="Times New Roman" w:cs="Times New Roman"/>
          <w:sz w:val="28"/>
          <w:szCs w:val="28"/>
        </w:rPr>
        <w:t>договора.</w:t>
      </w:r>
    </w:p>
    <w:p w:rsidR="00CF1762" w:rsidRPr="005F4B72" w:rsidRDefault="00CF1762" w:rsidP="005F4B72">
      <w:pPr>
        <w:shd w:val="clear" w:color="auto" w:fill="FFFFFF"/>
        <w:spacing w:after="0" w:line="240" w:lineRule="auto"/>
        <w:jc w:val="both"/>
        <w:textAlignment w:val="top"/>
        <w:rPr>
          <w:rFonts w:ascii="Times New Roman" w:hAnsi="Times New Roman" w:cs="Times New Roman"/>
          <w:bCs/>
          <w:color w:val="003C80"/>
          <w:kern w:val="36"/>
          <w:sz w:val="28"/>
          <w:szCs w:val="28"/>
        </w:rPr>
      </w:pPr>
      <w:r w:rsidRPr="005F4B72">
        <w:rPr>
          <w:rFonts w:ascii="Times New Roman" w:hAnsi="Times New Roman" w:cs="Times New Roman"/>
          <w:sz w:val="28"/>
          <w:szCs w:val="28"/>
        </w:rPr>
        <w:tab/>
      </w:r>
    </w:p>
    <w:p w:rsidR="00DD442D" w:rsidRPr="005F4B72" w:rsidRDefault="00DD442D" w:rsidP="005F4B72">
      <w:pPr>
        <w:shd w:val="clear" w:color="auto" w:fill="FFFFFF"/>
        <w:spacing w:after="0" w:line="240" w:lineRule="auto"/>
        <w:ind w:firstLine="720"/>
        <w:jc w:val="both"/>
        <w:rPr>
          <w:rFonts w:ascii="Times New Roman" w:hAnsi="Times New Roman" w:cs="Times New Roman"/>
          <w:b/>
          <w:color w:val="000000"/>
          <w:sz w:val="28"/>
          <w:szCs w:val="28"/>
        </w:rPr>
      </w:pPr>
      <w:bookmarkStart w:id="65" w:name="428"/>
      <w:bookmarkEnd w:id="65"/>
      <w:r w:rsidRPr="005F4B72">
        <w:rPr>
          <w:rFonts w:ascii="Times New Roman" w:hAnsi="Times New Roman" w:cs="Times New Roman"/>
          <w:b/>
          <w:color w:val="000000"/>
          <w:sz w:val="28"/>
          <w:szCs w:val="28"/>
        </w:rPr>
        <w:t>Формы трудового договора</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 Договор гражданско-правового характера</w:t>
      </w:r>
    </w:p>
    <w:p w:rsidR="00DD442D"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Договор оказания услуг;</w:t>
      </w:r>
    </w:p>
    <w:p w:rsidR="00DD442D"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Договор подряда;</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Договор на выполнение работ</w:t>
      </w:r>
    </w:p>
    <w:p w:rsidR="0083345B" w:rsidRPr="005F4B72" w:rsidRDefault="0083345B" w:rsidP="005F4B72">
      <w:pPr>
        <w:spacing w:after="0" w:line="240" w:lineRule="auto"/>
        <w:rPr>
          <w:rFonts w:ascii="Times New Roman" w:hAnsi="Times New Roman" w:cs="Times New Roman"/>
          <w:sz w:val="28"/>
          <w:szCs w:val="28"/>
          <w:u w:val="single"/>
        </w:rPr>
      </w:pPr>
      <w:r w:rsidRPr="005F4B72">
        <w:rPr>
          <w:rFonts w:ascii="Times New Roman" w:hAnsi="Times New Roman" w:cs="Times New Roman"/>
          <w:sz w:val="28"/>
          <w:szCs w:val="28"/>
          <w:u w:val="single"/>
        </w:rPr>
        <w:t>Сходства трудового договора и гражданско</w:t>
      </w:r>
      <w:r w:rsidR="00C5700C">
        <w:rPr>
          <w:rFonts w:ascii="Times New Roman" w:hAnsi="Times New Roman" w:cs="Times New Roman"/>
          <w:sz w:val="28"/>
          <w:szCs w:val="28"/>
          <w:u w:val="single"/>
        </w:rPr>
        <w:t>-</w:t>
      </w:r>
      <w:r w:rsidRPr="005F4B72">
        <w:rPr>
          <w:rFonts w:ascii="Times New Roman" w:hAnsi="Times New Roman" w:cs="Times New Roman"/>
          <w:sz w:val="28"/>
          <w:szCs w:val="28"/>
          <w:u w:val="single"/>
        </w:rPr>
        <w:t>правового</w:t>
      </w:r>
      <w:r w:rsidR="00C5700C">
        <w:rPr>
          <w:rFonts w:ascii="Times New Roman" w:hAnsi="Times New Roman" w:cs="Times New Roman"/>
          <w:sz w:val="28"/>
          <w:szCs w:val="28"/>
          <w:u w:val="single"/>
        </w:rPr>
        <w:t xml:space="preserve"> договора:</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1. Договор на выполнение работ включается в трудовой стаж.</w:t>
      </w:r>
    </w:p>
    <w:p w:rsidR="0083345B" w:rsidRPr="005F4B72" w:rsidRDefault="0083345B" w:rsidP="00C5700C">
      <w:pPr>
        <w:spacing w:after="0" w:line="240" w:lineRule="auto"/>
        <w:ind w:left="720"/>
        <w:jc w:val="both"/>
        <w:rPr>
          <w:rFonts w:ascii="Times New Roman" w:hAnsi="Times New Roman" w:cs="Times New Roman"/>
          <w:sz w:val="28"/>
          <w:szCs w:val="28"/>
        </w:rPr>
      </w:pPr>
      <w:r w:rsidRPr="005F4B72">
        <w:rPr>
          <w:rFonts w:ascii="Times New Roman" w:hAnsi="Times New Roman" w:cs="Times New Roman"/>
          <w:sz w:val="28"/>
          <w:szCs w:val="28"/>
        </w:rPr>
        <w:t>2. Заработок учитывается при начислении пенсии.</w:t>
      </w:r>
    </w:p>
    <w:p w:rsidR="0083345B" w:rsidRDefault="0083345B" w:rsidP="00C5700C">
      <w:pPr>
        <w:spacing w:after="0" w:line="240" w:lineRule="auto"/>
        <w:ind w:left="720"/>
        <w:jc w:val="both"/>
        <w:rPr>
          <w:rFonts w:ascii="Times New Roman" w:hAnsi="Times New Roman" w:cs="Times New Roman"/>
          <w:sz w:val="28"/>
          <w:szCs w:val="28"/>
        </w:rPr>
      </w:pPr>
      <w:r w:rsidRPr="005F4B72">
        <w:rPr>
          <w:rFonts w:ascii="Times New Roman" w:hAnsi="Times New Roman" w:cs="Times New Roman"/>
          <w:sz w:val="28"/>
          <w:szCs w:val="28"/>
        </w:rPr>
        <w:t xml:space="preserve">3. Начисляется и уплачивается единый социальный налог  и налог на доходы физических лиц. </w:t>
      </w:r>
    </w:p>
    <w:p w:rsidR="0083345B" w:rsidRPr="00C5700C" w:rsidRDefault="00C5700C" w:rsidP="00C570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Различия трудового договора и гражданско-трудового договора:</w:t>
      </w:r>
    </w:p>
    <w:p w:rsidR="0083345B" w:rsidRPr="005F4B72" w:rsidRDefault="0083345B" w:rsidP="00C5700C">
      <w:pPr>
        <w:pStyle w:val="a3"/>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1</w:t>
      </w:r>
      <w:r w:rsidR="00C5700C">
        <w:rPr>
          <w:rFonts w:ascii="Times New Roman" w:hAnsi="Times New Roman" w:cs="Times New Roman"/>
          <w:sz w:val="28"/>
          <w:szCs w:val="28"/>
        </w:rPr>
        <w:t xml:space="preserve">. </w:t>
      </w:r>
      <w:r w:rsidRPr="005F4B72">
        <w:rPr>
          <w:rFonts w:ascii="Times New Roman" w:hAnsi="Times New Roman" w:cs="Times New Roman"/>
          <w:sz w:val="28"/>
          <w:szCs w:val="28"/>
        </w:rPr>
        <w:t xml:space="preserve">По </w:t>
      </w:r>
      <w:proofErr w:type="spellStart"/>
      <w:r w:rsidRPr="005F4B72">
        <w:rPr>
          <w:rFonts w:ascii="Times New Roman" w:hAnsi="Times New Roman" w:cs="Times New Roman"/>
          <w:sz w:val="28"/>
          <w:szCs w:val="28"/>
        </w:rPr>
        <w:t>гражданско</w:t>
      </w:r>
      <w:proofErr w:type="spellEnd"/>
      <w:r w:rsidRPr="005F4B72">
        <w:rPr>
          <w:rFonts w:ascii="Times New Roman" w:hAnsi="Times New Roman" w:cs="Times New Roman"/>
          <w:sz w:val="28"/>
          <w:szCs w:val="28"/>
        </w:rPr>
        <w:t xml:space="preserve"> – правовому договору исполнитель не может быть уволен по собственному желанию.</w:t>
      </w:r>
    </w:p>
    <w:p w:rsidR="0083345B" w:rsidRPr="005F4B72" w:rsidRDefault="0083345B" w:rsidP="00C5700C">
      <w:pPr>
        <w:pStyle w:val="a3"/>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2. По </w:t>
      </w:r>
      <w:proofErr w:type="spellStart"/>
      <w:r w:rsidRPr="005F4B72">
        <w:rPr>
          <w:rFonts w:ascii="Times New Roman" w:hAnsi="Times New Roman" w:cs="Times New Roman"/>
          <w:sz w:val="28"/>
          <w:szCs w:val="28"/>
        </w:rPr>
        <w:t>гражданско</w:t>
      </w:r>
      <w:proofErr w:type="spellEnd"/>
      <w:r w:rsidRPr="005F4B72">
        <w:rPr>
          <w:rFonts w:ascii="Times New Roman" w:hAnsi="Times New Roman" w:cs="Times New Roman"/>
          <w:sz w:val="28"/>
          <w:szCs w:val="28"/>
        </w:rPr>
        <w:t xml:space="preserve"> – правовому договору за недостатки выполненной работы несет ответственность исполнитель.</w:t>
      </w:r>
    </w:p>
    <w:p w:rsidR="00C5700C" w:rsidRDefault="00C5700C" w:rsidP="00C5700C">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p>
    <w:p w:rsidR="0083345B" w:rsidRPr="005F4B72" w:rsidRDefault="0083345B" w:rsidP="00C5700C">
      <w:pPr>
        <w:spacing w:after="0" w:line="240" w:lineRule="auto"/>
        <w:ind w:left="360" w:firstLine="348"/>
        <w:jc w:val="both"/>
        <w:rPr>
          <w:rFonts w:ascii="Times New Roman" w:hAnsi="Times New Roman" w:cs="Times New Roman"/>
          <w:sz w:val="28"/>
          <w:szCs w:val="28"/>
        </w:rPr>
      </w:pPr>
      <w:r w:rsidRPr="005F4B72">
        <w:rPr>
          <w:rFonts w:ascii="Times New Roman" w:hAnsi="Times New Roman" w:cs="Times New Roman"/>
          <w:sz w:val="28"/>
          <w:szCs w:val="28"/>
        </w:rPr>
        <w:t>Если г-п договоров за год заключено более 3-х, то налоговыми органами это может быть расценено как незаконная предпринимательская деятельность.</w:t>
      </w:r>
    </w:p>
    <w:p w:rsidR="0083345B" w:rsidRPr="005F4B72" w:rsidRDefault="0083345B" w:rsidP="00C5700C">
      <w:pPr>
        <w:pStyle w:val="a3"/>
        <w:numPr>
          <w:ilvl w:val="0"/>
          <w:numId w:val="3"/>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на работников не распространяются льготы и гарантии, предусмотренные трудовым законодательством (например, отпуска, выходное пособие, выходные и праздничные дни и т.д.). </w:t>
      </w:r>
    </w:p>
    <w:p w:rsidR="0083345B" w:rsidRPr="005F4B72" w:rsidRDefault="0083345B" w:rsidP="00C5700C">
      <w:pPr>
        <w:pStyle w:val="a3"/>
        <w:numPr>
          <w:ilvl w:val="0"/>
          <w:numId w:val="3"/>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Работник не обязан соблюдать распорядок работы, режим рабочего времени, нормы выработки.</w:t>
      </w:r>
    </w:p>
    <w:p w:rsidR="0083345B" w:rsidRPr="005F4B72" w:rsidRDefault="00C5700C" w:rsidP="00C5700C">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83345B" w:rsidRPr="005F4B72">
        <w:rPr>
          <w:rFonts w:ascii="Times New Roman" w:hAnsi="Times New Roman" w:cs="Times New Roman"/>
          <w:sz w:val="28"/>
          <w:szCs w:val="28"/>
        </w:rPr>
        <w:t>о трудовому договору личное выполнение работником работы является обязательным.</w:t>
      </w:r>
    </w:p>
    <w:p w:rsidR="0083345B" w:rsidRPr="005F4B72" w:rsidRDefault="0083345B" w:rsidP="00C5700C">
      <w:pPr>
        <w:pStyle w:val="a3"/>
        <w:numPr>
          <w:ilvl w:val="0"/>
          <w:numId w:val="3"/>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 </w:t>
      </w:r>
      <w:r w:rsidR="00C5700C">
        <w:rPr>
          <w:rFonts w:ascii="Times New Roman" w:hAnsi="Times New Roman" w:cs="Times New Roman"/>
          <w:sz w:val="28"/>
          <w:szCs w:val="28"/>
        </w:rPr>
        <w:t>п</w:t>
      </w:r>
      <w:r w:rsidRPr="005F4B72">
        <w:rPr>
          <w:rFonts w:ascii="Times New Roman" w:hAnsi="Times New Roman" w:cs="Times New Roman"/>
          <w:sz w:val="28"/>
          <w:szCs w:val="28"/>
        </w:rPr>
        <w:t>о трудовому договору  работник получает заработную плату.</w:t>
      </w:r>
    </w:p>
    <w:p w:rsidR="0083345B" w:rsidRPr="005F4B72" w:rsidRDefault="00C5700C" w:rsidP="00C5700C">
      <w:pPr>
        <w:pStyle w:val="a3"/>
        <w:numPr>
          <w:ilvl w:val="0"/>
          <w:numId w:val="3"/>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р</w:t>
      </w:r>
      <w:r w:rsidR="0083345B" w:rsidRPr="005F4B72">
        <w:rPr>
          <w:rFonts w:ascii="Times New Roman" w:hAnsi="Times New Roman" w:cs="Times New Roman"/>
          <w:sz w:val="28"/>
          <w:szCs w:val="28"/>
        </w:rPr>
        <w:t>Работодатель</w:t>
      </w:r>
      <w:proofErr w:type="spellEnd"/>
      <w:r w:rsidR="0083345B" w:rsidRPr="005F4B72">
        <w:rPr>
          <w:rFonts w:ascii="Times New Roman" w:hAnsi="Times New Roman" w:cs="Times New Roman"/>
          <w:sz w:val="28"/>
          <w:szCs w:val="28"/>
        </w:rPr>
        <w:t xml:space="preserve"> по трудовому договору </w:t>
      </w:r>
      <w:proofErr w:type="gramStart"/>
      <w:r w:rsidR="0083345B" w:rsidRPr="005F4B72">
        <w:rPr>
          <w:rFonts w:ascii="Times New Roman" w:hAnsi="Times New Roman" w:cs="Times New Roman"/>
          <w:sz w:val="28"/>
          <w:szCs w:val="28"/>
        </w:rPr>
        <w:t>обязан</w:t>
      </w:r>
      <w:proofErr w:type="gramEnd"/>
      <w:r w:rsidR="0083345B" w:rsidRPr="005F4B72">
        <w:rPr>
          <w:rFonts w:ascii="Times New Roman" w:hAnsi="Times New Roman" w:cs="Times New Roman"/>
          <w:sz w:val="28"/>
          <w:szCs w:val="28"/>
        </w:rPr>
        <w:t xml:space="preserve"> обеспечить работника рабочим местом, инструментом, материалами. </w:t>
      </w:r>
    </w:p>
    <w:p w:rsidR="0083345B" w:rsidRPr="005F4B72" w:rsidRDefault="0083345B" w:rsidP="00C5700C">
      <w:pPr>
        <w:pStyle w:val="a3"/>
        <w:numPr>
          <w:ilvl w:val="0"/>
          <w:numId w:val="3"/>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lastRenderedPageBreak/>
        <w:t>.</w:t>
      </w:r>
      <w:r w:rsidR="00C5700C">
        <w:rPr>
          <w:rFonts w:ascii="Times New Roman" w:hAnsi="Times New Roman" w:cs="Times New Roman"/>
          <w:sz w:val="28"/>
          <w:szCs w:val="28"/>
        </w:rPr>
        <w:t>п</w:t>
      </w:r>
      <w:r w:rsidRPr="005F4B72">
        <w:rPr>
          <w:rFonts w:ascii="Times New Roman" w:hAnsi="Times New Roman" w:cs="Times New Roman"/>
          <w:sz w:val="28"/>
          <w:szCs w:val="28"/>
        </w:rPr>
        <w:t xml:space="preserve">о г-п договору не издается приказ о зачислении на работу. </w:t>
      </w:r>
    </w:p>
    <w:p w:rsidR="0083345B" w:rsidRPr="005F4B72" w:rsidRDefault="0083345B" w:rsidP="00C5700C">
      <w:pPr>
        <w:pStyle w:val="a3"/>
        <w:spacing w:after="0" w:line="240" w:lineRule="auto"/>
        <w:jc w:val="both"/>
        <w:rPr>
          <w:rFonts w:ascii="Times New Roman" w:hAnsi="Times New Roman" w:cs="Times New Roman"/>
          <w:sz w:val="28"/>
          <w:szCs w:val="28"/>
        </w:rPr>
      </w:pPr>
    </w:p>
    <w:p w:rsidR="0083345B" w:rsidRPr="00C5700C" w:rsidRDefault="0083345B" w:rsidP="00C5700C">
      <w:pPr>
        <w:pStyle w:val="a3"/>
        <w:spacing w:after="0" w:line="240" w:lineRule="auto"/>
        <w:jc w:val="both"/>
        <w:rPr>
          <w:rFonts w:ascii="Times New Roman" w:hAnsi="Times New Roman" w:cs="Times New Roman"/>
          <w:b/>
          <w:sz w:val="28"/>
          <w:szCs w:val="28"/>
        </w:rPr>
      </w:pPr>
      <w:r w:rsidRPr="00C5700C">
        <w:rPr>
          <w:rFonts w:ascii="Times New Roman" w:hAnsi="Times New Roman" w:cs="Times New Roman"/>
          <w:b/>
          <w:sz w:val="28"/>
          <w:szCs w:val="28"/>
        </w:rPr>
        <w:t>Форма трудового договора</w:t>
      </w:r>
    </w:p>
    <w:p w:rsidR="0083345B" w:rsidRPr="005F4B72" w:rsidRDefault="0083345B" w:rsidP="00C5700C">
      <w:pPr>
        <w:pStyle w:val="a3"/>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С 6 окт. 1992г. В соответствии с Законом РФ от 25 сентября 1992г. № 3543-1 трудовой договор между работодателем и работником заключается только в письменном виде в двух  экземплярах.</w:t>
      </w:r>
    </w:p>
    <w:p w:rsidR="0083345B" w:rsidRPr="005F4B72" w:rsidRDefault="0083345B" w:rsidP="005F4B72">
      <w:pPr>
        <w:pStyle w:val="a3"/>
        <w:spacing w:after="0" w:line="240" w:lineRule="auto"/>
        <w:rPr>
          <w:rFonts w:ascii="Times New Roman" w:hAnsi="Times New Roman" w:cs="Times New Roman"/>
          <w:sz w:val="28"/>
          <w:szCs w:val="28"/>
        </w:rPr>
      </w:pPr>
    </w:p>
    <w:p w:rsidR="0083345B" w:rsidRPr="00C5700C" w:rsidRDefault="0083345B" w:rsidP="005F4B72">
      <w:pPr>
        <w:pStyle w:val="a3"/>
        <w:spacing w:after="0" w:line="240" w:lineRule="auto"/>
        <w:rPr>
          <w:rFonts w:ascii="Times New Roman" w:hAnsi="Times New Roman" w:cs="Times New Roman"/>
          <w:i/>
          <w:sz w:val="28"/>
          <w:szCs w:val="28"/>
        </w:rPr>
      </w:pPr>
      <w:r w:rsidRPr="00C5700C">
        <w:rPr>
          <w:rFonts w:ascii="Times New Roman" w:hAnsi="Times New Roman" w:cs="Times New Roman"/>
          <w:i/>
          <w:sz w:val="28"/>
          <w:szCs w:val="28"/>
        </w:rPr>
        <w:t>Фактический допуск к работе</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1. Трудовой договор считается заключенным, если работник приступил к выполнению обязанностей  по поручению работодателя.</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2. Наличие пропуска.</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3. Наличие подписи работника на финансовых или юридических документах.</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4. Начисление заработной платы.</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5. Свидетельские показания.</w:t>
      </w:r>
    </w:p>
    <w:p w:rsidR="0083345B" w:rsidRDefault="00C5700C" w:rsidP="005F4B72">
      <w:pPr>
        <w:pStyle w:val="a3"/>
        <w:spacing w:after="0" w:line="240" w:lineRule="auto"/>
        <w:rPr>
          <w:rFonts w:ascii="Times New Roman" w:hAnsi="Times New Roman" w:cs="Times New Roman"/>
          <w:sz w:val="28"/>
          <w:szCs w:val="28"/>
        </w:rPr>
      </w:pPr>
      <w:r>
        <w:rPr>
          <w:rFonts w:ascii="Times New Roman" w:hAnsi="Times New Roman" w:cs="Times New Roman"/>
          <w:sz w:val="28"/>
          <w:szCs w:val="28"/>
        </w:rPr>
        <w:t xml:space="preserve">6. </w:t>
      </w:r>
      <w:r w:rsidR="0083345B" w:rsidRPr="005F4B72">
        <w:rPr>
          <w:rFonts w:ascii="Times New Roman" w:hAnsi="Times New Roman" w:cs="Times New Roman"/>
          <w:sz w:val="28"/>
          <w:szCs w:val="28"/>
        </w:rPr>
        <w:t>Срок трудового договора</w:t>
      </w:r>
    </w:p>
    <w:p w:rsidR="00C5700C" w:rsidRPr="005F4B72" w:rsidRDefault="00C5700C" w:rsidP="005F4B72">
      <w:pPr>
        <w:pStyle w:val="a3"/>
        <w:spacing w:after="0" w:line="240" w:lineRule="auto"/>
        <w:rPr>
          <w:rFonts w:ascii="Times New Roman" w:hAnsi="Times New Roman" w:cs="Times New Roman"/>
          <w:sz w:val="28"/>
          <w:szCs w:val="28"/>
        </w:rPr>
      </w:pPr>
    </w:p>
    <w:p w:rsidR="0083345B" w:rsidRPr="00C5700C" w:rsidRDefault="0083345B" w:rsidP="00C5700C">
      <w:pPr>
        <w:pStyle w:val="a3"/>
        <w:spacing w:after="0" w:line="240" w:lineRule="auto"/>
        <w:rPr>
          <w:rFonts w:ascii="Times New Roman" w:hAnsi="Times New Roman" w:cs="Times New Roman"/>
          <w:b/>
          <w:sz w:val="28"/>
          <w:szCs w:val="28"/>
        </w:rPr>
      </w:pPr>
      <w:r w:rsidRPr="00C5700C">
        <w:rPr>
          <w:rFonts w:ascii="Times New Roman" w:hAnsi="Times New Roman" w:cs="Times New Roman"/>
          <w:b/>
          <w:sz w:val="28"/>
          <w:szCs w:val="28"/>
        </w:rPr>
        <w:t>2 вида трудового договора.</w:t>
      </w:r>
    </w:p>
    <w:p w:rsidR="0083345B" w:rsidRPr="005F4B72" w:rsidRDefault="0083345B" w:rsidP="005F4B72">
      <w:pPr>
        <w:pStyle w:val="a3"/>
        <w:numPr>
          <w:ilvl w:val="0"/>
          <w:numId w:val="6"/>
        </w:numPr>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1. Трудовой </w:t>
      </w:r>
      <w:proofErr w:type="gramStart"/>
      <w:r w:rsidRPr="005F4B72">
        <w:rPr>
          <w:rFonts w:ascii="Times New Roman" w:hAnsi="Times New Roman" w:cs="Times New Roman"/>
          <w:sz w:val="28"/>
          <w:szCs w:val="28"/>
        </w:rPr>
        <w:t>договор</w:t>
      </w:r>
      <w:proofErr w:type="gramEnd"/>
      <w:r w:rsidRPr="005F4B72">
        <w:rPr>
          <w:rFonts w:ascii="Times New Roman" w:hAnsi="Times New Roman" w:cs="Times New Roman"/>
          <w:sz w:val="28"/>
          <w:szCs w:val="28"/>
        </w:rPr>
        <w:t xml:space="preserve"> заключенный на неопределенный срок.</w:t>
      </w:r>
    </w:p>
    <w:p w:rsidR="0083345B" w:rsidRDefault="0083345B" w:rsidP="005F4B72">
      <w:pPr>
        <w:pStyle w:val="a3"/>
        <w:numPr>
          <w:ilvl w:val="0"/>
          <w:numId w:val="6"/>
        </w:numPr>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2. Срочный трудовой договор – заключается на определенный срок не более 5 лет. </w:t>
      </w:r>
    </w:p>
    <w:p w:rsidR="00C5700C" w:rsidRPr="005F4B72" w:rsidRDefault="00C5700C" w:rsidP="00C5700C">
      <w:pPr>
        <w:pStyle w:val="a3"/>
        <w:spacing w:after="0" w:line="240" w:lineRule="auto"/>
        <w:rPr>
          <w:rFonts w:ascii="Times New Roman" w:hAnsi="Times New Roman" w:cs="Times New Roman"/>
          <w:sz w:val="28"/>
          <w:szCs w:val="28"/>
        </w:rPr>
      </w:pP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Запрещается заключать срочный трудовой договор в целях уклонения от предоставления прав и гарантий. </w:t>
      </w:r>
    </w:p>
    <w:p w:rsidR="0083345B" w:rsidRPr="005F4B72" w:rsidRDefault="0083345B" w:rsidP="005F4B72">
      <w:pPr>
        <w:pStyle w:val="a3"/>
        <w:spacing w:after="0" w:line="240" w:lineRule="auto"/>
        <w:rPr>
          <w:rFonts w:ascii="Times New Roman" w:hAnsi="Times New Roman" w:cs="Times New Roman"/>
          <w:sz w:val="28"/>
          <w:szCs w:val="28"/>
        </w:rPr>
      </w:pPr>
    </w:p>
    <w:p w:rsidR="0083345B" w:rsidRPr="00C5700C" w:rsidRDefault="0083345B" w:rsidP="005F4B72">
      <w:pPr>
        <w:pStyle w:val="a3"/>
        <w:spacing w:after="0" w:line="240" w:lineRule="auto"/>
        <w:rPr>
          <w:rFonts w:ascii="Times New Roman" w:hAnsi="Times New Roman" w:cs="Times New Roman"/>
          <w:i/>
          <w:sz w:val="28"/>
          <w:szCs w:val="28"/>
        </w:rPr>
      </w:pPr>
      <w:r w:rsidRPr="00C5700C">
        <w:rPr>
          <w:rFonts w:ascii="Times New Roman" w:hAnsi="Times New Roman" w:cs="Times New Roman"/>
          <w:i/>
          <w:sz w:val="28"/>
          <w:szCs w:val="28"/>
        </w:rPr>
        <w:t>Случаи, при которых заключается срочный трудовой договор</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1. Для замены временно отсутствующего работника, за которым закреплено рабочее место.</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2. для выполнения временных работ (до 2-х месяцев), так же сезонных.</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3. для проведения срочных работ по предотвращению несчастных случаев, аварий, катастроф, эпидемий.</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4. организация малого предпринимательства (40 чел).</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5. с лицами, направляемыми на работу за границу.</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6. расширение производства на определенный срок.</w:t>
      </w:r>
    </w:p>
    <w:p w:rsidR="0083345B" w:rsidRPr="005F4B72" w:rsidRDefault="0083345B" w:rsidP="00C5700C">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rPr>
        <w:t xml:space="preserve">7. для выполнения заведомо определенной работы. </w:t>
      </w:r>
    </w:p>
    <w:p w:rsidR="0083345B" w:rsidRPr="005F4B72" w:rsidRDefault="0083345B" w:rsidP="005F4B72">
      <w:pPr>
        <w:pStyle w:val="a3"/>
        <w:spacing w:after="0" w:line="240" w:lineRule="auto"/>
        <w:rPr>
          <w:rFonts w:ascii="Times New Roman" w:hAnsi="Times New Roman" w:cs="Times New Roman"/>
          <w:sz w:val="28"/>
          <w:szCs w:val="28"/>
        </w:rPr>
      </w:pPr>
    </w:p>
    <w:p w:rsidR="0083345B" w:rsidRPr="005F4B72" w:rsidRDefault="0083345B" w:rsidP="005F4B72">
      <w:pPr>
        <w:pStyle w:val="a3"/>
        <w:spacing w:after="0" w:line="240" w:lineRule="auto"/>
        <w:rPr>
          <w:rFonts w:ascii="Times New Roman" w:hAnsi="Times New Roman" w:cs="Times New Roman"/>
          <w:sz w:val="28"/>
          <w:szCs w:val="28"/>
        </w:rPr>
      </w:pPr>
      <w:r w:rsidRPr="005F4B72">
        <w:rPr>
          <w:rFonts w:ascii="Times New Roman" w:hAnsi="Times New Roman" w:cs="Times New Roman"/>
          <w:sz w:val="28"/>
          <w:szCs w:val="28"/>
          <w:u w:val="single"/>
        </w:rPr>
        <w:t>Если в трудовом договоре не оговорен срок его действия, то договор считается бессрочным</w:t>
      </w:r>
      <w:r w:rsidR="00C5700C">
        <w:rPr>
          <w:rFonts w:ascii="Times New Roman" w:hAnsi="Times New Roman" w:cs="Times New Roman"/>
          <w:sz w:val="28"/>
          <w:szCs w:val="28"/>
          <w:u w:val="single"/>
        </w:rPr>
        <w:t xml:space="preserve"> и заключается </w:t>
      </w:r>
      <w:proofErr w:type="gramStart"/>
      <w:r w:rsidR="00C5700C">
        <w:rPr>
          <w:rFonts w:ascii="Times New Roman" w:hAnsi="Times New Roman" w:cs="Times New Roman"/>
          <w:sz w:val="28"/>
          <w:szCs w:val="28"/>
          <w:u w:val="single"/>
        </w:rPr>
        <w:t>с</w:t>
      </w:r>
      <w:proofErr w:type="gramEnd"/>
      <w:r w:rsidR="00C5700C">
        <w:rPr>
          <w:rFonts w:ascii="Times New Roman" w:hAnsi="Times New Roman" w:cs="Times New Roman"/>
          <w:sz w:val="28"/>
          <w:szCs w:val="28"/>
          <w:u w:val="single"/>
        </w:rPr>
        <w:t>:</w:t>
      </w:r>
    </w:p>
    <w:p w:rsidR="0083345B" w:rsidRPr="005F4B72" w:rsidRDefault="00C5700C" w:rsidP="00C5700C">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1.</w:t>
      </w:r>
      <w:r w:rsidR="0083345B" w:rsidRPr="005F4B72">
        <w:rPr>
          <w:rFonts w:ascii="Times New Roman" w:hAnsi="Times New Roman" w:cs="Times New Roman"/>
          <w:sz w:val="28"/>
          <w:szCs w:val="28"/>
        </w:rPr>
        <w:t xml:space="preserve"> </w:t>
      </w:r>
      <w:r w:rsidR="00712A69" w:rsidRPr="005F4B72">
        <w:rPr>
          <w:rFonts w:ascii="Times New Roman" w:hAnsi="Times New Roman" w:cs="Times New Roman"/>
          <w:sz w:val="28"/>
          <w:szCs w:val="28"/>
        </w:rPr>
        <w:t xml:space="preserve">С </w:t>
      </w:r>
      <w:r w:rsidR="0083345B" w:rsidRPr="005F4B72">
        <w:rPr>
          <w:rFonts w:ascii="Times New Roman" w:hAnsi="Times New Roman" w:cs="Times New Roman"/>
          <w:sz w:val="28"/>
          <w:szCs w:val="28"/>
        </w:rPr>
        <w:t>работник</w:t>
      </w:r>
      <w:r w:rsidR="00712A69" w:rsidRPr="005F4B72">
        <w:rPr>
          <w:rFonts w:ascii="Times New Roman" w:hAnsi="Times New Roman" w:cs="Times New Roman"/>
          <w:sz w:val="28"/>
          <w:szCs w:val="28"/>
        </w:rPr>
        <w:t>ами</w:t>
      </w:r>
      <w:r w:rsidR="0083345B" w:rsidRPr="005F4B72">
        <w:rPr>
          <w:rFonts w:ascii="Times New Roman" w:hAnsi="Times New Roman" w:cs="Times New Roman"/>
          <w:sz w:val="28"/>
          <w:szCs w:val="28"/>
        </w:rPr>
        <w:t xml:space="preserve"> по совместительству.</w:t>
      </w:r>
    </w:p>
    <w:p w:rsidR="0083345B" w:rsidRPr="005F4B72" w:rsidRDefault="00C5700C" w:rsidP="00C5700C">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2</w:t>
      </w:r>
      <w:r w:rsidR="0083345B" w:rsidRPr="005F4B72">
        <w:rPr>
          <w:rFonts w:ascii="Times New Roman" w:hAnsi="Times New Roman" w:cs="Times New Roman"/>
          <w:sz w:val="28"/>
          <w:szCs w:val="28"/>
        </w:rPr>
        <w:t>. с пенсионерами по возрасту, или по мед показаниям разрешена работа исключительно временного характера.</w:t>
      </w:r>
    </w:p>
    <w:p w:rsidR="0083345B" w:rsidRPr="005F4B72" w:rsidRDefault="00C5700C" w:rsidP="00C5700C">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3.</w:t>
      </w:r>
      <w:r w:rsidR="0083345B" w:rsidRPr="005F4B72">
        <w:rPr>
          <w:rFonts w:ascii="Times New Roman" w:hAnsi="Times New Roman" w:cs="Times New Roman"/>
          <w:sz w:val="28"/>
          <w:szCs w:val="28"/>
        </w:rPr>
        <w:t xml:space="preserve"> с творческими работниками.</w:t>
      </w:r>
    </w:p>
    <w:p w:rsidR="0083345B" w:rsidRPr="005F4B72" w:rsidRDefault="00C5700C" w:rsidP="00C5700C">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4.</w:t>
      </w:r>
      <w:r w:rsidR="0083345B" w:rsidRPr="005F4B72">
        <w:rPr>
          <w:rFonts w:ascii="Times New Roman" w:hAnsi="Times New Roman" w:cs="Times New Roman"/>
          <w:sz w:val="28"/>
          <w:szCs w:val="28"/>
        </w:rPr>
        <w:t>.  избрание на определенный срок в выборный орган или на выборную должность.</w:t>
      </w:r>
    </w:p>
    <w:p w:rsidR="0083345B" w:rsidRPr="005F4B72" w:rsidRDefault="00C5700C" w:rsidP="00C5700C">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lastRenderedPageBreak/>
        <w:t>5.</w:t>
      </w:r>
      <w:r w:rsidR="0083345B" w:rsidRPr="005F4B72">
        <w:rPr>
          <w:rFonts w:ascii="Times New Roman" w:hAnsi="Times New Roman" w:cs="Times New Roman"/>
          <w:sz w:val="28"/>
          <w:szCs w:val="28"/>
        </w:rPr>
        <w:t xml:space="preserve">. направление службой занятости (н-р, для проведения общественных работ) </w:t>
      </w:r>
    </w:p>
    <w:p w:rsidR="00C5700C" w:rsidRDefault="00C5700C" w:rsidP="00C5700C">
      <w:pPr>
        <w:spacing w:after="0" w:line="240" w:lineRule="auto"/>
        <w:ind w:left="720"/>
        <w:rPr>
          <w:rFonts w:ascii="Times New Roman" w:hAnsi="Times New Roman" w:cs="Times New Roman"/>
          <w:sz w:val="28"/>
          <w:szCs w:val="28"/>
        </w:rPr>
      </w:pPr>
    </w:p>
    <w:p w:rsidR="0083345B" w:rsidRPr="00C5700C" w:rsidRDefault="0083345B" w:rsidP="00C5700C">
      <w:pPr>
        <w:spacing w:after="0" w:line="240" w:lineRule="auto"/>
        <w:ind w:left="720"/>
        <w:rPr>
          <w:rFonts w:ascii="Times New Roman" w:hAnsi="Times New Roman" w:cs="Times New Roman"/>
          <w:b/>
          <w:sz w:val="28"/>
          <w:szCs w:val="28"/>
        </w:rPr>
      </w:pPr>
      <w:r w:rsidRPr="00C5700C">
        <w:rPr>
          <w:rFonts w:ascii="Times New Roman" w:hAnsi="Times New Roman" w:cs="Times New Roman"/>
          <w:b/>
          <w:sz w:val="28"/>
          <w:szCs w:val="28"/>
        </w:rPr>
        <w:t>На основании трудового договора издается приказ о приеме на работу.</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В приказе точно указывается:</w:t>
      </w:r>
    </w:p>
    <w:p w:rsidR="0083345B" w:rsidRPr="005F4B72" w:rsidRDefault="0083345B" w:rsidP="00C5700C">
      <w:pPr>
        <w:spacing w:after="0" w:line="240" w:lineRule="auto"/>
        <w:ind w:left="720" w:firstLine="696"/>
        <w:rPr>
          <w:rFonts w:ascii="Times New Roman" w:hAnsi="Times New Roman" w:cs="Times New Roman"/>
          <w:sz w:val="28"/>
          <w:szCs w:val="28"/>
        </w:rPr>
      </w:pPr>
      <w:r w:rsidRPr="005F4B72">
        <w:rPr>
          <w:rFonts w:ascii="Times New Roman" w:hAnsi="Times New Roman" w:cs="Times New Roman"/>
          <w:sz w:val="28"/>
          <w:szCs w:val="28"/>
        </w:rPr>
        <w:t>- наименование работы. Профессии, должности в точном соответствии со штатным расписанием.</w:t>
      </w:r>
    </w:p>
    <w:p w:rsidR="0083345B" w:rsidRPr="005F4B72" w:rsidRDefault="0083345B" w:rsidP="00C5700C">
      <w:pPr>
        <w:spacing w:after="0" w:line="240" w:lineRule="auto"/>
        <w:ind w:left="720" w:firstLine="696"/>
        <w:rPr>
          <w:rFonts w:ascii="Times New Roman" w:hAnsi="Times New Roman" w:cs="Times New Roman"/>
          <w:sz w:val="28"/>
          <w:szCs w:val="28"/>
        </w:rPr>
      </w:pPr>
      <w:r w:rsidRPr="005F4B72">
        <w:rPr>
          <w:rFonts w:ascii="Times New Roman" w:hAnsi="Times New Roman" w:cs="Times New Roman"/>
          <w:sz w:val="28"/>
          <w:szCs w:val="28"/>
        </w:rPr>
        <w:t xml:space="preserve">- </w:t>
      </w:r>
      <w:proofErr w:type="gramStart"/>
      <w:r w:rsidRPr="005F4B72">
        <w:rPr>
          <w:rFonts w:ascii="Times New Roman" w:hAnsi="Times New Roman" w:cs="Times New Roman"/>
          <w:sz w:val="28"/>
          <w:szCs w:val="28"/>
        </w:rPr>
        <w:t>п</w:t>
      </w:r>
      <w:proofErr w:type="gramEnd"/>
      <w:r w:rsidRPr="005F4B72">
        <w:rPr>
          <w:rFonts w:ascii="Times New Roman" w:hAnsi="Times New Roman" w:cs="Times New Roman"/>
          <w:sz w:val="28"/>
          <w:szCs w:val="28"/>
        </w:rPr>
        <w:t>олное наименование структурного подразделения;</w:t>
      </w:r>
    </w:p>
    <w:p w:rsidR="0083345B" w:rsidRPr="005F4B72" w:rsidRDefault="0083345B" w:rsidP="00C5700C">
      <w:pPr>
        <w:spacing w:after="0" w:line="240" w:lineRule="auto"/>
        <w:ind w:left="720" w:firstLine="696"/>
        <w:rPr>
          <w:rFonts w:ascii="Times New Roman" w:hAnsi="Times New Roman" w:cs="Times New Roman"/>
          <w:sz w:val="28"/>
          <w:szCs w:val="28"/>
        </w:rPr>
      </w:pPr>
      <w:r w:rsidRPr="005F4B72">
        <w:rPr>
          <w:rFonts w:ascii="Times New Roman" w:hAnsi="Times New Roman" w:cs="Times New Roman"/>
          <w:sz w:val="28"/>
          <w:szCs w:val="28"/>
        </w:rPr>
        <w:t>- дата зачисления на работу и срок испытания;</w:t>
      </w:r>
    </w:p>
    <w:p w:rsidR="0083345B" w:rsidRDefault="0083345B" w:rsidP="00C5700C">
      <w:pPr>
        <w:spacing w:after="0" w:line="240" w:lineRule="auto"/>
        <w:ind w:left="720" w:firstLine="696"/>
        <w:rPr>
          <w:rFonts w:ascii="Times New Roman" w:hAnsi="Times New Roman" w:cs="Times New Roman"/>
          <w:sz w:val="28"/>
          <w:szCs w:val="28"/>
        </w:rPr>
      </w:pPr>
      <w:r w:rsidRPr="005F4B72">
        <w:rPr>
          <w:rFonts w:ascii="Times New Roman" w:hAnsi="Times New Roman" w:cs="Times New Roman"/>
          <w:sz w:val="28"/>
          <w:szCs w:val="28"/>
        </w:rPr>
        <w:t xml:space="preserve">- разряд по ЕТС ил сумма оклада. </w:t>
      </w:r>
    </w:p>
    <w:p w:rsidR="00C5700C" w:rsidRPr="005F4B72" w:rsidRDefault="00C5700C" w:rsidP="00C5700C">
      <w:pPr>
        <w:spacing w:after="0" w:line="240" w:lineRule="auto"/>
        <w:ind w:left="720" w:firstLine="696"/>
        <w:rPr>
          <w:rFonts w:ascii="Times New Roman" w:hAnsi="Times New Roman" w:cs="Times New Roman"/>
          <w:sz w:val="28"/>
          <w:szCs w:val="28"/>
        </w:rPr>
      </w:pPr>
    </w:p>
    <w:p w:rsidR="0083345B" w:rsidRPr="00C5700C" w:rsidRDefault="0083345B" w:rsidP="00C5700C">
      <w:pPr>
        <w:spacing w:after="0" w:line="240" w:lineRule="auto"/>
        <w:ind w:left="720"/>
        <w:rPr>
          <w:rFonts w:ascii="Times New Roman" w:hAnsi="Times New Roman" w:cs="Times New Roman"/>
          <w:b/>
          <w:sz w:val="28"/>
          <w:szCs w:val="28"/>
        </w:rPr>
      </w:pPr>
      <w:r w:rsidRPr="00C5700C">
        <w:rPr>
          <w:rFonts w:ascii="Times New Roman" w:hAnsi="Times New Roman" w:cs="Times New Roman"/>
          <w:b/>
          <w:sz w:val="28"/>
          <w:szCs w:val="28"/>
        </w:rPr>
        <w:t>Ст. 57 Содержание трудового договора</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Указывается: - фамилия</w:t>
      </w:r>
      <w:proofErr w:type="gramStart"/>
      <w:r w:rsidRPr="005F4B72">
        <w:rPr>
          <w:rFonts w:ascii="Times New Roman" w:hAnsi="Times New Roman" w:cs="Times New Roman"/>
          <w:sz w:val="28"/>
          <w:szCs w:val="28"/>
        </w:rPr>
        <w:t xml:space="preserve"> ,</w:t>
      </w:r>
      <w:proofErr w:type="gramEnd"/>
      <w:r w:rsidRPr="005F4B72">
        <w:rPr>
          <w:rFonts w:ascii="Times New Roman" w:hAnsi="Times New Roman" w:cs="Times New Roman"/>
          <w:sz w:val="28"/>
          <w:szCs w:val="28"/>
        </w:rPr>
        <w:t xml:space="preserve"> имя, отчество работника и наименование работодателя. Если работодатель физическое лицо, то указывается его Ф.И.О.</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 сведения о документах, удостоверяющих личность;</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 идентификационный номер налогоплательщика;</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  сведения о представителе работодателя, подписавшем договор.</w:t>
      </w:r>
    </w:p>
    <w:p w:rsidR="0083345B" w:rsidRPr="005F4B72" w:rsidRDefault="0083345B" w:rsidP="00C5700C">
      <w:pPr>
        <w:spacing w:after="0" w:line="240" w:lineRule="auto"/>
        <w:ind w:left="720"/>
        <w:rPr>
          <w:rFonts w:ascii="Times New Roman" w:hAnsi="Times New Roman" w:cs="Times New Roman"/>
          <w:sz w:val="28"/>
          <w:szCs w:val="28"/>
        </w:rPr>
      </w:pPr>
      <w:r w:rsidRPr="005F4B72">
        <w:rPr>
          <w:rFonts w:ascii="Times New Roman" w:hAnsi="Times New Roman" w:cs="Times New Roman"/>
          <w:sz w:val="28"/>
          <w:szCs w:val="28"/>
        </w:rPr>
        <w:t>- место и дата заключения трудового договора.</w:t>
      </w:r>
    </w:p>
    <w:p w:rsidR="0083345B" w:rsidRPr="005F4B72" w:rsidRDefault="0083345B" w:rsidP="005F4B72">
      <w:pPr>
        <w:spacing w:after="0" w:line="240" w:lineRule="auto"/>
        <w:rPr>
          <w:rFonts w:ascii="Times New Roman" w:hAnsi="Times New Roman" w:cs="Times New Roman"/>
          <w:sz w:val="28"/>
          <w:szCs w:val="28"/>
          <w:u w:val="single"/>
        </w:rPr>
      </w:pPr>
      <w:r w:rsidRPr="005F4B72">
        <w:rPr>
          <w:rFonts w:ascii="Times New Roman" w:hAnsi="Times New Roman" w:cs="Times New Roman"/>
          <w:sz w:val="28"/>
          <w:szCs w:val="28"/>
          <w:u w:val="single"/>
        </w:rPr>
        <w:t>Обязательные условия</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1. Место работы (филиал)</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2. Трудовая функция (работа по должности в соответствии со штатным расписанием, специальности с указанием квалификации, конкретный вид, поручаемой работы). Если работа связана с предоставлением льгот или ограничений, то наименование этих должностей</w:t>
      </w:r>
      <w:proofErr w:type="gramStart"/>
      <w:r w:rsidRPr="005F4B72">
        <w:rPr>
          <w:rFonts w:ascii="Times New Roman" w:hAnsi="Times New Roman" w:cs="Times New Roman"/>
          <w:sz w:val="28"/>
          <w:szCs w:val="28"/>
        </w:rPr>
        <w:t xml:space="preserve"> ,</w:t>
      </w:r>
      <w:proofErr w:type="gramEnd"/>
      <w:r w:rsidRPr="005F4B72">
        <w:rPr>
          <w:rFonts w:ascii="Times New Roman" w:hAnsi="Times New Roman" w:cs="Times New Roman"/>
          <w:sz w:val="28"/>
          <w:szCs w:val="28"/>
        </w:rPr>
        <w:t xml:space="preserve"> специальностей или профессий и квалификационные требования к ним должны соответствовать, указанным в квалификационным справочникам.  </w:t>
      </w:r>
      <w:proofErr w:type="gramStart"/>
      <w:r w:rsidRPr="005F4B72">
        <w:rPr>
          <w:rFonts w:ascii="Times New Roman" w:hAnsi="Times New Roman" w:cs="Times New Roman"/>
          <w:sz w:val="28"/>
          <w:szCs w:val="28"/>
        </w:rPr>
        <w:t>(Квалификационный справочник должностей руководителей, специалистов и других служащих.</w:t>
      </w:r>
      <w:proofErr w:type="gramEnd"/>
      <w:r w:rsidRPr="005F4B72">
        <w:rPr>
          <w:rFonts w:ascii="Times New Roman" w:hAnsi="Times New Roman" w:cs="Times New Roman"/>
          <w:sz w:val="28"/>
          <w:szCs w:val="28"/>
        </w:rPr>
        <w:t xml:space="preserve"> Постановление Минтруда от 21 августа 1998г.        </w:t>
      </w:r>
      <w:proofErr w:type="gramStart"/>
      <w:r w:rsidRPr="005F4B72">
        <w:rPr>
          <w:rFonts w:ascii="Times New Roman" w:hAnsi="Times New Roman" w:cs="Times New Roman"/>
          <w:sz w:val="28"/>
          <w:szCs w:val="28"/>
        </w:rPr>
        <w:t xml:space="preserve">Единый </w:t>
      </w:r>
      <w:proofErr w:type="spellStart"/>
      <w:r w:rsidRPr="005F4B72">
        <w:rPr>
          <w:rFonts w:ascii="Times New Roman" w:hAnsi="Times New Roman" w:cs="Times New Roman"/>
          <w:sz w:val="28"/>
          <w:szCs w:val="28"/>
        </w:rPr>
        <w:t>тарифно</w:t>
      </w:r>
      <w:proofErr w:type="spellEnd"/>
      <w:r w:rsidRPr="005F4B72">
        <w:rPr>
          <w:rFonts w:ascii="Times New Roman" w:hAnsi="Times New Roman" w:cs="Times New Roman"/>
          <w:sz w:val="28"/>
          <w:szCs w:val="28"/>
        </w:rPr>
        <w:t xml:space="preserve"> - квалификационный справочник работ)</w:t>
      </w:r>
      <w:proofErr w:type="gramEnd"/>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3. Дата начала и окончания работ в случае</w:t>
      </w:r>
      <w:proofErr w:type="gramStart"/>
      <w:r w:rsidRPr="005F4B72">
        <w:rPr>
          <w:rFonts w:ascii="Times New Roman" w:hAnsi="Times New Roman" w:cs="Times New Roman"/>
          <w:sz w:val="28"/>
          <w:szCs w:val="28"/>
        </w:rPr>
        <w:t xml:space="preserve"> ,</w:t>
      </w:r>
      <w:proofErr w:type="gramEnd"/>
      <w:r w:rsidRPr="005F4B72">
        <w:rPr>
          <w:rFonts w:ascii="Times New Roman" w:hAnsi="Times New Roman" w:cs="Times New Roman"/>
          <w:sz w:val="28"/>
          <w:szCs w:val="28"/>
        </w:rPr>
        <w:t xml:space="preserve"> если договор срочный.</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 xml:space="preserve">4. Условия оплаты труда (размер тарифной ставки или оклада), доплаты, надбавки и </w:t>
      </w:r>
      <w:proofErr w:type="spellStart"/>
      <w:r w:rsidRPr="005F4B72">
        <w:rPr>
          <w:rFonts w:ascii="Times New Roman" w:hAnsi="Times New Roman" w:cs="Times New Roman"/>
          <w:sz w:val="28"/>
          <w:szCs w:val="28"/>
        </w:rPr>
        <w:t>т.д</w:t>
      </w:r>
      <w:proofErr w:type="spellEnd"/>
      <w:r w:rsidRPr="005F4B72">
        <w:rPr>
          <w:rFonts w:ascii="Times New Roman" w:hAnsi="Times New Roman" w:cs="Times New Roman"/>
          <w:sz w:val="28"/>
          <w:szCs w:val="28"/>
        </w:rPr>
        <w:t xml:space="preserve"> .</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5. Режим рабочего времени и отдыха, если он отличается от других.</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 xml:space="preserve">6. Компенсации за тяжелую работу и работу с вредными и опасными условиями труда, с указанием условий труда на рабочем месте. (Раздел </w:t>
      </w:r>
      <w:r w:rsidRPr="005F4B72">
        <w:rPr>
          <w:rFonts w:ascii="Times New Roman" w:hAnsi="Times New Roman" w:cs="Times New Roman"/>
          <w:sz w:val="28"/>
          <w:szCs w:val="28"/>
          <w:lang w:val="en-US"/>
        </w:rPr>
        <w:t>VII</w:t>
      </w:r>
      <w:r w:rsidRPr="005F4B72">
        <w:rPr>
          <w:rFonts w:ascii="Times New Roman" w:hAnsi="Times New Roman" w:cs="Times New Roman"/>
          <w:sz w:val="28"/>
          <w:szCs w:val="28"/>
        </w:rPr>
        <w:t>, глава 23, ТК РФ).</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 xml:space="preserve">7. Условия, определяющие в необходимых случаях характер работы (подвижной, разъездной, в пути и </w:t>
      </w:r>
      <w:proofErr w:type="spellStart"/>
      <w:proofErr w:type="gramStart"/>
      <w:r w:rsidRPr="005F4B72">
        <w:rPr>
          <w:rFonts w:ascii="Times New Roman" w:hAnsi="Times New Roman" w:cs="Times New Roman"/>
          <w:sz w:val="28"/>
          <w:szCs w:val="28"/>
        </w:rPr>
        <w:t>др</w:t>
      </w:r>
      <w:proofErr w:type="spellEnd"/>
      <w:proofErr w:type="gramEnd"/>
      <w:r w:rsidRPr="005F4B72">
        <w:rPr>
          <w:rFonts w:ascii="Times New Roman" w:hAnsi="Times New Roman" w:cs="Times New Roman"/>
          <w:sz w:val="28"/>
          <w:szCs w:val="28"/>
        </w:rPr>
        <w:t>).</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8. Условия об обязательном социальном страховании.</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9. Другие условия в случаях, предусмотренных законодательством.</w:t>
      </w:r>
    </w:p>
    <w:p w:rsidR="00C5700C" w:rsidRDefault="00C5700C" w:rsidP="005F4B72">
      <w:pPr>
        <w:spacing w:after="0" w:line="240" w:lineRule="auto"/>
        <w:jc w:val="both"/>
        <w:rPr>
          <w:rFonts w:ascii="Times New Roman" w:hAnsi="Times New Roman" w:cs="Times New Roman"/>
          <w:sz w:val="28"/>
          <w:szCs w:val="28"/>
          <w:u w:val="single"/>
        </w:rPr>
      </w:pPr>
    </w:p>
    <w:p w:rsidR="0083345B" w:rsidRPr="005F4B72" w:rsidRDefault="0083345B" w:rsidP="005F4B72">
      <w:pPr>
        <w:spacing w:after="0" w:line="240" w:lineRule="auto"/>
        <w:jc w:val="both"/>
        <w:rPr>
          <w:rFonts w:ascii="Times New Roman" w:hAnsi="Times New Roman" w:cs="Times New Roman"/>
          <w:sz w:val="28"/>
          <w:szCs w:val="28"/>
          <w:u w:val="single"/>
        </w:rPr>
      </w:pPr>
      <w:r w:rsidRPr="005F4B72">
        <w:rPr>
          <w:rFonts w:ascii="Times New Roman" w:hAnsi="Times New Roman" w:cs="Times New Roman"/>
          <w:sz w:val="28"/>
          <w:szCs w:val="28"/>
          <w:u w:val="single"/>
        </w:rPr>
        <w:t>Дополнительные условия</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lastRenderedPageBreak/>
        <w:t>1. Об уточнении места работы (местонахождение)</w:t>
      </w:r>
    </w:p>
    <w:p w:rsidR="0083345B" w:rsidRPr="005F4B72" w:rsidRDefault="00712A69"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2. Об испытании при приеме на работу.</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3. О неразглашении, охраняемой законом тайны (государственной, служебной, коммерческой).</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 xml:space="preserve">4. Об обязанности работника отработать после обучения не менее </w:t>
      </w:r>
      <w:proofErr w:type="gramStart"/>
      <w:r w:rsidRPr="005F4B72">
        <w:rPr>
          <w:rFonts w:ascii="Times New Roman" w:hAnsi="Times New Roman" w:cs="Times New Roman"/>
          <w:sz w:val="28"/>
          <w:szCs w:val="28"/>
        </w:rPr>
        <w:t>установленном</w:t>
      </w:r>
      <w:proofErr w:type="gramEnd"/>
      <w:r w:rsidRPr="005F4B72">
        <w:rPr>
          <w:rFonts w:ascii="Times New Roman" w:hAnsi="Times New Roman" w:cs="Times New Roman"/>
          <w:sz w:val="28"/>
          <w:szCs w:val="28"/>
        </w:rPr>
        <w:t xml:space="preserve"> договором срока, если обучение проводилось за счет организации.</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5. О видах и об условиях дополнительного страхования работника.</w:t>
      </w:r>
    </w:p>
    <w:p w:rsidR="0083345B" w:rsidRPr="005F4B72" w:rsidRDefault="0083345B" w:rsidP="00C5700C">
      <w:pPr>
        <w:spacing w:after="0" w:line="240" w:lineRule="auto"/>
        <w:ind w:left="360"/>
        <w:jc w:val="both"/>
        <w:rPr>
          <w:rFonts w:ascii="Times New Roman" w:hAnsi="Times New Roman" w:cs="Times New Roman"/>
          <w:sz w:val="28"/>
          <w:szCs w:val="28"/>
        </w:rPr>
      </w:pPr>
      <w:r w:rsidRPr="005F4B72">
        <w:rPr>
          <w:rFonts w:ascii="Times New Roman" w:hAnsi="Times New Roman" w:cs="Times New Roman"/>
          <w:sz w:val="28"/>
          <w:szCs w:val="28"/>
        </w:rPr>
        <w:t xml:space="preserve">6. Об улучшении социально-бытовых условий работника и членов его семьи. </w:t>
      </w:r>
    </w:p>
    <w:p w:rsidR="0083345B" w:rsidRPr="005F4B72" w:rsidRDefault="0083345B" w:rsidP="00C5700C">
      <w:pPr>
        <w:spacing w:after="0" w:line="240" w:lineRule="auto"/>
        <w:ind w:left="720"/>
        <w:jc w:val="both"/>
        <w:rPr>
          <w:rFonts w:ascii="Times New Roman" w:hAnsi="Times New Roman" w:cs="Times New Roman"/>
          <w:sz w:val="28"/>
          <w:szCs w:val="28"/>
          <w:u w:val="single"/>
        </w:rPr>
      </w:pPr>
      <w:r w:rsidRPr="005F4B72">
        <w:rPr>
          <w:rFonts w:ascii="Times New Roman" w:hAnsi="Times New Roman" w:cs="Times New Roman"/>
          <w:sz w:val="28"/>
          <w:szCs w:val="28"/>
          <w:u w:val="single"/>
        </w:rPr>
        <w:t>Основные права и обязанности работника закреплены в ст. 21 ТК РФ.</w:t>
      </w:r>
    </w:p>
    <w:p w:rsidR="0083345B" w:rsidRDefault="0083345B" w:rsidP="00C5700C">
      <w:pPr>
        <w:spacing w:after="0" w:line="240" w:lineRule="auto"/>
        <w:ind w:left="720"/>
        <w:jc w:val="both"/>
        <w:rPr>
          <w:rFonts w:ascii="Times New Roman" w:hAnsi="Times New Roman" w:cs="Times New Roman"/>
          <w:sz w:val="28"/>
          <w:szCs w:val="28"/>
          <w:u w:val="single"/>
        </w:rPr>
      </w:pPr>
      <w:r w:rsidRPr="005F4B72">
        <w:rPr>
          <w:rFonts w:ascii="Times New Roman" w:hAnsi="Times New Roman" w:cs="Times New Roman"/>
          <w:sz w:val="28"/>
          <w:szCs w:val="28"/>
          <w:u w:val="single"/>
        </w:rPr>
        <w:t>Основные права и обязанности работодателя закреплены в ст. 22 ТК РФ.</w:t>
      </w:r>
    </w:p>
    <w:p w:rsidR="00C5700C" w:rsidRDefault="00C5700C" w:rsidP="00C5700C">
      <w:pPr>
        <w:spacing w:after="0" w:line="240" w:lineRule="auto"/>
        <w:ind w:left="720"/>
        <w:jc w:val="both"/>
        <w:rPr>
          <w:rFonts w:ascii="Times New Roman" w:hAnsi="Times New Roman" w:cs="Times New Roman"/>
          <w:sz w:val="28"/>
          <w:szCs w:val="28"/>
          <w:u w:val="single"/>
        </w:rPr>
      </w:pPr>
    </w:p>
    <w:p w:rsidR="00C5700C" w:rsidRPr="005F4B72" w:rsidRDefault="00C5700C" w:rsidP="00C5700C">
      <w:pPr>
        <w:spacing w:after="0" w:line="240" w:lineRule="auto"/>
        <w:ind w:left="720"/>
        <w:jc w:val="both"/>
        <w:rPr>
          <w:rFonts w:ascii="Times New Roman" w:hAnsi="Times New Roman" w:cs="Times New Roman"/>
          <w:sz w:val="28"/>
          <w:szCs w:val="28"/>
          <w:u w:val="single"/>
        </w:rPr>
      </w:pPr>
    </w:p>
    <w:p w:rsidR="005369DF" w:rsidRPr="005F4B72" w:rsidRDefault="005369DF" w:rsidP="00DA354A">
      <w:pPr>
        <w:pStyle w:val="a3"/>
        <w:spacing w:after="0" w:line="240" w:lineRule="auto"/>
        <w:ind w:left="360"/>
        <w:jc w:val="both"/>
        <w:rPr>
          <w:rFonts w:ascii="Times New Roman" w:eastAsia="Times New Roman" w:hAnsi="Times New Roman" w:cs="Times New Roman"/>
          <w:b/>
          <w:bCs/>
          <w:sz w:val="28"/>
          <w:szCs w:val="28"/>
        </w:rPr>
      </w:pPr>
      <w:r w:rsidRPr="005F4B72">
        <w:rPr>
          <w:rFonts w:ascii="Times New Roman" w:eastAsia="Times New Roman" w:hAnsi="Times New Roman" w:cs="Times New Roman"/>
          <w:b/>
          <w:bCs/>
          <w:sz w:val="28"/>
          <w:szCs w:val="28"/>
        </w:rPr>
        <w:t>ПРАВА И ОБЯЗАННОСТИ СТОРОН</w:t>
      </w:r>
    </w:p>
    <w:p w:rsidR="005369DF" w:rsidRPr="005F4B72" w:rsidRDefault="005369DF" w:rsidP="005F4B72">
      <w:pPr>
        <w:pStyle w:val="a3"/>
        <w:spacing w:after="0" w:line="240" w:lineRule="auto"/>
        <w:ind w:left="360"/>
        <w:jc w:val="both"/>
        <w:rPr>
          <w:rFonts w:ascii="Times New Roman" w:eastAsia="Times New Roman" w:hAnsi="Times New Roman" w:cs="Times New Roman"/>
          <w:b/>
          <w:sz w:val="28"/>
          <w:szCs w:val="28"/>
        </w:rPr>
      </w:pPr>
    </w:p>
    <w:p w:rsidR="00CB2638" w:rsidRPr="00DA354A" w:rsidRDefault="00DA354A" w:rsidP="00DA354A">
      <w:pPr>
        <w:shd w:val="clear" w:color="auto" w:fill="F3F4F6"/>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sz w:val="28"/>
          <w:szCs w:val="28"/>
        </w:rPr>
        <w:t xml:space="preserve">Работники имеют право </w:t>
      </w:r>
      <w:proofErr w:type="gramStart"/>
      <w:r>
        <w:rPr>
          <w:rFonts w:ascii="Times New Roman" w:eastAsia="Times New Roman" w:hAnsi="Times New Roman" w:cs="Times New Roman"/>
          <w:b/>
          <w:bCs/>
          <w:sz w:val="28"/>
          <w:szCs w:val="28"/>
        </w:rPr>
        <w:t>на</w:t>
      </w:r>
      <w:proofErr w:type="gramEnd"/>
      <w:r>
        <w:rPr>
          <w:rFonts w:ascii="Times New Roman" w:eastAsia="Times New Roman" w:hAnsi="Times New Roman" w:cs="Times New Roman"/>
          <w:b/>
          <w:bCs/>
          <w:sz w:val="28"/>
          <w:szCs w:val="28"/>
        </w:rPr>
        <w:t>:</w:t>
      </w:r>
      <w:r w:rsidR="005369DF" w:rsidRPr="00DA354A">
        <w:rPr>
          <w:rFonts w:ascii="Times New Roman" w:eastAsia="Times New Roman" w:hAnsi="Times New Roman" w:cs="Times New Roman"/>
          <w:sz w:val="28"/>
          <w:szCs w:val="28"/>
        </w:rPr>
        <w:t> </w:t>
      </w:r>
    </w:p>
    <w:p w:rsidR="00CB2638" w:rsidRPr="00CB2638" w:rsidRDefault="00CB2638" w:rsidP="00CB2638">
      <w:pPr>
        <w:pStyle w:val="a3"/>
        <w:rPr>
          <w:rFonts w:ascii="Times New Roman" w:eastAsia="Times New Roman" w:hAnsi="Times New Roman" w:cs="Times New Roman"/>
          <w:sz w:val="28"/>
          <w:szCs w:val="28"/>
        </w:rPr>
      </w:pP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заключение, изменение и расторжение трудового договора в порядке и на условиях, которые установлены ТК РФ, иными федеральными законами;</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предоставление им работы, обусловленной трудовым договором;</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полную достоверную информацию об условиях труда и требованиях охраны труда на рабочем месте;</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профессиональную подготовку, переподготовку и повышение своей квалификации в порядке, установленном ТК РФ, иными федеральными законами;</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участие в управлении организацией в предусмотренных ТК РФ, иными федеральными законами и коллективным договором формах;</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lastRenderedPageBreak/>
        <w:t>ведение коллективных переговоров и заключение коллективных договоров и соглашений через своих представителей</w:t>
      </w:r>
      <w:r w:rsidR="00804B49" w:rsidRPr="005F4B72">
        <w:rPr>
          <w:rFonts w:ascii="Times New Roman" w:eastAsia="Times New Roman" w:hAnsi="Times New Roman" w:cs="Times New Roman"/>
          <w:sz w:val="28"/>
          <w:szCs w:val="28"/>
        </w:rPr>
        <w:t>.</w:t>
      </w:r>
      <w:r w:rsidRPr="005F4B72">
        <w:rPr>
          <w:rFonts w:ascii="Times New Roman" w:eastAsia="Times New Roman" w:hAnsi="Times New Roman" w:cs="Times New Roman"/>
          <w:sz w:val="28"/>
          <w:szCs w:val="28"/>
        </w:rPr>
        <w:t xml:space="preserve"> </w:t>
      </w:r>
      <w:r w:rsidR="00804B49" w:rsidRPr="005F4B72">
        <w:rPr>
          <w:rFonts w:ascii="Times New Roman" w:eastAsia="Times New Roman" w:hAnsi="Times New Roman" w:cs="Times New Roman"/>
          <w:sz w:val="28"/>
          <w:szCs w:val="28"/>
        </w:rPr>
        <w:t>Н</w:t>
      </w:r>
      <w:r w:rsidRPr="005F4B72">
        <w:rPr>
          <w:rFonts w:ascii="Times New Roman" w:eastAsia="Times New Roman" w:hAnsi="Times New Roman" w:cs="Times New Roman"/>
          <w:sz w:val="28"/>
          <w:szCs w:val="28"/>
        </w:rPr>
        <w:t>а информацию о выполнении коллективного договора, соглашений;</w:t>
      </w:r>
    </w:p>
    <w:p w:rsidR="00DA354A" w:rsidRDefault="005369DF" w:rsidP="00DA354A">
      <w:pPr>
        <w:pStyle w:val="a3"/>
        <w:shd w:val="clear" w:color="auto" w:fill="F3F4F6"/>
        <w:spacing w:after="0" w:line="240" w:lineRule="auto"/>
        <w:ind w:left="360" w:firstLine="34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защиту своих трудовых прав, свобод и законных интересов всеми не запрещенными законом способами;</w:t>
      </w:r>
    </w:p>
    <w:p w:rsidR="00804B49" w:rsidRPr="005F4B72" w:rsidRDefault="005369DF" w:rsidP="00DA354A">
      <w:pPr>
        <w:pStyle w:val="a3"/>
        <w:shd w:val="clear" w:color="auto" w:fill="F3F4F6"/>
        <w:spacing w:after="0" w:line="240" w:lineRule="auto"/>
        <w:ind w:left="360" w:firstLine="34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sz w:val="28"/>
          <w:szCs w:val="28"/>
        </w:rPr>
        <w:t>разрешение индивидуальных и коллективных трудовых споров, включая право на забастовку,</w:t>
      </w:r>
    </w:p>
    <w:p w:rsidR="00DA354A"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возмещение вреда, причиненного ему в связи с исполнением трудовых обязанностей, и компенсацию морального вреда в порядке, установленном ТК Р</w:t>
      </w:r>
      <w:r w:rsidR="00DA354A">
        <w:rPr>
          <w:rFonts w:ascii="Times New Roman" w:eastAsia="Times New Roman" w:hAnsi="Times New Roman" w:cs="Times New Roman"/>
          <w:sz w:val="28"/>
          <w:szCs w:val="28"/>
        </w:rPr>
        <w:t>Ф, иными федеральными законами;</w:t>
      </w:r>
    </w:p>
    <w:p w:rsidR="00CB2638"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обязательное социальное страхование в случаях, предусмотренных федеральными законами.</w:t>
      </w:r>
    </w:p>
    <w:p w:rsidR="00DA354A" w:rsidRPr="00DA354A" w:rsidRDefault="00DA354A" w:rsidP="00DA354A">
      <w:pPr>
        <w:shd w:val="clear" w:color="auto" w:fill="F3F4F6"/>
        <w:spacing w:after="0" w:line="240" w:lineRule="auto"/>
        <w:ind w:firstLine="708"/>
        <w:jc w:val="both"/>
        <w:rPr>
          <w:rFonts w:ascii="Times New Roman" w:eastAsia="Times New Roman" w:hAnsi="Times New Roman" w:cs="Times New Roman"/>
          <w:color w:val="000000"/>
          <w:sz w:val="28"/>
          <w:szCs w:val="28"/>
        </w:rPr>
      </w:pPr>
    </w:p>
    <w:p w:rsidR="00DA354A" w:rsidRDefault="005369DF" w:rsidP="00DA354A">
      <w:pPr>
        <w:shd w:val="clear" w:color="auto" w:fill="F3F4F6"/>
        <w:spacing w:after="0" w:line="240" w:lineRule="auto"/>
        <w:jc w:val="both"/>
        <w:rPr>
          <w:rFonts w:ascii="Times New Roman" w:eastAsia="Times New Roman" w:hAnsi="Times New Roman" w:cs="Times New Roman"/>
          <w:b/>
          <w:bCs/>
          <w:sz w:val="28"/>
          <w:szCs w:val="28"/>
        </w:rPr>
      </w:pPr>
      <w:r w:rsidRPr="00DA354A">
        <w:rPr>
          <w:rFonts w:ascii="Times New Roman" w:eastAsia="Times New Roman" w:hAnsi="Times New Roman" w:cs="Times New Roman"/>
          <w:b/>
          <w:bCs/>
          <w:sz w:val="28"/>
          <w:szCs w:val="28"/>
        </w:rPr>
        <w:t>Работники обязаны:</w:t>
      </w:r>
    </w:p>
    <w:p w:rsidR="00DA354A"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добросовестно исполнять свои трудовые обязанности, возложенные на них трудовым договором;</w:t>
      </w:r>
    </w:p>
    <w:p w:rsidR="00DA354A"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соблюдать правила внутреннего трудового распорядка;</w:t>
      </w:r>
    </w:p>
    <w:p w:rsidR="00DA354A"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соблюдать трудовую дисциплину;</w:t>
      </w:r>
    </w:p>
    <w:p w:rsidR="00DA354A" w:rsidRDefault="005369DF" w:rsidP="00DA354A">
      <w:pPr>
        <w:shd w:val="clear" w:color="auto" w:fill="F3F4F6"/>
        <w:spacing w:after="0" w:line="240" w:lineRule="auto"/>
        <w:ind w:firstLine="708"/>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выполнять установленные нормы труда;</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соблюдать требования по охране труда и обеспечению безопасности труда;</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DA354A">
        <w:rPr>
          <w:rFonts w:ascii="Times New Roman" w:eastAsia="Times New Roman" w:hAnsi="Times New Roman" w:cs="Times New Roman"/>
          <w:sz w:val="28"/>
          <w:szCs w:val="28"/>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p>
    <w:p w:rsidR="00DA354A" w:rsidRDefault="005369DF" w:rsidP="00DA354A">
      <w:pPr>
        <w:shd w:val="clear" w:color="auto" w:fill="F3F4F6"/>
        <w:spacing w:after="0" w:line="240" w:lineRule="auto"/>
        <w:ind w:firstLine="360"/>
        <w:jc w:val="both"/>
        <w:rPr>
          <w:rFonts w:ascii="Times New Roman" w:eastAsia="Times New Roman" w:hAnsi="Times New Roman" w:cs="Times New Roman"/>
          <w:b/>
          <w:bCs/>
          <w:sz w:val="28"/>
          <w:szCs w:val="28"/>
        </w:rPr>
      </w:pPr>
      <w:r w:rsidRPr="00DA354A">
        <w:rPr>
          <w:rFonts w:ascii="Times New Roman" w:eastAsia="Times New Roman" w:hAnsi="Times New Roman" w:cs="Times New Roman"/>
          <w:b/>
          <w:bCs/>
          <w:sz w:val="28"/>
          <w:szCs w:val="28"/>
        </w:rPr>
        <w:t>Работодатель имеет право:</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заключать, изменять и расторгать трудовые договоры с работниками в порядке и на условиях, которые установлены ТК РФ, иными федеральными законами;</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вести коллективные переговоры и заключать коллективные договоры;</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поощрять работников за добросовестный эффективный труд;</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привлекать работников к дисциплинарной и материальной ответственности в порядке, установленном ТК РФ, иными федеральными законами;</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lastRenderedPageBreak/>
        <w:t>принимать локальные нормативные акты;</w:t>
      </w:r>
    </w:p>
    <w:p w:rsidR="00DA354A" w:rsidRDefault="005369DF"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создавать объединения работодателей в целях представительства и защиты своих интересов и вступать в них.</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p>
    <w:p w:rsidR="00DA354A" w:rsidRDefault="005369DF" w:rsidP="00DA354A">
      <w:pPr>
        <w:shd w:val="clear" w:color="auto" w:fill="F3F4F6"/>
        <w:spacing w:after="0" w:line="240" w:lineRule="auto"/>
        <w:ind w:firstLine="360"/>
        <w:jc w:val="both"/>
        <w:rPr>
          <w:rFonts w:ascii="Times New Roman" w:eastAsia="Times New Roman" w:hAnsi="Times New Roman" w:cs="Times New Roman"/>
          <w:b/>
          <w:bCs/>
          <w:sz w:val="28"/>
          <w:szCs w:val="28"/>
        </w:rPr>
      </w:pPr>
      <w:r w:rsidRPr="005F4B72">
        <w:rPr>
          <w:rFonts w:ascii="Times New Roman" w:eastAsia="Times New Roman" w:hAnsi="Times New Roman" w:cs="Times New Roman"/>
          <w:b/>
          <w:bCs/>
          <w:sz w:val="28"/>
          <w:szCs w:val="28"/>
        </w:rPr>
        <w:t>Работодатель обязан:</w:t>
      </w:r>
    </w:p>
    <w:p w:rsidR="00DA354A" w:rsidRDefault="00804B49"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соблюдать трудовое законодательство</w:t>
      </w: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 xml:space="preserve"> условия коллективного договора, соглашений и трудовых договоров;</w:t>
      </w:r>
    </w:p>
    <w:p w:rsidR="00DA354A" w:rsidRDefault="00804B49"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предоставлять работникам работу, обусловленную трудовым договором;</w:t>
      </w:r>
    </w:p>
    <w:p w:rsidR="00DA354A" w:rsidRDefault="00804B49"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 обеспечивать безопасность и условия труда, соответствующие государственным нормативным требованиям охраны труда;</w:t>
      </w:r>
    </w:p>
    <w:p w:rsidR="00DA354A" w:rsidRDefault="00804B49" w:rsidP="00DA354A">
      <w:pPr>
        <w:shd w:val="clear" w:color="auto" w:fill="F3F4F6"/>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обеспечивать работникам равную оплату за труд равной ценности;</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выплачивать в полном размере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вести коллективные переговоры, а также заключать коллективный договор в порядке, установленном ТК РФ;</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005369DF" w:rsidRPr="005F4B72">
        <w:rPr>
          <w:rFonts w:ascii="Times New Roman" w:eastAsia="Times New Roman" w:hAnsi="Times New Roman" w:cs="Times New Roman"/>
          <w:sz w:val="28"/>
          <w:szCs w:val="28"/>
        </w:rPr>
        <w:t>контроля за</w:t>
      </w:r>
      <w:proofErr w:type="gramEnd"/>
      <w:r w:rsidR="005369DF" w:rsidRPr="005F4B72">
        <w:rPr>
          <w:rFonts w:ascii="Times New Roman" w:eastAsia="Times New Roman" w:hAnsi="Times New Roman" w:cs="Times New Roman"/>
          <w:sz w:val="28"/>
          <w:szCs w:val="28"/>
        </w:rPr>
        <w:t xml:space="preserve"> их выполнением;</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804B49" w:rsidRPr="005F4B72" w:rsidRDefault="00DA354A" w:rsidP="00DA354A">
      <w:pPr>
        <w:shd w:val="clear" w:color="auto" w:fill="F3F4F6"/>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 xml:space="preserve">своевременно выполнять предписания федерального органа исполнительной власти, уполномоченного на проведение государственного надзора и </w:t>
      </w:r>
      <w:proofErr w:type="gramStart"/>
      <w:r w:rsidR="005369DF" w:rsidRPr="005F4B72">
        <w:rPr>
          <w:rFonts w:ascii="Times New Roman" w:eastAsia="Times New Roman" w:hAnsi="Times New Roman" w:cs="Times New Roman"/>
          <w:sz w:val="28"/>
          <w:szCs w:val="28"/>
        </w:rPr>
        <w:t>контроля за</w:t>
      </w:r>
      <w:proofErr w:type="gramEnd"/>
      <w:r w:rsidR="005369DF" w:rsidRPr="005F4B72">
        <w:rPr>
          <w:rFonts w:ascii="Times New Roman" w:eastAsia="Times New Roman" w:hAnsi="Times New Roman" w:cs="Times New Roman"/>
          <w:sz w:val="28"/>
          <w:szCs w:val="28"/>
        </w:rPr>
        <w:t xml:space="preserve"> соблюдением трудового законодательства</w:t>
      </w:r>
      <w:r w:rsidR="00804B49" w:rsidRPr="005F4B72">
        <w:rPr>
          <w:rFonts w:ascii="Times New Roman" w:eastAsia="Times New Roman" w:hAnsi="Times New Roman" w:cs="Times New Roman"/>
          <w:sz w:val="28"/>
          <w:szCs w:val="28"/>
        </w:rPr>
        <w:t>;</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005369DF" w:rsidRPr="00DA354A">
        <w:rPr>
          <w:rFonts w:ascii="Times New Roman" w:eastAsia="Times New Roman" w:hAnsi="Times New Roman" w:cs="Times New Roman"/>
          <w:sz w:val="28"/>
          <w:szCs w:val="28"/>
        </w:rPr>
        <w:t>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w:t>
      </w:r>
      <w:r w:rsidR="00804B49" w:rsidRPr="00DA354A">
        <w:rPr>
          <w:rFonts w:ascii="Times New Roman" w:eastAsia="Times New Roman" w:hAnsi="Times New Roman" w:cs="Times New Roman"/>
          <w:sz w:val="28"/>
          <w:szCs w:val="28"/>
        </w:rPr>
        <w:t>;</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обеспечивать бытовые нужды работников, связанные с исполнением ими трудовых обязанностей;</w:t>
      </w:r>
    </w:p>
    <w:p w:rsidR="00DA354A" w:rsidRDefault="00DA354A" w:rsidP="00DA354A">
      <w:pPr>
        <w:shd w:val="clear" w:color="auto" w:fill="F3F4F6"/>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369DF" w:rsidRPr="005F4B72">
        <w:rPr>
          <w:rFonts w:ascii="Times New Roman" w:eastAsia="Times New Roman" w:hAnsi="Times New Roman" w:cs="Times New Roman"/>
          <w:sz w:val="28"/>
          <w:szCs w:val="28"/>
        </w:rPr>
        <w:t>осуществлять обязательное социальное страхование работников в порядке, установленном федеральными законами;</w:t>
      </w:r>
    </w:p>
    <w:p w:rsidR="00804B49" w:rsidRPr="005F4B72" w:rsidRDefault="00804B49" w:rsidP="00DA354A">
      <w:pPr>
        <w:shd w:val="clear" w:color="auto" w:fill="F3F4F6"/>
        <w:spacing w:after="0" w:line="240" w:lineRule="auto"/>
        <w:ind w:firstLine="36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sz w:val="28"/>
          <w:szCs w:val="28"/>
        </w:rPr>
        <w:t>-</w:t>
      </w:r>
      <w:r w:rsidR="005369DF" w:rsidRPr="005F4B72">
        <w:rPr>
          <w:rFonts w:ascii="Times New Roman" w:eastAsia="Times New Roman" w:hAnsi="Times New Roman" w:cs="Times New Roman"/>
          <w:sz w:val="28"/>
          <w:szCs w:val="28"/>
        </w:rPr>
        <w:t>возмещать вред, причиненный работникам в связи с исполнением ими трудовых обязанностей, а также компенсировать; </w:t>
      </w:r>
    </w:p>
    <w:p w:rsidR="00804B49" w:rsidRPr="005F4B72" w:rsidRDefault="00804B49" w:rsidP="005F4B72">
      <w:pPr>
        <w:pStyle w:val="a3"/>
        <w:shd w:val="clear" w:color="auto" w:fill="F3F4F6"/>
        <w:spacing w:after="0" w:line="240" w:lineRule="auto"/>
        <w:ind w:left="360"/>
        <w:jc w:val="both"/>
        <w:rPr>
          <w:rFonts w:ascii="Times New Roman" w:eastAsia="Times New Roman" w:hAnsi="Times New Roman" w:cs="Times New Roman"/>
          <w:color w:val="000000"/>
          <w:sz w:val="28"/>
          <w:szCs w:val="28"/>
        </w:rPr>
      </w:pPr>
    </w:p>
    <w:p w:rsidR="005369DF" w:rsidRPr="00DA354A" w:rsidRDefault="00DA354A" w:rsidP="00DA354A">
      <w:pPr>
        <w:shd w:val="clear" w:color="auto" w:fill="F3F4F6"/>
        <w:spacing w:after="0" w:line="240" w:lineRule="auto"/>
        <w:ind w:firstLine="360"/>
        <w:jc w:val="both"/>
        <w:rPr>
          <w:rFonts w:ascii="Times New Roman" w:eastAsia="Times New Roman" w:hAnsi="Times New Roman" w:cs="Times New Roman"/>
          <w:color w:val="000000"/>
          <w:sz w:val="28"/>
          <w:szCs w:val="28"/>
        </w:rPr>
      </w:pPr>
      <w:r w:rsidRPr="00DA354A">
        <w:rPr>
          <w:rFonts w:ascii="Times New Roman" w:eastAsia="Times New Roman" w:hAnsi="Times New Roman" w:cs="Times New Roman"/>
          <w:b/>
          <w:sz w:val="28"/>
          <w:szCs w:val="28"/>
          <w:u w:val="single"/>
        </w:rPr>
        <w:t>Самозащита</w:t>
      </w:r>
      <w:r w:rsidR="005369DF" w:rsidRPr="00DA354A">
        <w:rPr>
          <w:rFonts w:ascii="Times New Roman" w:eastAsia="Times New Roman" w:hAnsi="Times New Roman" w:cs="Times New Roman"/>
          <w:b/>
          <w:color w:val="000000"/>
          <w:sz w:val="28"/>
          <w:szCs w:val="28"/>
        </w:rPr>
        <w:t xml:space="preserve"> –</w:t>
      </w:r>
      <w:r w:rsidR="005369DF" w:rsidRPr="00DA354A">
        <w:rPr>
          <w:rFonts w:ascii="Times New Roman" w:eastAsia="Times New Roman" w:hAnsi="Times New Roman" w:cs="Times New Roman"/>
          <w:color w:val="000000"/>
          <w:sz w:val="28"/>
          <w:szCs w:val="28"/>
        </w:rPr>
        <w:t xml:space="preserve"> новый для трудового законодательства способ защиты прав работника. Самозащита предполагает самостоятельные активные действия работников по охране своих трудовых прав, жизни и здоровья без обращения или наряду с обращением в органы по рассмотрению </w:t>
      </w:r>
      <w:r w:rsidR="005369DF" w:rsidRPr="00DA354A">
        <w:rPr>
          <w:rFonts w:ascii="Times New Roman" w:eastAsia="Times New Roman" w:hAnsi="Times New Roman" w:cs="Times New Roman"/>
          <w:color w:val="000000"/>
          <w:sz w:val="28"/>
          <w:szCs w:val="28"/>
        </w:rPr>
        <w:lastRenderedPageBreak/>
        <w:t>индивидуальных трудовых споров либо в органы по надзору и контролю соблюдения законодательства о труде.</w:t>
      </w:r>
    </w:p>
    <w:p w:rsidR="005369DF" w:rsidRPr="00DA354A" w:rsidRDefault="005369DF" w:rsidP="00DA354A">
      <w:pPr>
        <w:shd w:val="clear" w:color="auto" w:fill="FFFFFF"/>
        <w:spacing w:after="0" w:line="240" w:lineRule="auto"/>
        <w:rPr>
          <w:rFonts w:ascii="Times New Roman" w:eastAsia="Times New Roman" w:hAnsi="Times New Roman" w:cs="Times New Roman"/>
          <w:color w:val="222222"/>
          <w:sz w:val="28"/>
          <w:szCs w:val="28"/>
        </w:rPr>
      </w:pPr>
      <w:r w:rsidRPr="00DA354A">
        <w:rPr>
          <w:rFonts w:ascii="Times New Roman" w:eastAsia="Times New Roman" w:hAnsi="Times New Roman" w:cs="Times New Roman"/>
          <w:sz w:val="28"/>
          <w:szCs w:val="28"/>
          <w:u w:val="single"/>
        </w:rPr>
        <w:t xml:space="preserve"> </w:t>
      </w:r>
      <w:r w:rsidRPr="00DA354A">
        <w:rPr>
          <w:rFonts w:ascii="Times New Roman" w:eastAsia="Times New Roman" w:hAnsi="Times New Roman" w:cs="Times New Roman"/>
          <w:bCs/>
          <w:color w:val="222222"/>
          <w:sz w:val="28"/>
          <w:szCs w:val="28"/>
          <w:bdr w:val="none" w:sz="0" w:space="0" w:color="auto" w:frame="1"/>
        </w:rPr>
        <w:t>Статья 379 ТК РФ «Формы самозащиты» реально выделяет только одну форму самозащиты — отказ работника от выполнения работы. Правомерным он будет являться в двух случаях:</w:t>
      </w:r>
    </w:p>
    <w:p w:rsidR="005369DF" w:rsidRPr="005F4B72" w:rsidRDefault="00DA354A" w:rsidP="00DA354A">
      <w:pPr>
        <w:pStyle w:val="a3"/>
        <w:shd w:val="clear" w:color="auto" w:fill="FFFFFF"/>
        <w:spacing w:after="0" w:line="240" w:lineRule="auto"/>
        <w:ind w:left="36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е</w:t>
      </w:r>
      <w:r w:rsidR="005369DF" w:rsidRPr="005F4B72">
        <w:rPr>
          <w:rFonts w:ascii="Times New Roman" w:eastAsia="Times New Roman" w:hAnsi="Times New Roman" w:cs="Times New Roman"/>
          <w:color w:val="222222"/>
          <w:sz w:val="28"/>
          <w:szCs w:val="28"/>
        </w:rPr>
        <w:t>сли работа не предусмотрена трудовым договором;</w:t>
      </w:r>
    </w:p>
    <w:p w:rsidR="005369DF" w:rsidRPr="00DA354A" w:rsidRDefault="00DA354A" w:rsidP="00DA354A">
      <w:pPr>
        <w:shd w:val="clear" w:color="auto" w:fill="FFFFFF"/>
        <w:spacing w:after="0" w:line="240" w:lineRule="auto"/>
        <w:ind w:firstLine="36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 </w:t>
      </w:r>
      <w:r w:rsidR="005369DF" w:rsidRPr="00DA354A">
        <w:rPr>
          <w:rFonts w:ascii="Times New Roman" w:eastAsia="Times New Roman" w:hAnsi="Times New Roman" w:cs="Times New Roman"/>
          <w:color w:val="222222"/>
          <w:sz w:val="28"/>
          <w:szCs w:val="28"/>
        </w:rPr>
        <w:t xml:space="preserve"> если работа непосредственно угрожает жизни и здоровью работника.</w:t>
      </w:r>
    </w:p>
    <w:p w:rsidR="005369DF" w:rsidRPr="00DA354A" w:rsidRDefault="005369DF" w:rsidP="00DA354A">
      <w:pPr>
        <w:shd w:val="clear" w:color="auto" w:fill="FFFFFF"/>
        <w:spacing w:after="0" w:line="240" w:lineRule="auto"/>
        <w:ind w:firstLine="360"/>
        <w:rPr>
          <w:rFonts w:ascii="Times New Roman" w:eastAsia="Times New Roman" w:hAnsi="Times New Roman" w:cs="Times New Roman"/>
          <w:color w:val="222222"/>
          <w:sz w:val="28"/>
          <w:szCs w:val="28"/>
        </w:rPr>
      </w:pPr>
      <w:r w:rsidRPr="00DA354A">
        <w:rPr>
          <w:rFonts w:ascii="Times New Roman" w:eastAsia="Times New Roman" w:hAnsi="Times New Roman" w:cs="Times New Roman"/>
          <w:color w:val="222222"/>
          <w:sz w:val="28"/>
          <w:szCs w:val="28"/>
        </w:rPr>
        <w:t>Эти случаи являются основаниями возникновения у работника права на самозащиту.</w:t>
      </w:r>
    </w:p>
    <w:p w:rsidR="005369DF" w:rsidRPr="005F4B72" w:rsidRDefault="005369DF" w:rsidP="00DA354A">
      <w:pPr>
        <w:pStyle w:val="a3"/>
        <w:shd w:val="clear" w:color="auto" w:fill="FFFFFF"/>
        <w:spacing w:after="0" w:line="240" w:lineRule="auto"/>
        <w:ind w:left="360"/>
        <w:jc w:val="both"/>
        <w:rPr>
          <w:rFonts w:ascii="Times New Roman" w:eastAsia="Times New Roman" w:hAnsi="Times New Roman" w:cs="Times New Roman"/>
          <w:color w:val="222222"/>
          <w:sz w:val="28"/>
          <w:szCs w:val="28"/>
        </w:rPr>
      </w:pPr>
      <w:r w:rsidRPr="005F4B72">
        <w:rPr>
          <w:rFonts w:ascii="Times New Roman" w:eastAsia="Times New Roman" w:hAnsi="Times New Roman" w:cs="Times New Roman"/>
          <w:color w:val="222222"/>
          <w:sz w:val="28"/>
          <w:szCs w:val="28"/>
        </w:rPr>
        <w:t>1. Первый случай имеет место, например, при незаконном переводе работника на другую работу. Работник, переведенный на другую работу без его письменного согласия в тех случаях, когда наличие такового являлось обязательным, имеет право не приступать к исполнению своих новых обязанностей, что не будет являться основанием привлечения его к дисциплинарной ответственности.</w:t>
      </w:r>
    </w:p>
    <w:p w:rsidR="005369DF" w:rsidRPr="005F4B72" w:rsidRDefault="005369DF" w:rsidP="00DA354A">
      <w:pPr>
        <w:pStyle w:val="a3"/>
        <w:shd w:val="clear" w:color="auto" w:fill="FFFFFF"/>
        <w:spacing w:after="0" w:line="240" w:lineRule="auto"/>
        <w:ind w:left="360"/>
        <w:jc w:val="both"/>
        <w:rPr>
          <w:rFonts w:ascii="Times New Roman" w:eastAsia="Times New Roman" w:hAnsi="Times New Roman" w:cs="Times New Roman"/>
          <w:color w:val="222222"/>
          <w:sz w:val="28"/>
          <w:szCs w:val="28"/>
        </w:rPr>
      </w:pPr>
      <w:r w:rsidRPr="005F4B72">
        <w:rPr>
          <w:rFonts w:ascii="Times New Roman" w:eastAsia="Times New Roman" w:hAnsi="Times New Roman" w:cs="Times New Roman"/>
          <w:color w:val="222222"/>
          <w:sz w:val="28"/>
          <w:szCs w:val="28"/>
        </w:rPr>
        <w:t>2. Статья 142 ТК РФ, которая закрепляет собой одну из форм самозащиты, предусматривает, что 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При этом прямо предусматривается, что в период приостановления работы работник имеет право в свое рабочее время отсутствовать на рабочем месте.</w:t>
      </w:r>
    </w:p>
    <w:p w:rsidR="00DA354A" w:rsidRDefault="00DA354A" w:rsidP="00DA354A">
      <w:pPr>
        <w:pStyle w:val="a3"/>
        <w:shd w:val="clear" w:color="auto" w:fill="FFFFFF"/>
        <w:spacing w:after="0" w:line="240" w:lineRule="auto"/>
        <w:ind w:left="360"/>
        <w:jc w:val="both"/>
        <w:rPr>
          <w:rFonts w:ascii="Times New Roman" w:eastAsia="Times New Roman" w:hAnsi="Times New Roman" w:cs="Times New Roman"/>
          <w:color w:val="222222"/>
          <w:sz w:val="28"/>
          <w:szCs w:val="28"/>
          <w:u w:val="single"/>
        </w:rPr>
      </w:pPr>
    </w:p>
    <w:p w:rsidR="005369DF" w:rsidRPr="005F4B72" w:rsidRDefault="005369DF" w:rsidP="00DA354A">
      <w:pPr>
        <w:pStyle w:val="a3"/>
        <w:shd w:val="clear" w:color="auto" w:fill="FFFFFF"/>
        <w:spacing w:after="0" w:line="240" w:lineRule="auto"/>
        <w:ind w:left="360"/>
        <w:jc w:val="both"/>
        <w:rPr>
          <w:rFonts w:ascii="Times New Roman" w:eastAsia="Times New Roman" w:hAnsi="Times New Roman" w:cs="Times New Roman"/>
          <w:color w:val="222222"/>
          <w:sz w:val="28"/>
          <w:szCs w:val="28"/>
          <w:u w:val="single"/>
        </w:rPr>
      </w:pPr>
      <w:r w:rsidRPr="005F4B72">
        <w:rPr>
          <w:rFonts w:ascii="Times New Roman" w:eastAsia="Times New Roman" w:hAnsi="Times New Roman" w:cs="Times New Roman"/>
          <w:color w:val="222222"/>
          <w:sz w:val="28"/>
          <w:szCs w:val="28"/>
          <w:u w:val="single"/>
        </w:rPr>
        <w:t>Работа угрожает жизни и здоровью работника.</w:t>
      </w:r>
    </w:p>
    <w:p w:rsidR="005369DF" w:rsidRPr="005F4B72" w:rsidRDefault="005369DF" w:rsidP="00DA354A">
      <w:pPr>
        <w:pStyle w:val="a3"/>
        <w:shd w:val="clear" w:color="auto" w:fill="FFFFFF"/>
        <w:spacing w:after="0" w:line="240" w:lineRule="auto"/>
        <w:ind w:left="360"/>
        <w:jc w:val="both"/>
        <w:rPr>
          <w:rFonts w:ascii="Times New Roman" w:eastAsia="Times New Roman" w:hAnsi="Times New Roman" w:cs="Times New Roman"/>
          <w:i/>
          <w:iCs/>
          <w:color w:val="222222"/>
          <w:sz w:val="28"/>
          <w:szCs w:val="28"/>
          <w:bdr w:val="none" w:sz="0" w:space="0" w:color="auto" w:frame="1"/>
        </w:rPr>
      </w:pPr>
      <w:r w:rsidRPr="005F4B72">
        <w:rPr>
          <w:rFonts w:ascii="Times New Roman" w:eastAsia="Times New Roman" w:hAnsi="Times New Roman" w:cs="Times New Roman"/>
          <w:color w:val="222222"/>
          <w:sz w:val="28"/>
          <w:szCs w:val="28"/>
        </w:rPr>
        <w:t>Второе основание возникновения у работника права на самозащиту путем отказа работника от выполнения работы возникает, например, в случае не</w:t>
      </w:r>
      <w:r w:rsidR="00804B49" w:rsidRPr="005F4B72">
        <w:rPr>
          <w:rFonts w:ascii="Times New Roman" w:eastAsia="Times New Roman" w:hAnsi="Times New Roman" w:cs="Times New Roman"/>
          <w:color w:val="222222"/>
          <w:sz w:val="28"/>
          <w:szCs w:val="28"/>
        </w:rPr>
        <w:t xml:space="preserve"> </w:t>
      </w:r>
      <w:r w:rsidRPr="005F4B72">
        <w:rPr>
          <w:rFonts w:ascii="Times New Roman" w:eastAsia="Times New Roman" w:hAnsi="Times New Roman" w:cs="Times New Roman"/>
          <w:color w:val="222222"/>
          <w:sz w:val="28"/>
          <w:szCs w:val="28"/>
        </w:rPr>
        <w:t xml:space="preserve">обеспечения работника средствами индивидуальной и коллективной защиты по установленным нормам. В данном случае законодатель прямо устанавливает, что такой отказ не влечет за собой привлечения работника к дисциплинарной ответственности (ч. 7 ст. 220 ТК РФ). </w:t>
      </w:r>
      <w:r w:rsidRPr="005F4B72">
        <w:rPr>
          <w:rFonts w:ascii="Times New Roman" w:eastAsia="Times New Roman" w:hAnsi="Times New Roman" w:cs="Times New Roman"/>
          <w:i/>
          <w:iCs/>
          <w:color w:val="222222"/>
          <w:sz w:val="28"/>
          <w:szCs w:val="28"/>
          <w:bdr w:val="none" w:sz="0" w:space="0" w:color="auto" w:frame="1"/>
        </w:rPr>
        <w:t>Такая угроза может иметь и потенциальный, предположительный характер.</w:t>
      </w:r>
    </w:p>
    <w:p w:rsidR="00804B49" w:rsidRPr="005F4B72" w:rsidRDefault="005369DF" w:rsidP="00DA354A">
      <w:pPr>
        <w:pStyle w:val="a3"/>
        <w:shd w:val="clear" w:color="auto" w:fill="FFFFFF"/>
        <w:spacing w:after="0" w:line="240" w:lineRule="auto"/>
        <w:ind w:left="360" w:firstLine="348"/>
        <w:jc w:val="both"/>
        <w:rPr>
          <w:rFonts w:ascii="Times New Roman" w:eastAsia="Times New Roman" w:hAnsi="Times New Roman" w:cs="Times New Roman"/>
          <w:color w:val="222222"/>
          <w:sz w:val="28"/>
          <w:szCs w:val="28"/>
        </w:rPr>
      </w:pPr>
      <w:r w:rsidRPr="005F4B72">
        <w:rPr>
          <w:rFonts w:ascii="Times New Roman" w:eastAsia="Times New Roman" w:hAnsi="Times New Roman" w:cs="Times New Roman"/>
          <w:color w:val="000000"/>
          <w:sz w:val="28"/>
          <w:szCs w:val="28"/>
        </w:rPr>
        <w:t xml:space="preserve">Законодатель не предусматривает общих норм реализации прав работника на самозащиту. </w:t>
      </w:r>
    </w:p>
    <w:p w:rsidR="005369DF" w:rsidRPr="005F4B72" w:rsidRDefault="005369DF" w:rsidP="00DA354A">
      <w:pPr>
        <w:pStyle w:val="a3"/>
        <w:shd w:val="clear" w:color="auto" w:fill="FFFFFF"/>
        <w:spacing w:after="0" w:line="240" w:lineRule="auto"/>
        <w:ind w:left="360" w:firstLine="348"/>
        <w:jc w:val="both"/>
        <w:rPr>
          <w:rFonts w:ascii="Times New Roman" w:eastAsia="Times New Roman" w:hAnsi="Times New Roman" w:cs="Times New Roman"/>
          <w:color w:val="222222"/>
          <w:sz w:val="28"/>
          <w:szCs w:val="28"/>
        </w:rPr>
      </w:pPr>
      <w:r w:rsidRPr="005F4B72">
        <w:rPr>
          <w:rFonts w:ascii="Times New Roman" w:eastAsia="Times New Roman" w:hAnsi="Times New Roman" w:cs="Times New Roman"/>
          <w:color w:val="000000"/>
          <w:sz w:val="28"/>
          <w:szCs w:val="28"/>
        </w:rPr>
        <w:t>Самозащита возможна при наличии грубого нарушения трудовых прав работника, специально указанного в законе (ст. 142 ТК – Ответственность работодателя за нарушение сроков выплаты заработной платы и иных сумм, причитающихся работнику</w:t>
      </w:r>
      <w:r w:rsidR="00804B49" w:rsidRPr="005F4B72">
        <w:rPr>
          <w:rFonts w:ascii="Times New Roman" w:eastAsia="Times New Roman" w:hAnsi="Times New Roman" w:cs="Times New Roman"/>
          <w:color w:val="000000"/>
          <w:sz w:val="28"/>
          <w:szCs w:val="28"/>
        </w:rPr>
        <w:t>;</w:t>
      </w:r>
      <w:r w:rsidRPr="005F4B72">
        <w:rPr>
          <w:rFonts w:ascii="Times New Roman" w:eastAsia="Times New Roman" w:hAnsi="Times New Roman" w:cs="Times New Roman"/>
          <w:color w:val="000000"/>
          <w:sz w:val="28"/>
          <w:szCs w:val="28"/>
        </w:rPr>
        <w:t xml:space="preserve"> ст. 219 ТК - Право работника на труд в условиях, соответствующих требованиям охраны труда, ст. 220 ТК - Гарантии права работников на труд в условиях, соответствующих требованиям охраны труда), и необходимости пресечь нарушение</w:t>
      </w:r>
    </w:p>
    <w:p w:rsidR="00834815" w:rsidRPr="005F4B72" w:rsidRDefault="00834815" w:rsidP="00DA354A">
      <w:pPr>
        <w:pStyle w:val="a3"/>
        <w:shd w:val="clear" w:color="auto" w:fill="FFFFFF"/>
        <w:spacing w:after="0" w:line="240" w:lineRule="auto"/>
        <w:ind w:left="360"/>
        <w:jc w:val="both"/>
        <w:rPr>
          <w:rFonts w:ascii="Times New Roman" w:eastAsia="Times New Roman" w:hAnsi="Times New Roman" w:cs="Times New Roman"/>
          <w:color w:val="222222"/>
          <w:sz w:val="28"/>
          <w:szCs w:val="28"/>
        </w:rPr>
      </w:pPr>
    </w:p>
    <w:p w:rsidR="00834815" w:rsidRPr="005F4B72" w:rsidRDefault="00834815" w:rsidP="00DA354A">
      <w:pPr>
        <w:pStyle w:val="a3"/>
        <w:spacing w:after="0" w:line="240" w:lineRule="auto"/>
        <w:ind w:left="1068"/>
        <w:jc w:val="center"/>
        <w:rPr>
          <w:rFonts w:ascii="Times New Roman" w:eastAsia="Times New Roman" w:hAnsi="Times New Roman" w:cs="Times New Roman"/>
          <w:b/>
          <w:color w:val="000000"/>
          <w:sz w:val="28"/>
          <w:szCs w:val="28"/>
        </w:rPr>
      </w:pPr>
      <w:r w:rsidRPr="005F4B72">
        <w:rPr>
          <w:rFonts w:ascii="Times New Roman" w:eastAsia="Times New Roman" w:hAnsi="Times New Roman" w:cs="Times New Roman"/>
          <w:b/>
          <w:color w:val="000000"/>
          <w:sz w:val="28"/>
          <w:szCs w:val="28"/>
        </w:rPr>
        <w:t>Контрольные вопросы.</w:t>
      </w:r>
    </w:p>
    <w:p w:rsidR="008C66FA" w:rsidRPr="005F4B72" w:rsidRDefault="008C66FA" w:rsidP="005F4B72">
      <w:pPr>
        <w:pStyle w:val="a3"/>
        <w:spacing w:after="0" w:line="240" w:lineRule="auto"/>
        <w:ind w:left="1068"/>
        <w:jc w:val="both"/>
        <w:rPr>
          <w:rFonts w:ascii="Times New Roman" w:eastAsia="Times New Roman" w:hAnsi="Times New Roman" w:cs="Times New Roman"/>
          <w:b/>
          <w:color w:val="000000"/>
          <w:sz w:val="28"/>
          <w:szCs w:val="28"/>
        </w:rPr>
      </w:pPr>
    </w:p>
    <w:p w:rsidR="008C66FA" w:rsidRPr="005F4B72" w:rsidRDefault="00834815" w:rsidP="005F4B72">
      <w:pPr>
        <w:pStyle w:val="a3"/>
        <w:numPr>
          <w:ilvl w:val="0"/>
          <w:numId w:val="23"/>
        </w:num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Формы трудового договора.</w:t>
      </w:r>
      <w:r w:rsidR="008C66FA" w:rsidRPr="005F4B72">
        <w:rPr>
          <w:rFonts w:ascii="Times New Roman" w:eastAsia="Times New Roman" w:hAnsi="Times New Roman" w:cs="Times New Roman"/>
          <w:color w:val="000000"/>
          <w:sz w:val="28"/>
          <w:szCs w:val="28"/>
        </w:rPr>
        <w:t xml:space="preserve"> Срок трудового договора.</w:t>
      </w:r>
    </w:p>
    <w:p w:rsidR="00834815" w:rsidRPr="005F4B72" w:rsidRDefault="00DA354A" w:rsidP="00DA354A">
      <w:pPr>
        <w:pStyle w:val="a3"/>
        <w:spacing w:after="0" w:line="240" w:lineRule="auto"/>
        <w:ind w:left="927" w:firstLine="14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2. </w:t>
      </w:r>
      <w:r w:rsidR="008C66FA" w:rsidRPr="005F4B72">
        <w:rPr>
          <w:rFonts w:ascii="Times New Roman" w:eastAsia="Times New Roman" w:hAnsi="Times New Roman" w:cs="Times New Roman"/>
          <w:color w:val="000000"/>
          <w:sz w:val="28"/>
          <w:szCs w:val="28"/>
        </w:rPr>
        <w:t>Заключение трудового договора.</w:t>
      </w:r>
    </w:p>
    <w:p w:rsidR="00834815" w:rsidRPr="00DA354A" w:rsidRDefault="00DA354A" w:rsidP="00DA354A">
      <w:pPr>
        <w:spacing w:after="0" w:line="240" w:lineRule="auto"/>
        <w:ind w:left="10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00834815" w:rsidRPr="00DA354A">
        <w:rPr>
          <w:rFonts w:ascii="Times New Roman" w:eastAsia="Times New Roman" w:hAnsi="Times New Roman" w:cs="Times New Roman"/>
          <w:color w:val="000000"/>
          <w:sz w:val="28"/>
          <w:szCs w:val="28"/>
        </w:rPr>
        <w:t>Содержание и структура трудового договора.</w:t>
      </w:r>
    </w:p>
    <w:p w:rsidR="008C66FA" w:rsidRPr="00DA354A" w:rsidRDefault="00DA354A" w:rsidP="00DA354A">
      <w:pPr>
        <w:spacing w:after="0" w:line="240" w:lineRule="auto"/>
        <w:ind w:left="10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r w:rsidR="008C66FA" w:rsidRPr="00DA354A">
        <w:rPr>
          <w:rFonts w:ascii="Times New Roman" w:eastAsia="Times New Roman" w:hAnsi="Times New Roman" w:cs="Times New Roman"/>
          <w:color w:val="000000"/>
          <w:sz w:val="28"/>
          <w:szCs w:val="28"/>
        </w:rPr>
        <w:t>Прекращение трудового договора.</w:t>
      </w:r>
    </w:p>
    <w:p w:rsidR="00834815" w:rsidRPr="00DA354A" w:rsidRDefault="00DA354A" w:rsidP="00DA354A">
      <w:pPr>
        <w:spacing w:after="0" w:line="240" w:lineRule="auto"/>
        <w:ind w:left="10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w:t>
      </w:r>
      <w:r w:rsidR="00834815" w:rsidRPr="00DA354A">
        <w:rPr>
          <w:rFonts w:ascii="Times New Roman" w:eastAsia="Times New Roman" w:hAnsi="Times New Roman" w:cs="Times New Roman"/>
          <w:color w:val="000000"/>
          <w:sz w:val="28"/>
          <w:szCs w:val="28"/>
        </w:rPr>
        <w:t>Какие  вопросы безопасности отражаются в правах работника и обязанностях работодателя и учитываются при заключении коллективного и трудового договоров (ст.21, 11 ТК РФ</w:t>
      </w:r>
      <w:proofErr w:type="gramStart"/>
      <w:r w:rsidR="00834815" w:rsidRPr="00DA354A">
        <w:rPr>
          <w:rFonts w:ascii="Times New Roman" w:eastAsia="Times New Roman" w:hAnsi="Times New Roman" w:cs="Times New Roman"/>
          <w:color w:val="000000"/>
          <w:sz w:val="28"/>
          <w:szCs w:val="28"/>
        </w:rPr>
        <w:t xml:space="preserve"> )</w:t>
      </w:r>
      <w:proofErr w:type="gramEnd"/>
      <w:r w:rsidR="00834815" w:rsidRPr="00DA354A">
        <w:rPr>
          <w:rFonts w:ascii="Times New Roman" w:eastAsia="Times New Roman" w:hAnsi="Times New Roman" w:cs="Times New Roman"/>
          <w:color w:val="000000"/>
          <w:sz w:val="28"/>
          <w:szCs w:val="28"/>
        </w:rPr>
        <w:t>.</w:t>
      </w:r>
    </w:p>
    <w:p w:rsidR="00834815" w:rsidRPr="00DA354A" w:rsidRDefault="00DA354A" w:rsidP="00DA354A">
      <w:pPr>
        <w:spacing w:after="0" w:line="240" w:lineRule="auto"/>
        <w:ind w:left="10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r w:rsidR="00834815" w:rsidRPr="00DA354A">
        <w:rPr>
          <w:rFonts w:ascii="Times New Roman" w:eastAsia="Times New Roman" w:hAnsi="Times New Roman" w:cs="Times New Roman"/>
          <w:color w:val="000000"/>
          <w:sz w:val="28"/>
          <w:szCs w:val="28"/>
        </w:rPr>
        <w:t>Основные обязанности работника и работодателя.</w:t>
      </w:r>
    </w:p>
    <w:p w:rsidR="008C66FA" w:rsidRPr="00DA354A" w:rsidRDefault="00DA354A" w:rsidP="00DA354A">
      <w:pPr>
        <w:spacing w:after="0" w:line="240" w:lineRule="auto"/>
        <w:ind w:left="106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w:t>
      </w:r>
      <w:r w:rsidR="008C66FA" w:rsidRPr="00DA354A">
        <w:rPr>
          <w:rFonts w:ascii="Times New Roman" w:eastAsia="Times New Roman" w:hAnsi="Times New Roman" w:cs="Times New Roman"/>
          <w:color w:val="000000"/>
          <w:sz w:val="28"/>
          <w:szCs w:val="28"/>
        </w:rPr>
        <w:t>Самозащита работниками своих трудовых прав.</w:t>
      </w:r>
    </w:p>
    <w:p w:rsidR="005369DF" w:rsidRPr="005F4B72" w:rsidRDefault="005369DF" w:rsidP="005F4B72">
      <w:pPr>
        <w:spacing w:after="0" w:line="240" w:lineRule="auto"/>
        <w:jc w:val="both"/>
        <w:rPr>
          <w:rFonts w:ascii="Times New Roman" w:hAnsi="Times New Roman" w:cs="Times New Roman"/>
          <w:sz w:val="28"/>
          <w:szCs w:val="28"/>
          <w:u w:val="single"/>
        </w:rPr>
      </w:pPr>
    </w:p>
    <w:p w:rsidR="00834815" w:rsidRPr="005F4B72" w:rsidRDefault="00834815" w:rsidP="005F4B72">
      <w:pPr>
        <w:spacing w:after="0" w:line="240" w:lineRule="auto"/>
        <w:jc w:val="both"/>
        <w:rPr>
          <w:rFonts w:ascii="Times New Roman" w:hAnsi="Times New Roman" w:cs="Times New Roman"/>
          <w:sz w:val="28"/>
          <w:szCs w:val="28"/>
          <w:u w:val="single"/>
        </w:rPr>
      </w:pPr>
    </w:p>
    <w:p w:rsidR="00073BCC" w:rsidRPr="00655D00" w:rsidRDefault="00655D00" w:rsidP="00C5700C">
      <w:pPr>
        <w:spacing w:after="0" w:line="240" w:lineRule="auto"/>
        <w:jc w:val="center"/>
        <w:rPr>
          <w:rFonts w:ascii="Times New Roman" w:hAnsi="Times New Roman" w:cs="Times New Roman"/>
          <w:b/>
          <w:sz w:val="28"/>
          <w:szCs w:val="28"/>
        </w:rPr>
      </w:pPr>
      <w:r w:rsidRPr="00655D00">
        <w:rPr>
          <w:rFonts w:ascii="Times New Roman" w:hAnsi="Times New Roman" w:cs="Times New Roman"/>
          <w:b/>
          <w:sz w:val="28"/>
          <w:szCs w:val="28"/>
        </w:rPr>
        <w:t xml:space="preserve">Тема 4.2 </w:t>
      </w:r>
      <w:r w:rsidR="00073BCC" w:rsidRPr="00655D00">
        <w:rPr>
          <w:rFonts w:ascii="Times New Roman" w:hAnsi="Times New Roman" w:cs="Times New Roman"/>
          <w:b/>
          <w:sz w:val="28"/>
          <w:szCs w:val="28"/>
        </w:rPr>
        <w:t xml:space="preserve"> Коллективный договор</w:t>
      </w:r>
    </w:p>
    <w:p w:rsidR="004028A0" w:rsidRPr="00C5700C" w:rsidRDefault="004028A0" w:rsidP="00C5700C">
      <w:pPr>
        <w:spacing w:after="0" w:line="240" w:lineRule="auto"/>
        <w:jc w:val="center"/>
        <w:rPr>
          <w:rFonts w:ascii="Times New Roman" w:hAnsi="Times New Roman" w:cs="Times New Roman"/>
          <w:b/>
          <w:sz w:val="28"/>
          <w:szCs w:val="28"/>
          <w:u w:val="single"/>
        </w:rPr>
      </w:pPr>
    </w:p>
    <w:p w:rsidR="004028A0" w:rsidRDefault="00C5700C" w:rsidP="00C5700C">
      <w:pPr>
        <w:spacing w:after="0" w:line="240" w:lineRule="auto"/>
        <w:jc w:val="center"/>
        <w:rPr>
          <w:rFonts w:ascii="Times New Roman" w:hAnsi="Times New Roman" w:cs="Times New Roman"/>
          <w:b/>
          <w:sz w:val="28"/>
          <w:szCs w:val="28"/>
        </w:rPr>
      </w:pPr>
      <w:r w:rsidRPr="00C5700C">
        <w:rPr>
          <w:rFonts w:ascii="Times New Roman" w:hAnsi="Times New Roman" w:cs="Times New Roman"/>
          <w:b/>
          <w:sz w:val="28"/>
          <w:szCs w:val="28"/>
        </w:rPr>
        <w:t>План</w:t>
      </w:r>
      <w:r w:rsidR="004028A0" w:rsidRPr="00C5700C">
        <w:rPr>
          <w:rFonts w:ascii="Times New Roman" w:hAnsi="Times New Roman" w:cs="Times New Roman"/>
          <w:b/>
          <w:sz w:val="28"/>
          <w:szCs w:val="28"/>
        </w:rPr>
        <w:t xml:space="preserve"> лекции.</w:t>
      </w:r>
    </w:p>
    <w:p w:rsidR="00C5700C" w:rsidRPr="00C5700C" w:rsidRDefault="00C5700C" w:rsidP="00C5700C">
      <w:pPr>
        <w:spacing w:after="0" w:line="240" w:lineRule="auto"/>
        <w:jc w:val="center"/>
        <w:rPr>
          <w:rFonts w:ascii="Times New Roman" w:hAnsi="Times New Roman" w:cs="Times New Roman"/>
          <w:b/>
          <w:sz w:val="28"/>
          <w:szCs w:val="28"/>
        </w:rPr>
      </w:pPr>
    </w:p>
    <w:p w:rsidR="00DD442D" w:rsidRPr="00CB2638" w:rsidRDefault="00DD442D" w:rsidP="00C5700C">
      <w:pPr>
        <w:shd w:val="clear" w:color="auto" w:fill="FFFFFF"/>
        <w:spacing w:after="0" w:line="240" w:lineRule="auto"/>
        <w:ind w:firstLine="567"/>
        <w:jc w:val="both"/>
        <w:rPr>
          <w:rFonts w:ascii="Times New Roman" w:hAnsi="Times New Roman" w:cs="Times New Roman"/>
          <w:sz w:val="28"/>
          <w:szCs w:val="28"/>
        </w:rPr>
      </w:pPr>
      <w:r w:rsidRPr="00C5700C">
        <w:rPr>
          <w:rFonts w:ascii="Times New Roman" w:hAnsi="Times New Roman" w:cs="Times New Roman"/>
          <w:bCs/>
          <w:kern w:val="36"/>
          <w:sz w:val="28"/>
          <w:szCs w:val="28"/>
        </w:rPr>
        <w:t xml:space="preserve">Трудовой Кодекс РФ. </w:t>
      </w:r>
      <w:r w:rsidRPr="00C5700C">
        <w:rPr>
          <w:rFonts w:ascii="Times New Roman" w:hAnsi="Times New Roman" w:cs="Times New Roman"/>
          <w:b/>
          <w:bCs/>
          <w:sz w:val="28"/>
          <w:szCs w:val="28"/>
        </w:rPr>
        <w:t>Статья 40.</w:t>
      </w:r>
      <w:r w:rsidRPr="00C5700C">
        <w:rPr>
          <w:rFonts w:ascii="Times New Roman" w:hAnsi="Times New Roman" w:cs="Times New Roman"/>
          <w:sz w:val="28"/>
          <w:szCs w:val="28"/>
        </w:rPr>
        <w:t xml:space="preserve"> Коллек</w:t>
      </w:r>
      <w:r w:rsidRPr="00CB2638">
        <w:rPr>
          <w:rFonts w:ascii="Times New Roman" w:hAnsi="Times New Roman" w:cs="Times New Roman"/>
          <w:sz w:val="28"/>
          <w:szCs w:val="28"/>
        </w:rPr>
        <w:t>тивный договор</w:t>
      </w:r>
    </w:p>
    <w:p w:rsidR="00DD442D" w:rsidRPr="00CB2638" w:rsidRDefault="00DD442D" w:rsidP="00C5700C">
      <w:pPr>
        <w:shd w:val="clear" w:color="auto" w:fill="FFFFFF"/>
        <w:spacing w:after="0" w:line="240" w:lineRule="auto"/>
        <w:ind w:firstLine="567"/>
        <w:jc w:val="both"/>
        <w:rPr>
          <w:rFonts w:ascii="Times New Roman" w:hAnsi="Times New Roman" w:cs="Times New Roman"/>
          <w:sz w:val="28"/>
          <w:szCs w:val="28"/>
        </w:rPr>
      </w:pPr>
      <w:r w:rsidRPr="00CB2638">
        <w:rPr>
          <w:rFonts w:ascii="Times New Roman" w:hAnsi="Times New Roman" w:cs="Times New Roman"/>
          <w:b/>
          <w:bCs/>
          <w:sz w:val="28"/>
          <w:szCs w:val="28"/>
        </w:rPr>
        <w:t>Статья 41.</w:t>
      </w:r>
      <w:r w:rsidRPr="00CB2638">
        <w:rPr>
          <w:rFonts w:ascii="Times New Roman" w:hAnsi="Times New Roman" w:cs="Times New Roman"/>
          <w:sz w:val="28"/>
          <w:szCs w:val="28"/>
        </w:rPr>
        <w:t xml:space="preserve"> Содержание и структура коллективного договора</w:t>
      </w:r>
    </w:p>
    <w:p w:rsidR="00DD442D" w:rsidRPr="00CB2638" w:rsidRDefault="00DD442D" w:rsidP="00C5700C">
      <w:pPr>
        <w:shd w:val="clear" w:color="auto" w:fill="FFFFFF"/>
        <w:spacing w:after="0" w:line="240" w:lineRule="auto"/>
        <w:ind w:firstLine="567"/>
        <w:jc w:val="both"/>
        <w:rPr>
          <w:rFonts w:ascii="Times New Roman" w:hAnsi="Times New Roman" w:cs="Times New Roman"/>
          <w:sz w:val="28"/>
          <w:szCs w:val="28"/>
        </w:rPr>
      </w:pPr>
      <w:r w:rsidRPr="00CB2638">
        <w:rPr>
          <w:rFonts w:ascii="Times New Roman" w:hAnsi="Times New Roman" w:cs="Times New Roman"/>
          <w:b/>
          <w:bCs/>
          <w:sz w:val="28"/>
          <w:szCs w:val="28"/>
        </w:rPr>
        <w:t>Статья 42.</w:t>
      </w:r>
      <w:r w:rsidRPr="00CB2638">
        <w:rPr>
          <w:rFonts w:ascii="Times New Roman" w:hAnsi="Times New Roman" w:cs="Times New Roman"/>
          <w:sz w:val="28"/>
          <w:szCs w:val="28"/>
        </w:rPr>
        <w:t xml:space="preserve"> Порядок разработки проекта коллективного договора и заключения коллективного договора</w:t>
      </w:r>
    </w:p>
    <w:p w:rsidR="00DD442D" w:rsidRPr="005F4B72" w:rsidRDefault="00DD442D" w:rsidP="00C5700C">
      <w:pPr>
        <w:shd w:val="clear" w:color="auto" w:fill="FFFFFF"/>
        <w:spacing w:after="0" w:line="240" w:lineRule="auto"/>
        <w:ind w:firstLine="567"/>
        <w:jc w:val="both"/>
        <w:rPr>
          <w:rFonts w:ascii="Times New Roman" w:hAnsi="Times New Roman" w:cs="Times New Roman"/>
          <w:color w:val="000000"/>
          <w:sz w:val="28"/>
          <w:szCs w:val="28"/>
        </w:rPr>
      </w:pPr>
      <w:r w:rsidRPr="00CB2638">
        <w:rPr>
          <w:rFonts w:ascii="Times New Roman" w:hAnsi="Times New Roman" w:cs="Times New Roman"/>
          <w:b/>
          <w:bCs/>
          <w:sz w:val="28"/>
          <w:szCs w:val="28"/>
        </w:rPr>
        <w:t>Статья 43.</w:t>
      </w:r>
      <w:r w:rsidRPr="00CB2638">
        <w:rPr>
          <w:rFonts w:ascii="Times New Roman" w:hAnsi="Times New Roman" w:cs="Times New Roman"/>
          <w:sz w:val="28"/>
          <w:szCs w:val="28"/>
        </w:rPr>
        <w:t xml:space="preserve"> Действие</w:t>
      </w:r>
      <w:r w:rsidRPr="005F4B72">
        <w:rPr>
          <w:rFonts w:ascii="Times New Roman" w:hAnsi="Times New Roman" w:cs="Times New Roman"/>
          <w:color w:val="000000"/>
          <w:sz w:val="28"/>
          <w:szCs w:val="28"/>
        </w:rPr>
        <w:t xml:space="preserve"> коллективного договора</w:t>
      </w:r>
    </w:p>
    <w:p w:rsidR="00C5700C" w:rsidRDefault="009F79EF" w:rsidP="00C5700C">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(ч. 1 ст. 40 ТК РФ). Согласно ч. 2 ст. 29 ТК РФ интересы работников при проведении коллективных переговоров, заключении или изменении коллективного договора, осуществлении </w:t>
      </w:r>
      <w:proofErr w:type="gramStart"/>
      <w:r w:rsidRPr="005F4B72">
        <w:rPr>
          <w:rFonts w:ascii="Times New Roman" w:eastAsia="Times New Roman" w:hAnsi="Times New Roman" w:cs="Times New Roman"/>
          <w:color w:val="000000"/>
          <w:sz w:val="28"/>
          <w:szCs w:val="28"/>
        </w:rPr>
        <w:t>контроля за</w:t>
      </w:r>
      <w:proofErr w:type="gramEnd"/>
      <w:r w:rsidRPr="005F4B72">
        <w:rPr>
          <w:rFonts w:ascii="Times New Roman" w:eastAsia="Times New Roman" w:hAnsi="Times New Roman" w:cs="Times New Roman"/>
          <w:color w:val="000000"/>
          <w:sz w:val="28"/>
          <w:szCs w:val="28"/>
        </w:rPr>
        <w:t xml:space="preserve"> его выполнением представляют первичная профсоюзная организация или иные представители, избираемые работниками. Вместе с тем согласно ч. 3 ст. 36 ТК РФ лица, представляющие интересы работодателей, а также организации или органы, созданные либо финансируемые работодателями, органами исполнительной власти, органами местного самоуправления, политическими партиями, не вправе вести коллективные переговоры и заключать коллективные договоры от имени работников.</w:t>
      </w:r>
    </w:p>
    <w:p w:rsidR="00C5700C" w:rsidRDefault="009F79EF" w:rsidP="00C5700C">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Коллективный договор может заключаться в организации в целом, в ее филиалах, представительствах и иных обособленных структурных подразделениях (ч. 4 ст. 40 ТК РФ). В первом случае его действие распространяется на всех работников организации, а если он заключен в филиале, представительстве или ином обособленном структурном подразделении - на всех работников соответствующего подразделения (ч. 3 ст. 43 ТК РФ). Равно и работодатель обязан соблюдать условия коллективного договора (</w:t>
      </w:r>
      <w:proofErr w:type="spellStart"/>
      <w:r w:rsidRPr="005F4B72">
        <w:rPr>
          <w:rFonts w:ascii="Times New Roman" w:eastAsia="Times New Roman" w:hAnsi="Times New Roman" w:cs="Times New Roman"/>
          <w:color w:val="000000"/>
          <w:sz w:val="28"/>
          <w:szCs w:val="28"/>
        </w:rPr>
        <w:t>абз</w:t>
      </w:r>
      <w:proofErr w:type="spellEnd"/>
      <w:r w:rsidRPr="005F4B72">
        <w:rPr>
          <w:rFonts w:ascii="Times New Roman" w:eastAsia="Times New Roman" w:hAnsi="Times New Roman" w:cs="Times New Roman"/>
          <w:color w:val="000000"/>
          <w:sz w:val="28"/>
          <w:szCs w:val="28"/>
        </w:rPr>
        <w:t>. 2 ч. 2 ст. 22 ТК РФ).</w:t>
      </w:r>
    </w:p>
    <w:p w:rsidR="009F79EF" w:rsidRPr="005F4B72" w:rsidRDefault="009F79EF" w:rsidP="00C5700C">
      <w:pPr>
        <w:shd w:val="clear" w:color="auto" w:fill="FFFFFF"/>
        <w:spacing w:after="0" w:line="240" w:lineRule="auto"/>
        <w:ind w:firstLine="567"/>
        <w:jc w:val="both"/>
        <w:rPr>
          <w:rFonts w:ascii="Times New Roman" w:hAnsi="Times New Roman" w:cs="Times New Roman"/>
          <w:sz w:val="28"/>
          <w:szCs w:val="28"/>
        </w:rPr>
      </w:pPr>
      <w:r w:rsidRPr="005F4B72">
        <w:rPr>
          <w:rFonts w:ascii="Times New Roman" w:hAnsi="Times New Roman" w:cs="Times New Roman"/>
          <w:sz w:val="28"/>
          <w:szCs w:val="28"/>
        </w:rPr>
        <w:t xml:space="preserve">При заключении коллективного договора на предприятии ведутся переговоры между представителями сторон. От имени работодателя выступают лица, назначенные приказом руководителя, или уполномоченные им лица. От имени работников выступают профсоюзы, если они объединяют </w:t>
      </w:r>
      <w:r w:rsidRPr="005F4B72">
        <w:rPr>
          <w:rFonts w:ascii="Times New Roman" w:hAnsi="Times New Roman" w:cs="Times New Roman"/>
          <w:sz w:val="28"/>
          <w:szCs w:val="28"/>
        </w:rPr>
        <w:lastRenderedPageBreak/>
        <w:t xml:space="preserve">больше половины от числа работников. Если профсоюзов несколько, то приоритетом ведения переговоров обладает профсоюз, который один объединяет более половины работников. </w:t>
      </w:r>
    </w:p>
    <w:p w:rsidR="009F79EF" w:rsidRPr="005F4B72" w:rsidRDefault="009F79EF" w:rsidP="00C5700C">
      <w:pPr>
        <w:shd w:val="clear" w:color="auto" w:fill="FFFFFF"/>
        <w:spacing w:after="0" w:line="240" w:lineRule="auto"/>
        <w:ind w:firstLine="567"/>
        <w:jc w:val="both"/>
        <w:textAlignment w:val="top"/>
        <w:rPr>
          <w:rFonts w:ascii="Times New Roman" w:hAnsi="Times New Roman" w:cs="Times New Roman"/>
          <w:sz w:val="28"/>
          <w:szCs w:val="28"/>
        </w:rPr>
      </w:pPr>
      <w:r w:rsidRPr="005F4B72">
        <w:rPr>
          <w:rFonts w:ascii="Times New Roman" w:hAnsi="Times New Roman" w:cs="Times New Roman"/>
          <w:sz w:val="28"/>
          <w:szCs w:val="28"/>
        </w:rPr>
        <w:t>Для разработки коллективного договора создается комиссия. О создании комиссии работодатель издает приказ. В комиссию включают равное число представителей работников и представителей работодателя. Круг вопросов в коллективном договоре примерно определен в ст. 41 ТК РФ. Но вопросы могут быть и иные, определенные соглашением сторон, они должны соответствовать принципу реальности и возможности их исполнения.</w:t>
      </w:r>
    </w:p>
    <w:p w:rsidR="009F79EF" w:rsidRPr="005F4B72" w:rsidRDefault="009F79EF" w:rsidP="005F4B72">
      <w:pPr>
        <w:shd w:val="clear" w:color="auto" w:fill="FFFFFF"/>
        <w:spacing w:after="0" w:line="240" w:lineRule="auto"/>
        <w:ind w:firstLine="708"/>
        <w:jc w:val="both"/>
        <w:textAlignment w:val="top"/>
        <w:rPr>
          <w:rFonts w:ascii="Times New Roman" w:hAnsi="Times New Roman" w:cs="Times New Roman"/>
          <w:color w:val="000000"/>
          <w:sz w:val="28"/>
          <w:szCs w:val="28"/>
        </w:rPr>
      </w:pPr>
      <w:r w:rsidRPr="005F4B72">
        <w:rPr>
          <w:rFonts w:ascii="Times New Roman" w:hAnsi="Times New Roman" w:cs="Times New Roman"/>
          <w:sz w:val="28"/>
          <w:szCs w:val="28"/>
        </w:rPr>
        <w:t>Кроме того, в коллективном договоре не могут</w:t>
      </w:r>
      <w:r w:rsidR="00605208">
        <w:rPr>
          <w:rFonts w:ascii="Times New Roman" w:hAnsi="Times New Roman" w:cs="Times New Roman"/>
          <w:sz w:val="28"/>
          <w:szCs w:val="28"/>
        </w:rPr>
        <w:t xml:space="preserve"> содержаться положения, ухудшающ</w:t>
      </w:r>
      <w:r w:rsidRPr="005F4B72">
        <w:rPr>
          <w:rFonts w:ascii="Times New Roman" w:hAnsi="Times New Roman" w:cs="Times New Roman"/>
          <w:sz w:val="28"/>
          <w:szCs w:val="28"/>
        </w:rPr>
        <w:t xml:space="preserve">ие положение работников по сравнению с законодательством. </w:t>
      </w:r>
      <w:bookmarkStart w:id="66" w:name="text"/>
      <w:bookmarkEnd w:id="66"/>
    </w:p>
    <w:p w:rsidR="009F79EF" w:rsidRPr="005F4B72" w:rsidRDefault="009F79EF" w:rsidP="005F4B72">
      <w:pPr>
        <w:shd w:val="clear" w:color="auto" w:fill="FFFFFF"/>
        <w:spacing w:after="0" w:line="240" w:lineRule="auto"/>
        <w:ind w:left="825"/>
        <w:jc w:val="both"/>
        <w:rPr>
          <w:rFonts w:ascii="Times New Roman" w:hAnsi="Times New Roman" w:cs="Times New Roman"/>
          <w:color w:val="000000"/>
          <w:sz w:val="28"/>
          <w:szCs w:val="28"/>
        </w:rPr>
      </w:pPr>
      <w:r w:rsidRPr="005F4B72">
        <w:rPr>
          <w:rFonts w:ascii="Times New Roman" w:hAnsi="Times New Roman" w:cs="Times New Roman"/>
          <w:b/>
          <w:bCs/>
          <w:color w:val="000080"/>
          <w:sz w:val="28"/>
          <w:szCs w:val="28"/>
        </w:rPr>
        <w:t>Статья 40.</w:t>
      </w:r>
      <w:r w:rsidRPr="005F4B72">
        <w:rPr>
          <w:rFonts w:ascii="Times New Roman" w:hAnsi="Times New Roman" w:cs="Times New Roman"/>
          <w:color w:val="000000"/>
          <w:sz w:val="28"/>
          <w:szCs w:val="28"/>
        </w:rPr>
        <w:t xml:space="preserve"> Коллективный договор</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67" w:name="40001"/>
      <w:bookmarkEnd w:id="67"/>
      <w:r w:rsidRPr="005F4B72">
        <w:rPr>
          <w:rFonts w:ascii="Times New Roman" w:hAnsi="Times New Roman" w:cs="Times New Roman"/>
          <w:b/>
          <w:bCs/>
          <w:color w:val="000080"/>
          <w:sz w:val="28"/>
          <w:szCs w:val="28"/>
        </w:rPr>
        <w:t>Коллективный договор</w:t>
      </w:r>
      <w:r w:rsidRPr="005F4B72">
        <w:rPr>
          <w:rFonts w:ascii="Times New Roman" w:hAnsi="Times New Roman" w:cs="Times New Roman"/>
          <w:color w:val="000000"/>
          <w:sz w:val="28"/>
          <w:szCs w:val="28"/>
        </w:rPr>
        <w:t xml:space="preserve">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9F79EF" w:rsidRPr="005F4B72" w:rsidRDefault="009F79EF" w:rsidP="005F4B72">
      <w:pPr>
        <w:shd w:val="clear" w:color="auto" w:fill="FFFFFF"/>
        <w:spacing w:after="0" w:line="240" w:lineRule="auto"/>
        <w:ind w:left="825"/>
        <w:jc w:val="both"/>
        <w:rPr>
          <w:rFonts w:ascii="Times New Roman" w:hAnsi="Times New Roman" w:cs="Times New Roman"/>
          <w:color w:val="000000"/>
          <w:sz w:val="28"/>
          <w:szCs w:val="28"/>
        </w:rPr>
      </w:pPr>
      <w:bookmarkStart w:id="68" w:name="400002"/>
      <w:bookmarkStart w:id="69" w:name="4003"/>
      <w:bookmarkStart w:id="70" w:name="4005"/>
      <w:bookmarkEnd w:id="68"/>
      <w:bookmarkEnd w:id="69"/>
      <w:bookmarkEnd w:id="70"/>
      <w:r w:rsidRPr="005F4B72">
        <w:rPr>
          <w:rFonts w:ascii="Times New Roman" w:hAnsi="Times New Roman" w:cs="Times New Roman"/>
          <w:b/>
          <w:bCs/>
          <w:color w:val="000080"/>
          <w:sz w:val="28"/>
          <w:szCs w:val="28"/>
        </w:rPr>
        <w:t>Статья 41.</w:t>
      </w:r>
      <w:r w:rsidRPr="005F4B72">
        <w:rPr>
          <w:rFonts w:ascii="Times New Roman" w:hAnsi="Times New Roman" w:cs="Times New Roman"/>
          <w:color w:val="000000"/>
          <w:sz w:val="28"/>
          <w:szCs w:val="28"/>
        </w:rPr>
        <w:t xml:space="preserve"> Содержание и структура коллективного договора</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1" w:name="4101"/>
      <w:bookmarkEnd w:id="71"/>
      <w:r w:rsidRPr="005F4B72">
        <w:rPr>
          <w:rFonts w:ascii="Times New Roman" w:hAnsi="Times New Roman" w:cs="Times New Roman"/>
          <w:color w:val="000000"/>
          <w:sz w:val="28"/>
          <w:szCs w:val="28"/>
        </w:rPr>
        <w:t>Содержание и структура коллективного договора определяются сторонами.</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В коллективный договор могут включаться обязательства работников и работодателя по следующим вопросам:</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2" w:name="410202"/>
      <w:bookmarkEnd w:id="72"/>
      <w:r w:rsidRPr="005F4B72">
        <w:rPr>
          <w:rFonts w:ascii="Times New Roman" w:hAnsi="Times New Roman" w:cs="Times New Roman"/>
          <w:color w:val="000000"/>
          <w:sz w:val="28"/>
          <w:szCs w:val="28"/>
        </w:rPr>
        <w:t xml:space="preserve">формы, системы и </w:t>
      </w:r>
      <w:proofErr w:type="gramStart"/>
      <w:r w:rsidRPr="005F4B72">
        <w:rPr>
          <w:rFonts w:ascii="Times New Roman" w:hAnsi="Times New Roman" w:cs="Times New Roman"/>
          <w:color w:val="000000"/>
          <w:sz w:val="28"/>
          <w:szCs w:val="28"/>
        </w:rPr>
        <w:t>размеры оплаты труда</w:t>
      </w:r>
      <w:proofErr w:type="gramEnd"/>
      <w:r w:rsidRPr="005F4B72">
        <w:rPr>
          <w:rFonts w:ascii="Times New Roman" w:hAnsi="Times New Roman" w:cs="Times New Roman"/>
          <w:color w:val="000000"/>
          <w:sz w:val="28"/>
          <w:szCs w:val="28"/>
        </w:rPr>
        <w:t>;</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3" w:name="410203"/>
      <w:bookmarkEnd w:id="73"/>
      <w:r w:rsidRPr="005F4B72">
        <w:rPr>
          <w:rFonts w:ascii="Times New Roman" w:hAnsi="Times New Roman" w:cs="Times New Roman"/>
          <w:color w:val="000000"/>
          <w:sz w:val="28"/>
          <w:szCs w:val="28"/>
        </w:rPr>
        <w:t>выплата пособий, компенсаций;</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4" w:name="410204"/>
      <w:bookmarkEnd w:id="74"/>
      <w:r w:rsidRPr="005F4B72">
        <w:rPr>
          <w:rFonts w:ascii="Times New Roman" w:hAnsi="Times New Roman" w:cs="Times New Roman"/>
          <w:color w:val="000000"/>
          <w:sz w:val="28"/>
          <w:szCs w:val="28"/>
        </w:rPr>
        <w:t>механизм регулирования оплаты труда с учетом роста цен, уровня инфляции, выполнения показателей, определенных коллективным договором;</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5" w:name="410205"/>
      <w:bookmarkEnd w:id="75"/>
      <w:r w:rsidRPr="005F4B72">
        <w:rPr>
          <w:rFonts w:ascii="Times New Roman" w:hAnsi="Times New Roman" w:cs="Times New Roman"/>
          <w:color w:val="000000"/>
          <w:sz w:val="28"/>
          <w:szCs w:val="28"/>
        </w:rPr>
        <w:t>занятость, переобучение, условия высвобождения работников;</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рабочее время и время отдыха, включая вопросы предоставления и продолжительности отпусков;</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6" w:name="410206"/>
      <w:bookmarkEnd w:id="76"/>
      <w:r w:rsidRPr="005F4B72">
        <w:rPr>
          <w:rFonts w:ascii="Times New Roman" w:hAnsi="Times New Roman" w:cs="Times New Roman"/>
          <w:color w:val="000000"/>
          <w:sz w:val="28"/>
          <w:szCs w:val="28"/>
        </w:rPr>
        <w:t>улучшение условий и охраны труда работников, в том числе женщин и молодежи;</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7" w:name="41213"/>
      <w:bookmarkEnd w:id="77"/>
      <w:r w:rsidRPr="005F4B72">
        <w:rPr>
          <w:rFonts w:ascii="Times New Roman" w:hAnsi="Times New Roman" w:cs="Times New Roman"/>
          <w:color w:val="000000"/>
          <w:sz w:val="28"/>
          <w:szCs w:val="28"/>
        </w:rPr>
        <w:t>соблюдение интересов работников при приватизации государственного и муниципального имущества;</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экологическая безопасность и охрана здоровья работников на производстве;</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гарантии и льготы работникам, совмещающим работу с обучением;</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8" w:name="41216"/>
      <w:bookmarkEnd w:id="78"/>
      <w:r w:rsidRPr="005F4B72">
        <w:rPr>
          <w:rFonts w:ascii="Times New Roman" w:hAnsi="Times New Roman" w:cs="Times New Roman"/>
          <w:color w:val="000000"/>
          <w:sz w:val="28"/>
          <w:szCs w:val="28"/>
        </w:rPr>
        <w:t>оздоровление и отдых работников и членов их семей;</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79" w:name="41212"/>
      <w:bookmarkEnd w:id="79"/>
      <w:r w:rsidRPr="005F4B72">
        <w:rPr>
          <w:rFonts w:ascii="Times New Roman" w:hAnsi="Times New Roman" w:cs="Times New Roman"/>
          <w:color w:val="000000"/>
          <w:sz w:val="28"/>
          <w:szCs w:val="28"/>
        </w:rPr>
        <w:t>частичная или полная оплата питания работников;</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proofErr w:type="gramStart"/>
      <w:r w:rsidRPr="005F4B72">
        <w:rPr>
          <w:rFonts w:ascii="Times New Roman" w:hAnsi="Times New Roman" w:cs="Times New Roman"/>
          <w:color w:val="000000"/>
          <w:sz w:val="28"/>
          <w:szCs w:val="28"/>
        </w:rPr>
        <w:t>контроль за</w:t>
      </w:r>
      <w:proofErr w:type="gramEnd"/>
      <w:r w:rsidRPr="005F4B72">
        <w:rPr>
          <w:rFonts w:ascii="Times New Roman" w:hAnsi="Times New Roman" w:cs="Times New Roman"/>
          <w:color w:val="000000"/>
          <w:sz w:val="28"/>
          <w:szCs w:val="28"/>
        </w:rPr>
        <w:t xml:space="preserve">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80" w:name="4113"/>
      <w:bookmarkEnd w:id="80"/>
      <w:r w:rsidRPr="005F4B72">
        <w:rPr>
          <w:rFonts w:ascii="Times New Roman" w:hAnsi="Times New Roman" w:cs="Times New Roman"/>
          <w:color w:val="000000"/>
          <w:sz w:val="28"/>
          <w:szCs w:val="28"/>
        </w:rPr>
        <w:lastRenderedPageBreak/>
        <w:t>отказ от забастовок при выполнении соответствующих условий коллективного договора;</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другие вопросы, определенные сторонами.</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bookmarkStart w:id="81" w:name="4103"/>
      <w:bookmarkEnd w:id="81"/>
      <w:r w:rsidRPr="005F4B72">
        <w:rPr>
          <w:rFonts w:ascii="Times New Roman" w:hAnsi="Times New Roman" w:cs="Times New Roman"/>
          <w:color w:val="000000"/>
          <w:sz w:val="28"/>
          <w:szCs w:val="28"/>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bookmarkStart w:id="82" w:name="41004"/>
      <w:bookmarkEnd w:id="82"/>
    </w:p>
    <w:p w:rsidR="009F79EF" w:rsidRPr="005F4B72" w:rsidRDefault="009F79EF" w:rsidP="00DA354A">
      <w:pPr>
        <w:shd w:val="clear" w:color="auto" w:fill="FFFFFF"/>
        <w:spacing w:after="0" w:line="240" w:lineRule="auto"/>
        <w:jc w:val="both"/>
        <w:rPr>
          <w:rFonts w:ascii="Times New Roman" w:hAnsi="Times New Roman" w:cs="Times New Roman"/>
          <w:color w:val="000000"/>
          <w:sz w:val="28"/>
          <w:szCs w:val="28"/>
        </w:rPr>
      </w:pPr>
      <w:r w:rsidRPr="005F4B72">
        <w:rPr>
          <w:rFonts w:ascii="Times New Roman" w:hAnsi="Times New Roman" w:cs="Times New Roman"/>
          <w:b/>
          <w:bCs/>
          <w:color w:val="000080"/>
          <w:sz w:val="28"/>
          <w:szCs w:val="28"/>
        </w:rPr>
        <w:t>Статья 42.</w:t>
      </w:r>
      <w:r w:rsidRPr="005F4B72">
        <w:rPr>
          <w:rFonts w:ascii="Times New Roman" w:hAnsi="Times New Roman" w:cs="Times New Roman"/>
          <w:color w:val="000000"/>
          <w:sz w:val="28"/>
          <w:szCs w:val="28"/>
        </w:rPr>
        <w:t xml:space="preserve"> </w:t>
      </w:r>
      <w:bookmarkStart w:id="83" w:name="4201"/>
      <w:bookmarkEnd w:id="83"/>
      <w:r w:rsidRPr="005F4B72">
        <w:rPr>
          <w:rFonts w:ascii="Times New Roman" w:hAnsi="Times New Roman" w:cs="Times New Roman"/>
          <w:color w:val="000000"/>
          <w:sz w:val="28"/>
          <w:szCs w:val="28"/>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9F79EF" w:rsidRPr="005F4B72" w:rsidRDefault="009F79EF" w:rsidP="00DA354A">
      <w:pPr>
        <w:shd w:val="clear" w:color="auto" w:fill="FFFFFF"/>
        <w:spacing w:after="0" w:line="240" w:lineRule="auto"/>
        <w:jc w:val="both"/>
        <w:rPr>
          <w:rFonts w:ascii="Times New Roman" w:hAnsi="Times New Roman" w:cs="Times New Roman"/>
          <w:color w:val="000000"/>
          <w:sz w:val="28"/>
          <w:szCs w:val="28"/>
        </w:rPr>
      </w:pPr>
      <w:r w:rsidRPr="005F4B72">
        <w:rPr>
          <w:rFonts w:ascii="Times New Roman" w:hAnsi="Times New Roman" w:cs="Times New Roman"/>
          <w:b/>
          <w:bCs/>
          <w:color w:val="000080"/>
          <w:sz w:val="28"/>
          <w:szCs w:val="28"/>
        </w:rPr>
        <w:t>Статья 43.</w:t>
      </w:r>
      <w:r w:rsidRPr="005F4B72">
        <w:rPr>
          <w:rFonts w:ascii="Times New Roman" w:hAnsi="Times New Roman" w:cs="Times New Roman"/>
          <w:color w:val="000000"/>
          <w:sz w:val="28"/>
          <w:szCs w:val="28"/>
        </w:rPr>
        <w:t xml:space="preserve"> </w:t>
      </w:r>
      <w:bookmarkStart w:id="84" w:name="4301"/>
      <w:bookmarkEnd w:id="84"/>
      <w:r w:rsidRPr="005F4B72">
        <w:rPr>
          <w:rFonts w:ascii="Times New Roman" w:hAnsi="Times New Roman" w:cs="Times New Roman"/>
          <w:color w:val="000000"/>
          <w:sz w:val="28"/>
          <w:szCs w:val="28"/>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DA354A" w:rsidRDefault="009F79EF" w:rsidP="00DA354A">
      <w:pPr>
        <w:shd w:val="clear" w:color="auto" w:fill="FFFFFF"/>
        <w:spacing w:after="0" w:line="240" w:lineRule="auto"/>
        <w:ind w:firstLine="720"/>
        <w:jc w:val="both"/>
        <w:rPr>
          <w:rFonts w:ascii="Times New Roman" w:eastAsia="Times New Roman" w:hAnsi="Times New Roman" w:cs="Times New Roman"/>
          <w:color w:val="000000"/>
          <w:sz w:val="28"/>
          <w:szCs w:val="28"/>
        </w:rPr>
      </w:pPr>
      <w:bookmarkStart w:id="85" w:name="4302"/>
      <w:bookmarkEnd w:id="85"/>
      <w:r w:rsidRPr="005F4B72">
        <w:rPr>
          <w:rFonts w:ascii="Times New Roman" w:hAnsi="Times New Roman" w:cs="Times New Roman"/>
          <w:color w:val="000000"/>
          <w:sz w:val="28"/>
          <w:szCs w:val="28"/>
        </w:rPr>
        <w:t xml:space="preserve">Стороны имеют право продлевать действие коллективного договора на срок не более трех лет. </w:t>
      </w:r>
      <w:r w:rsidR="00DB2523" w:rsidRPr="005F4B72">
        <w:rPr>
          <w:rFonts w:ascii="Times New Roman" w:eastAsia="Times New Roman" w:hAnsi="Times New Roman" w:cs="Times New Roman"/>
          <w:color w:val="000000"/>
          <w:sz w:val="28"/>
          <w:szCs w:val="28"/>
        </w:rPr>
        <w:t>При этом ТК РФ не ограничивает количество продлений.</w:t>
      </w:r>
    </w:p>
    <w:p w:rsidR="009F79EF" w:rsidRPr="005F4B72" w:rsidRDefault="009F79EF" w:rsidP="005F4B72">
      <w:pPr>
        <w:shd w:val="clear" w:color="auto" w:fill="FFFFFF"/>
        <w:spacing w:after="0" w:line="240" w:lineRule="auto"/>
        <w:ind w:firstLine="720"/>
        <w:jc w:val="both"/>
        <w:rPr>
          <w:rFonts w:ascii="Times New Roman" w:hAnsi="Times New Roman" w:cs="Times New Roman"/>
          <w:color w:val="000000"/>
          <w:sz w:val="28"/>
          <w:szCs w:val="28"/>
        </w:rPr>
      </w:pPr>
      <w:r w:rsidRPr="005F4B72">
        <w:rPr>
          <w:rFonts w:ascii="Times New Roman" w:hAnsi="Times New Roman" w:cs="Times New Roman"/>
          <w:color w:val="000000"/>
          <w:sz w:val="28"/>
          <w:szCs w:val="28"/>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 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DA354A" w:rsidRDefault="00DA354A" w:rsidP="005F4B72">
      <w:pPr>
        <w:spacing w:after="0" w:line="240" w:lineRule="auto"/>
        <w:jc w:val="both"/>
        <w:rPr>
          <w:rFonts w:ascii="Times New Roman" w:eastAsia="Times New Roman" w:hAnsi="Times New Roman" w:cs="Times New Roman"/>
          <w:color w:val="000000"/>
          <w:sz w:val="28"/>
          <w:szCs w:val="28"/>
        </w:rPr>
      </w:pPr>
    </w:p>
    <w:p w:rsidR="005B014C" w:rsidRPr="005F4B72"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Содержание и структура коллективного договора определяются сторонами. В ст. 41 ТК РФ приведен примерный перечень вопросов, регулировать которые можно в рамках коллективного договора.</w:t>
      </w:r>
    </w:p>
    <w:p w:rsidR="00DA354A" w:rsidRDefault="00CA5B66" w:rsidP="005F4B72">
      <w:p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К ним относятся:</w:t>
      </w:r>
    </w:p>
    <w:p w:rsidR="00DA354A" w:rsidRDefault="00CA5B66" w:rsidP="005F4B72">
      <w:p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формы, системы и </w:t>
      </w:r>
      <w:proofErr w:type="gramStart"/>
      <w:r w:rsidRPr="005F4B72">
        <w:rPr>
          <w:rFonts w:ascii="Times New Roman" w:eastAsia="Times New Roman" w:hAnsi="Times New Roman" w:cs="Times New Roman"/>
          <w:color w:val="000000"/>
          <w:sz w:val="28"/>
          <w:szCs w:val="28"/>
        </w:rPr>
        <w:t>размеры оплаты труда</w:t>
      </w:r>
      <w:proofErr w:type="gramEnd"/>
      <w:r w:rsidRPr="005F4B72">
        <w:rPr>
          <w:rFonts w:ascii="Times New Roman" w:eastAsia="Times New Roman" w:hAnsi="Times New Roman" w:cs="Times New Roman"/>
          <w:color w:val="000000"/>
          <w:sz w:val="28"/>
          <w:szCs w:val="28"/>
        </w:rPr>
        <w:t>;</w:t>
      </w:r>
    </w:p>
    <w:p w:rsidR="00DA354A" w:rsidRDefault="00CA5B66" w:rsidP="005F4B72">
      <w:p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выплата пособий, компенсаций;</w:t>
      </w:r>
    </w:p>
    <w:p w:rsidR="00DA354A" w:rsidRDefault="00CA5B66" w:rsidP="00DA354A">
      <w:pPr>
        <w:spacing w:after="0" w:line="240" w:lineRule="auto"/>
        <w:ind w:firstLine="567"/>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механизм регулирования оплаты труда с учетом роста цен, уровня инфляции, выполнения показателей, определенных коллективным договором;</w:t>
      </w:r>
    </w:p>
    <w:p w:rsidR="00DA354A" w:rsidRDefault="00CA5B66" w:rsidP="00DA354A">
      <w:pPr>
        <w:spacing w:after="0" w:line="240" w:lineRule="auto"/>
        <w:ind w:left="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занятость, переобучение, условия высвобождения работников;</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рабочее время и время отдыха, включая вопросы предоставления и продолжительности отпусков</w:t>
      </w:r>
      <w:r w:rsidR="00DA354A">
        <w:rPr>
          <w:rFonts w:ascii="Times New Roman" w:eastAsia="Times New Roman" w:hAnsi="Times New Roman" w:cs="Times New Roman"/>
          <w:color w:val="000000"/>
          <w:sz w:val="28"/>
          <w:szCs w:val="28"/>
        </w:rPr>
        <w:t>;</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улучшение условий и охраны труда работников, в том числе женщин и молодежи;</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соблюдение интересов работников при приватизации государственного и муниципального имущества;</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экологическая безопасность и охрана здоровья работников на производстве;</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гарантии и льготы работникам, совмещающим работу с обучением;</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оздоровление и отдых работников и членов их семей;</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lastRenderedPageBreak/>
        <w:t>- частичная или полная оплата питания работников;</w:t>
      </w:r>
    </w:p>
    <w:p w:rsidR="00DA354A"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 </w:t>
      </w:r>
      <w:proofErr w:type="gramStart"/>
      <w:r w:rsidRPr="005F4B72">
        <w:rPr>
          <w:rFonts w:ascii="Times New Roman" w:eastAsia="Times New Roman" w:hAnsi="Times New Roman" w:cs="Times New Roman"/>
          <w:color w:val="000000"/>
          <w:sz w:val="28"/>
          <w:szCs w:val="28"/>
        </w:rPr>
        <w:t>контроль за</w:t>
      </w:r>
      <w:proofErr w:type="gramEnd"/>
      <w:r w:rsidRPr="005F4B72">
        <w:rPr>
          <w:rFonts w:ascii="Times New Roman" w:eastAsia="Times New Roman" w:hAnsi="Times New Roman" w:cs="Times New Roman"/>
          <w:color w:val="000000"/>
          <w:sz w:val="28"/>
          <w:szCs w:val="28"/>
        </w:rPr>
        <w:t xml:space="preserve">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CB2638"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отказ от забастовок при выполнении соответствующих условий коллективного договора;</w:t>
      </w:r>
    </w:p>
    <w:p w:rsidR="00CB2638"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другие вопросы, определенные сторонами.</w:t>
      </w:r>
    </w:p>
    <w:p w:rsidR="00DA354A" w:rsidRDefault="00DA354A" w:rsidP="005F4B72">
      <w:pPr>
        <w:spacing w:after="0" w:line="240" w:lineRule="auto"/>
        <w:jc w:val="both"/>
        <w:rPr>
          <w:rFonts w:ascii="Times New Roman" w:eastAsia="Times New Roman" w:hAnsi="Times New Roman" w:cs="Times New Roman"/>
          <w:color w:val="000000"/>
          <w:sz w:val="28"/>
          <w:szCs w:val="28"/>
        </w:rPr>
      </w:pPr>
    </w:p>
    <w:p w:rsidR="00DB2523" w:rsidRPr="005F4B72" w:rsidRDefault="00CA5B66" w:rsidP="00DA354A">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В коллективном договоре с учетом финансово-экономического положения работодателя могут устанавливаться льготы и преимущество для работников, условия труда, более благоприятные по сравнению с установленными законами, иными нормативными правовыми актами, соглашениями. Например, согласно ст. 115 ТК РФ ежегодный основной оплачиваемый отпуск работников составляет 28 календарных дней. Коллективным договором может быть предусмотрено предоставление работникам отпуска большей продолжительности - 29 и более дней. </w:t>
      </w:r>
    </w:p>
    <w:p w:rsidR="00DA354A" w:rsidRDefault="00DB2523" w:rsidP="005F4B72">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Условия коллективного договора, ухудшающие положение работников, недействительны и не подлежат применению.</w:t>
      </w:r>
    </w:p>
    <w:p w:rsidR="00DA354A" w:rsidRDefault="00DB2523" w:rsidP="005F4B72">
      <w:pPr>
        <w:spacing w:after="0" w:line="240" w:lineRule="auto"/>
        <w:ind w:firstLine="708"/>
        <w:jc w:val="both"/>
        <w:rPr>
          <w:rFonts w:ascii="Times New Roman" w:eastAsia="Times New Roman" w:hAnsi="Times New Roman" w:cs="Times New Roman"/>
          <w:color w:val="000000"/>
          <w:sz w:val="28"/>
          <w:szCs w:val="28"/>
        </w:rPr>
      </w:pPr>
      <w:proofErr w:type="gramStart"/>
      <w:r w:rsidRPr="005F4B72">
        <w:rPr>
          <w:rFonts w:ascii="Times New Roman" w:eastAsia="Times New Roman" w:hAnsi="Times New Roman" w:cs="Times New Roman"/>
          <w:color w:val="000000"/>
          <w:sz w:val="28"/>
          <w:szCs w:val="28"/>
        </w:rPr>
        <w:t>С</w:t>
      </w:r>
      <w:r w:rsidR="00CA5B66" w:rsidRPr="005F4B72">
        <w:rPr>
          <w:rFonts w:ascii="Times New Roman" w:eastAsia="Times New Roman" w:hAnsi="Times New Roman" w:cs="Times New Roman"/>
          <w:color w:val="000000"/>
          <w:sz w:val="28"/>
          <w:szCs w:val="28"/>
        </w:rPr>
        <w:t>огласно ч. 2 ст. 9 ТК РФ условия, ограничивающие права или снижающие уровень гарантий работников по сравнению с установленными трудовым законодательством, не могут включаться в коллективный договор.</w:t>
      </w:r>
      <w:proofErr w:type="gramEnd"/>
    </w:p>
    <w:p w:rsidR="00CB2638" w:rsidRDefault="00CA5B66" w:rsidP="005F4B72">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Действие коллективного договора сохраняется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 Однако необходимо учитывать сроки сохранения действия коллективного договора:- при смене формы собственности организации - в течение трех месяцев со дня перехода прав собственности;- при реорганизации организации в форме слияния, присоединения, разделения, выделения - в течение всего срока реорганизации;- при ликвидации организации - в течение всего срока проведения ликвидации.</w:t>
      </w:r>
    </w:p>
    <w:p w:rsidR="00CB2638" w:rsidRDefault="00CA5B66" w:rsidP="005F4B72">
      <w:pPr>
        <w:spacing w:after="0" w:line="240" w:lineRule="auto"/>
        <w:ind w:firstLine="708"/>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Кроме того, при реорганизации или смене формы собственности организации любая из сторон имеет право направить другой стороне предложение о заключении нового коллективного договора или продлении действия прежнего на срок до трех лет (ч. 4 - 8 ст. 43 ТК РФ).</w:t>
      </w:r>
    </w:p>
    <w:p w:rsidR="00D54D19" w:rsidRPr="005F4B72" w:rsidRDefault="00CA5B66" w:rsidP="005F4B72">
      <w:pPr>
        <w:spacing w:after="0" w:line="240" w:lineRule="auto"/>
        <w:ind w:firstLine="708"/>
        <w:jc w:val="both"/>
        <w:rPr>
          <w:rFonts w:ascii="Times New Roman" w:eastAsia="Times New Roman" w:hAnsi="Times New Roman" w:cs="Times New Roman"/>
          <w:b/>
          <w:i/>
          <w:color w:val="000000"/>
          <w:sz w:val="28"/>
          <w:szCs w:val="28"/>
        </w:rPr>
      </w:pPr>
      <w:r w:rsidRPr="005F4B72">
        <w:rPr>
          <w:rFonts w:ascii="Times New Roman" w:eastAsia="Times New Roman" w:hAnsi="Times New Roman" w:cs="Times New Roman"/>
          <w:color w:val="000000"/>
          <w:sz w:val="28"/>
          <w:szCs w:val="28"/>
        </w:rPr>
        <w:t>Выполнение условий коллективного договора контролируется сторонами социального партнерства, их представителями, соответствующими органами по труду. Статья 51 ТК РФ обязывает представителей сторон представлять друг другу, а также соответствующим органам по труду необходимую для этого информацию не позднее одного месяца со дня получения запроса.</w:t>
      </w:r>
    </w:p>
    <w:p w:rsidR="00D54D19" w:rsidRPr="005F4B72" w:rsidRDefault="00D54D19" w:rsidP="005F4B72">
      <w:pPr>
        <w:spacing w:after="0" w:line="240" w:lineRule="auto"/>
        <w:jc w:val="both"/>
        <w:rPr>
          <w:rFonts w:ascii="Times New Roman" w:eastAsia="Times New Roman" w:hAnsi="Times New Roman" w:cs="Times New Roman"/>
          <w:b/>
          <w:i/>
          <w:color w:val="000000"/>
          <w:sz w:val="28"/>
          <w:szCs w:val="28"/>
        </w:rPr>
      </w:pPr>
    </w:p>
    <w:p w:rsidR="00D54D19" w:rsidRPr="005F4B72" w:rsidRDefault="005B2B9B" w:rsidP="00DA354A">
      <w:pPr>
        <w:spacing w:after="0" w:line="240" w:lineRule="auto"/>
        <w:jc w:val="center"/>
        <w:rPr>
          <w:rFonts w:ascii="Times New Roman" w:eastAsia="Times New Roman" w:hAnsi="Times New Roman" w:cs="Times New Roman"/>
          <w:b/>
          <w:color w:val="000000"/>
          <w:sz w:val="28"/>
          <w:szCs w:val="28"/>
        </w:rPr>
      </w:pPr>
      <w:r w:rsidRPr="005F4B72">
        <w:rPr>
          <w:rFonts w:ascii="Times New Roman" w:eastAsia="Times New Roman" w:hAnsi="Times New Roman" w:cs="Times New Roman"/>
          <w:b/>
          <w:color w:val="000000"/>
          <w:sz w:val="28"/>
          <w:szCs w:val="28"/>
        </w:rPr>
        <w:t>Контрольные вопросы</w:t>
      </w:r>
    </w:p>
    <w:p w:rsidR="005B2B9B" w:rsidRPr="005F4B72" w:rsidRDefault="005B2B9B" w:rsidP="005F4B72">
      <w:pPr>
        <w:pStyle w:val="a3"/>
        <w:numPr>
          <w:ilvl w:val="0"/>
          <w:numId w:val="24"/>
        </w:numPr>
        <w:spacing w:after="0" w:line="240" w:lineRule="auto"/>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color w:val="000000"/>
          <w:sz w:val="28"/>
          <w:szCs w:val="28"/>
        </w:rPr>
        <w:t>Содержание и структура коллективного договора.</w:t>
      </w:r>
    </w:p>
    <w:p w:rsidR="005B2B9B" w:rsidRPr="005F4B72" w:rsidRDefault="005B2B9B" w:rsidP="005F4B72">
      <w:pPr>
        <w:pStyle w:val="a3"/>
        <w:numPr>
          <w:ilvl w:val="0"/>
          <w:numId w:val="24"/>
        </w:numPr>
        <w:spacing w:after="0" w:line="240" w:lineRule="auto"/>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color w:val="000000"/>
          <w:sz w:val="28"/>
          <w:szCs w:val="28"/>
        </w:rPr>
        <w:lastRenderedPageBreak/>
        <w:t>Трудовое соглашение. Виды соглашения.</w:t>
      </w:r>
    </w:p>
    <w:p w:rsidR="005B2B9B" w:rsidRPr="005F4B72" w:rsidRDefault="005B2B9B" w:rsidP="005F4B72">
      <w:pPr>
        <w:pStyle w:val="a3"/>
        <w:numPr>
          <w:ilvl w:val="0"/>
          <w:numId w:val="24"/>
        </w:numPr>
        <w:spacing w:after="0" w:line="240" w:lineRule="auto"/>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color w:val="000000"/>
          <w:sz w:val="28"/>
          <w:szCs w:val="28"/>
        </w:rPr>
        <w:t xml:space="preserve">Порядок разработки проекта коллективного договора, заключение </w:t>
      </w:r>
      <w:proofErr w:type="spellStart"/>
      <w:r w:rsidRPr="005F4B72">
        <w:rPr>
          <w:rFonts w:ascii="Times New Roman" w:eastAsia="Times New Roman" w:hAnsi="Times New Roman" w:cs="Times New Roman"/>
          <w:color w:val="000000"/>
          <w:sz w:val="28"/>
          <w:szCs w:val="28"/>
        </w:rPr>
        <w:t>колдоговора</w:t>
      </w:r>
      <w:proofErr w:type="spellEnd"/>
      <w:r w:rsidRPr="005F4B72">
        <w:rPr>
          <w:rFonts w:ascii="Times New Roman" w:eastAsia="Times New Roman" w:hAnsi="Times New Roman" w:cs="Times New Roman"/>
          <w:color w:val="000000"/>
          <w:sz w:val="28"/>
          <w:szCs w:val="28"/>
        </w:rPr>
        <w:t>.</w:t>
      </w:r>
    </w:p>
    <w:p w:rsidR="005B2B9B" w:rsidRPr="005F4B72" w:rsidRDefault="005B2B9B" w:rsidP="005F4B72">
      <w:pPr>
        <w:pStyle w:val="a3"/>
        <w:numPr>
          <w:ilvl w:val="0"/>
          <w:numId w:val="24"/>
        </w:numPr>
        <w:spacing w:after="0" w:line="240" w:lineRule="auto"/>
        <w:jc w:val="both"/>
        <w:rPr>
          <w:rFonts w:ascii="Times New Roman" w:eastAsia="Times New Roman" w:hAnsi="Times New Roman" w:cs="Times New Roman"/>
          <w:b/>
          <w:color w:val="000000"/>
          <w:sz w:val="28"/>
          <w:szCs w:val="28"/>
        </w:rPr>
      </w:pPr>
      <w:proofErr w:type="gramStart"/>
      <w:r w:rsidRPr="005F4B72">
        <w:rPr>
          <w:rFonts w:ascii="Times New Roman" w:eastAsia="Times New Roman" w:hAnsi="Times New Roman" w:cs="Times New Roman"/>
          <w:color w:val="000000"/>
          <w:sz w:val="28"/>
          <w:szCs w:val="28"/>
        </w:rPr>
        <w:t>Контроль за</w:t>
      </w:r>
      <w:proofErr w:type="gramEnd"/>
      <w:r w:rsidRPr="005F4B72">
        <w:rPr>
          <w:rFonts w:ascii="Times New Roman" w:eastAsia="Times New Roman" w:hAnsi="Times New Roman" w:cs="Times New Roman"/>
          <w:color w:val="000000"/>
          <w:sz w:val="28"/>
          <w:szCs w:val="28"/>
        </w:rPr>
        <w:t xml:space="preserve"> выполнением коллективного договора.</w:t>
      </w:r>
    </w:p>
    <w:p w:rsidR="00DB2523" w:rsidRPr="005F4B72" w:rsidRDefault="00DB2523" w:rsidP="005F4B72">
      <w:pPr>
        <w:pStyle w:val="a3"/>
        <w:numPr>
          <w:ilvl w:val="0"/>
          <w:numId w:val="24"/>
        </w:numPr>
        <w:spacing w:after="0" w:line="240" w:lineRule="auto"/>
        <w:jc w:val="both"/>
        <w:rPr>
          <w:rFonts w:ascii="Times New Roman" w:eastAsia="Times New Roman" w:hAnsi="Times New Roman" w:cs="Times New Roman"/>
          <w:b/>
          <w:color w:val="000000"/>
          <w:sz w:val="28"/>
          <w:szCs w:val="28"/>
        </w:rPr>
      </w:pPr>
      <w:r w:rsidRPr="005F4B72">
        <w:rPr>
          <w:rFonts w:ascii="Times New Roman" w:eastAsia="Times New Roman" w:hAnsi="Times New Roman" w:cs="Times New Roman"/>
          <w:color w:val="000000"/>
          <w:sz w:val="28"/>
          <w:szCs w:val="28"/>
        </w:rPr>
        <w:t xml:space="preserve"> Срок коллективного договора.</w:t>
      </w:r>
    </w:p>
    <w:p w:rsidR="00DB2523" w:rsidRPr="005F4B72" w:rsidRDefault="00B5377C" w:rsidP="005F4B72">
      <w:pPr>
        <w:pStyle w:val="a3"/>
        <w:numPr>
          <w:ilvl w:val="0"/>
          <w:numId w:val="24"/>
        </w:num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Могут ли условия коллективного договора улучшать или ухудшать условия труда работника?</w:t>
      </w:r>
    </w:p>
    <w:p w:rsidR="005B2B9B" w:rsidRDefault="005B2B9B" w:rsidP="005F4B72">
      <w:pPr>
        <w:spacing w:after="0" w:line="240" w:lineRule="auto"/>
        <w:jc w:val="both"/>
        <w:rPr>
          <w:rFonts w:ascii="Times New Roman" w:eastAsia="Times New Roman" w:hAnsi="Times New Roman" w:cs="Times New Roman"/>
          <w:b/>
          <w:i/>
          <w:color w:val="000000"/>
          <w:sz w:val="28"/>
          <w:szCs w:val="28"/>
        </w:rPr>
      </w:pPr>
    </w:p>
    <w:p w:rsidR="00DA354A" w:rsidRPr="005F4B72" w:rsidRDefault="00DA354A" w:rsidP="00DA354A">
      <w:pPr>
        <w:spacing w:after="0" w:line="240" w:lineRule="auto"/>
        <w:jc w:val="center"/>
        <w:rPr>
          <w:rFonts w:ascii="Times New Roman" w:eastAsia="Times New Roman" w:hAnsi="Times New Roman" w:cs="Times New Roman"/>
          <w:b/>
          <w:i/>
          <w:color w:val="000000"/>
          <w:sz w:val="28"/>
          <w:szCs w:val="28"/>
        </w:rPr>
      </w:pPr>
    </w:p>
    <w:p w:rsidR="00991D13" w:rsidRPr="00EF0420" w:rsidRDefault="007D11BE" w:rsidP="00DA354A">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Тема </w:t>
      </w:r>
      <w:r w:rsidR="00655D00">
        <w:rPr>
          <w:rFonts w:ascii="Times New Roman" w:eastAsia="Times New Roman" w:hAnsi="Times New Roman" w:cs="Times New Roman"/>
          <w:b/>
          <w:color w:val="000000"/>
          <w:sz w:val="28"/>
          <w:szCs w:val="28"/>
        </w:rPr>
        <w:t>4</w:t>
      </w:r>
      <w:r w:rsidR="00EF0420">
        <w:rPr>
          <w:rFonts w:ascii="Times New Roman" w:eastAsia="Times New Roman" w:hAnsi="Times New Roman" w:cs="Times New Roman"/>
          <w:b/>
          <w:color w:val="000000"/>
          <w:sz w:val="28"/>
          <w:szCs w:val="28"/>
        </w:rPr>
        <w:t>.</w:t>
      </w:r>
      <w:r w:rsidR="00655D00">
        <w:rPr>
          <w:rFonts w:ascii="Times New Roman" w:eastAsia="Times New Roman" w:hAnsi="Times New Roman" w:cs="Times New Roman"/>
          <w:b/>
          <w:color w:val="000000"/>
          <w:sz w:val="28"/>
          <w:szCs w:val="28"/>
        </w:rPr>
        <w:t>3</w:t>
      </w:r>
      <w:r w:rsidR="00F95AD9" w:rsidRPr="00EF0420">
        <w:rPr>
          <w:rFonts w:ascii="Times New Roman" w:eastAsia="Times New Roman" w:hAnsi="Times New Roman" w:cs="Times New Roman"/>
          <w:b/>
          <w:color w:val="000000"/>
          <w:sz w:val="28"/>
          <w:szCs w:val="28"/>
        </w:rPr>
        <w:t xml:space="preserve"> </w:t>
      </w:r>
      <w:r w:rsidR="005B014C" w:rsidRPr="00EF0420">
        <w:rPr>
          <w:rFonts w:ascii="Times New Roman" w:eastAsia="Times New Roman" w:hAnsi="Times New Roman" w:cs="Times New Roman"/>
          <w:b/>
          <w:color w:val="000000"/>
          <w:sz w:val="28"/>
          <w:szCs w:val="28"/>
        </w:rPr>
        <w:t xml:space="preserve"> Ответственность за нарушение законов в области</w:t>
      </w:r>
      <w:r w:rsidR="00EF0420" w:rsidRPr="00EF0420">
        <w:rPr>
          <w:rFonts w:ascii="Times New Roman" w:eastAsia="Times New Roman" w:hAnsi="Times New Roman" w:cs="Times New Roman"/>
          <w:b/>
          <w:color w:val="000000"/>
          <w:sz w:val="28"/>
          <w:szCs w:val="28"/>
        </w:rPr>
        <w:t xml:space="preserve"> охраны труда</w:t>
      </w:r>
      <w:r w:rsidR="005B014C" w:rsidRPr="00EF0420">
        <w:rPr>
          <w:rFonts w:ascii="Times New Roman" w:eastAsia="Times New Roman" w:hAnsi="Times New Roman" w:cs="Times New Roman"/>
          <w:b/>
          <w:color w:val="000000"/>
          <w:sz w:val="28"/>
          <w:szCs w:val="28"/>
        </w:rPr>
        <w:t>.</w:t>
      </w:r>
    </w:p>
    <w:p w:rsidR="00DA354A" w:rsidRPr="005F4B72" w:rsidRDefault="00DA354A" w:rsidP="00DA354A">
      <w:pPr>
        <w:spacing w:after="0" w:line="240" w:lineRule="auto"/>
        <w:jc w:val="center"/>
        <w:rPr>
          <w:rFonts w:ascii="Times New Roman" w:eastAsia="Times New Roman" w:hAnsi="Times New Roman" w:cs="Times New Roman"/>
          <w:color w:val="000000"/>
          <w:sz w:val="28"/>
          <w:szCs w:val="28"/>
        </w:rPr>
      </w:pPr>
    </w:p>
    <w:p w:rsidR="00991D13" w:rsidRPr="00DA354A" w:rsidRDefault="00DA354A" w:rsidP="00DA354A">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План </w:t>
      </w:r>
      <w:r w:rsidR="00991D13" w:rsidRPr="00DA354A">
        <w:rPr>
          <w:rFonts w:ascii="Times New Roman" w:eastAsia="Times New Roman" w:hAnsi="Times New Roman" w:cs="Times New Roman"/>
          <w:b/>
          <w:color w:val="000000"/>
          <w:sz w:val="28"/>
          <w:szCs w:val="28"/>
        </w:rPr>
        <w:t>лекции</w:t>
      </w:r>
    </w:p>
    <w:p w:rsidR="00991D13" w:rsidRPr="00DA354A" w:rsidRDefault="00991D13" w:rsidP="005F4B72">
      <w:pPr>
        <w:spacing w:after="0" w:line="240" w:lineRule="auto"/>
        <w:jc w:val="both"/>
        <w:rPr>
          <w:rFonts w:ascii="Times New Roman" w:eastAsia="Times New Roman" w:hAnsi="Times New Roman" w:cs="Times New Roman"/>
          <w:b/>
          <w:color w:val="000000"/>
          <w:sz w:val="28"/>
          <w:szCs w:val="28"/>
        </w:rPr>
      </w:pPr>
    </w:p>
    <w:p w:rsidR="00991D13" w:rsidRPr="005F4B72" w:rsidRDefault="00991D13" w:rsidP="005F4B72">
      <w:pPr>
        <w:pStyle w:val="a3"/>
        <w:numPr>
          <w:ilvl w:val="0"/>
          <w:numId w:val="35"/>
        </w:num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Виды ответственности работников и должностных лиц за нарушение законов в области охраны труда.</w:t>
      </w:r>
    </w:p>
    <w:p w:rsidR="00991D13" w:rsidRPr="005F4B72" w:rsidRDefault="00991D13" w:rsidP="005F4B72">
      <w:pPr>
        <w:pStyle w:val="a3"/>
        <w:numPr>
          <w:ilvl w:val="0"/>
          <w:numId w:val="35"/>
        </w:num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Государственный надзор и </w:t>
      </w:r>
      <w:proofErr w:type="gramStart"/>
      <w:r w:rsidRPr="005F4B72">
        <w:rPr>
          <w:rFonts w:ascii="Times New Roman" w:eastAsia="Times New Roman" w:hAnsi="Times New Roman" w:cs="Times New Roman"/>
          <w:color w:val="000000"/>
          <w:sz w:val="28"/>
          <w:szCs w:val="28"/>
        </w:rPr>
        <w:t>контроль за</w:t>
      </w:r>
      <w:proofErr w:type="gramEnd"/>
      <w:r w:rsidRPr="005F4B72">
        <w:rPr>
          <w:rFonts w:ascii="Times New Roman" w:eastAsia="Times New Roman" w:hAnsi="Times New Roman" w:cs="Times New Roman"/>
          <w:color w:val="000000"/>
          <w:sz w:val="28"/>
          <w:szCs w:val="28"/>
        </w:rPr>
        <w:t xml:space="preserve"> соблюдением трудового законодательства. (Глава 57 ТК РФ).</w:t>
      </w:r>
    </w:p>
    <w:p w:rsidR="00DA354A" w:rsidRDefault="00DA354A" w:rsidP="00DA354A">
      <w:pPr>
        <w:pStyle w:val="a3"/>
        <w:spacing w:after="0" w:line="240" w:lineRule="auto"/>
        <w:jc w:val="both"/>
        <w:rPr>
          <w:rFonts w:ascii="Times New Roman" w:eastAsia="Times New Roman" w:hAnsi="Times New Roman" w:cs="Times New Roman"/>
          <w:b/>
          <w:bCs/>
          <w:color w:val="000000"/>
          <w:sz w:val="28"/>
          <w:szCs w:val="28"/>
        </w:rPr>
      </w:pPr>
    </w:p>
    <w:p w:rsidR="00CB2638" w:rsidRDefault="00CA5B66" w:rsidP="00DA354A">
      <w:pPr>
        <w:pStyle w:val="a3"/>
        <w:spacing w:after="0" w:line="240" w:lineRule="auto"/>
        <w:ind w:left="0"/>
        <w:jc w:val="both"/>
        <w:rPr>
          <w:rFonts w:ascii="Times New Roman" w:eastAsia="Times New Roman" w:hAnsi="Times New Roman" w:cs="Times New Roman"/>
          <w:b/>
          <w:bCs/>
          <w:color w:val="000000"/>
          <w:sz w:val="28"/>
          <w:szCs w:val="28"/>
        </w:rPr>
      </w:pPr>
      <w:r w:rsidRPr="005F4B72">
        <w:rPr>
          <w:rFonts w:ascii="Times New Roman" w:eastAsia="Times New Roman" w:hAnsi="Times New Roman" w:cs="Times New Roman"/>
          <w:b/>
          <w:bCs/>
          <w:color w:val="000000"/>
          <w:sz w:val="28"/>
          <w:szCs w:val="28"/>
        </w:rPr>
        <w:t>Административная ответственность</w:t>
      </w:r>
    </w:p>
    <w:p w:rsidR="00DA354A" w:rsidRPr="00CB2638" w:rsidRDefault="00DA354A" w:rsidP="00DA354A">
      <w:pPr>
        <w:pStyle w:val="a3"/>
        <w:spacing w:after="0" w:line="240" w:lineRule="auto"/>
        <w:ind w:left="0"/>
        <w:jc w:val="both"/>
        <w:rPr>
          <w:rFonts w:ascii="Times New Roman" w:eastAsia="Times New Roman" w:hAnsi="Times New Roman" w:cs="Times New Roman"/>
          <w:color w:val="000000"/>
          <w:sz w:val="28"/>
          <w:szCs w:val="28"/>
        </w:rPr>
      </w:pPr>
    </w:p>
    <w:p w:rsidR="00B5377C" w:rsidRPr="005F4B72" w:rsidRDefault="00CA5B66" w:rsidP="00DA354A">
      <w:pPr>
        <w:pStyle w:val="a3"/>
        <w:spacing w:after="0" w:line="240" w:lineRule="auto"/>
        <w:ind w:left="0"/>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t xml:space="preserve">КоАП РФ устанавливает ответственность за несоблюдение законодательства, регулирующего порядок заключения коллективного договора. </w:t>
      </w:r>
      <w:r w:rsidR="007742CD" w:rsidRPr="005F4B72">
        <w:rPr>
          <w:rFonts w:ascii="Times New Roman" w:eastAsia="Times New Roman" w:hAnsi="Times New Roman" w:cs="Times New Roman"/>
          <w:color w:val="000000"/>
          <w:sz w:val="28"/>
          <w:szCs w:val="28"/>
        </w:rPr>
        <w:t>Д</w:t>
      </w:r>
      <w:r w:rsidRPr="005F4B72">
        <w:rPr>
          <w:rFonts w:ascii="Times New Roman" w:eastAsia="Times New Roman" w:hAnsi="Times New Roman" w:cs="Times New Roman"/>
          <w:color w:val="000000"/>
          <w:sz w:val="28"/>
          <w:szCs w:val="28"/>
        </w:rPr>
        <w:t xml:space="preserve">анные </w:t>
      </w:r>
      <w:r w:rsidR="007742CD" w:rsidRPr="005F4B72">
        <w:rPr>
          <w:rFonts w:ascii="Times New Roman" w:eastAsia="Times New Roman" w:hAnsi="Times New Roman" w:cs="Times New Roman"/>
          <w:color w:val="000000"/>
          <w:sz w:val="28"/>
          <w:szCs w:val="28"/>
        </w:rPr>
        <w:t xml:space="preserve">приведены </w:t>
      </w:r>
      <w:r w:rsidRPr="005F4B72">
        <w:rPr>
          <w:rFonts w:ascii="Times New Roman" w:eastAsia="Times New Roman" w:hAnsi="Times New Roman" w:cs="Times New Roman"/>
          <w:color w:val="000000"/>
          <w:sz w:val="28"/>
          <w:szCs w:val="28"/>
        </w:rPr>
        <w:t>в таблице.</w:t>
      </w:r>
      <w:r w:rsidRPr="005F4B72">
        <w:rPr>
          <w:rFonts w:ascii="Times New Roman" w:eastAsia="Times New Roman" w:hAnsi="Times New Roman" w:cs="Times New Roman"/>
          <w:color w:val="000000"/>
          <w:sz w:val="28"/>
          <w:szCs w:val="28"/>
        </w:rPr>
        <w:br/>
      </w:r>
      <w:r w:rsidR="00B5377C" w:rsidRPr="005F4B72">
        <w:rPr>
          <w:rFonts w:ascii="Times New Roman" w:eastAsia="Times New Roman" w:hAnsi="Times New Roman" w:cs="Times New Roman"/>
          <w:color w:val="000000"/>
          <w:sz w:val="28"/>
          <w:szCs w:val="28"/>
        </w:rPr>
        <w:t xml:space="preserve">В ч. 8 ст. 37 ТК РФ указано, что за разглашение участниками коллективных переговоров и иными лицами сведений, полученных ими в связи с ведением коллективных переговоров и относящихся к охраняемой законом тайне (государственной, служебной, коммерческой и иной), следует дисциплинарная, административная, гражданско-правовая или уголовная ответственность. Согласно ст. 13.14 КоАП РФ разглашение информации, доступ к которой ограничен, </w:t>
      </w:r>
      <w:proofErr w:type="gramStart"/>
      <w:r w:rsidR="00B5377C" w:rsidRPr="005F4B72">
        <w:rPr>
          <w:rFonts w:ascii="Times New Roman" w:eastAsia="Times New Roman" w:hAnsi="Times New Roman" w:cs="Times New Roman"/>
          <w:color w:val="000000"/>
          <w:sz w:val="28"/>
          <w:szCs w:val="28"/>
        </w:rPr>
        <w:t>федеральным лицом, получившим доступ к этой информации в связи с исполнением служебных или профессиональных обязанностей влечет</w:t>
      </w:r>
      <w:proofErr w:type="gramEnd"/>
      <w:r w:rsidR="00B5377C" w:rsidRPr="005F4B72">
        <w:rPr>
          <w:rFonts w:ascii="Times New Roman" w:eastAsia="Times New Roman" w:hAnsi="Times New Roman" w:cs="Times New Roman"/>
          <w:color w:val="000000"/>
          <w:sz w:val="28"/>
          <w:szCs w:val="28"/>
        </w:rPr>
        <w:t xml:space="preserve"> наложение административного штрафа. Исключением являются  случаи, предусмотренные ч. 1 ст. 14.33 КоАП РФ (недобросовестная конкуренция).</w:t>
      </w:r>
    </w:p>
    <w:p w:rsidR="00F95AD9" w:rsidRPr="005F4B72" w:rsidRDefault="00CA5B66" w:rsidP="005F4B72">
      <w:pPr>
        <w:spacing w:after="0" w:line="240" w:lineRule="auto"/>
        <w:jc w:val="both"/>
        <w:rPr>
          <w:rFonts w:ascii="Times New Roman" w:eastAsia="Times New Roman" w:hAnsi="Times New Roman" w:cs="Times New Roman"/>
          <w:color w:val="000000"/>
          <w:sz w:val="28"/>
          <w:szCs w:val="28"/>
        </w:rPr>
      </w:pPr>
      <w:r w:rsidRPr="005F4B72">
        <w:rPr>
          <w:rFonts w:ascii="Times New Roman" w:eastAsia="Times New Roman" w:hAnsi="Times New Roman" w:cs="Times New Roman"/>
          <w:color w:val="000000"/>
          <w:sz w:val="28"/>
          <w:szCs w:val="28"/>
        </w:rPr>
        <w:lastRenderedPageBreak/>
        <w:br/>
      </w:r>
      <w:r w:rsidRPr="005F4B72">
        <w:rPr>
          <w:rFonts w:ascii="Times New Roman" w:eastAsia="Times New Roman" w:hAnsi="Times New Roman" w:cs="Times New Roman"/>
          <w:noProof/>
          <w:color w:val="000000"/>
          <w:sz w:val="28"/>
          <w:szCs w:val="28"/>
        </w:rPr>
        <w:drawing>
          <wp:inline distT="0" distB="0" distL="0" distR="0" wp14:anchorId="27583DFE" wp14:editId="7F4EF297">
            <wp:extent cx="5767705" cy="3710305"/>
            <wp:effectExtent l="19050" t="0" r="4445" b="0"/>
            <wp:docPr id="1" name="Рисунок 1" descr="Административная ответствен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дминистративная ответственность"/>
                    <pic:cNvPicPr>
                      <a:picLocks noChangeAspect="1" noChangeArrowheads="1"/>
                    </pic:cNvPicPr>
                  </pic:nvPicPr>
                  <pic:blipFill>
                    <a:blip r:embed="rId22"/>
                    <a:srcRect/>
                    <a:stretch>
                      <a:fillRect/>
                    </a:stretch>
                  </pic:blipFill>
                  <pic:spPr bwMode="auto">
                    <a:xfrm>
                      <a:off x="0" y="0"/>
                      <a:ext cx="5767705" cy="3710305"/>
                    </a:xfrm>
                    <a:prstGeom prst="rect">
                      <a:avLst/>
                    </a:prstGeom>
                    <a:noFill/>
                    <a:ln w="9525">
                      <a:noFill/>
                      <a:miter lim="800000"/>
                      <a:headEnd/>
                      <a:tailEnd/>
                    </a:ln>
                  </pic:spPr>
                </pic:pic>
              </a:graphicData>
            </a:graphic>
          </wp:inline>
        </w:drawing>
      </w:r>
      <w:r w:rsidRPr="005F4B72">
        <w:rPr>
          <w:rFonts w:ascii="Times New Roman" w:eastAsia="Times New Roman" w:hAnsi="Times New Roman" w:cs="Times New Roman"/>
          <w:color w:val="000000"/>
          <w:sz w:val="28"/>
          <w:szCs w:val="28"/>
        </w:rPr>
        <w:br/>
      </w:r>
    </w:p>
    <w:p w:rsidR="00F95AD9" w:rsidRPr="005F4B72" w:rsidRDefault="005B014C" w:rsidP="005F4B72">
      <w:pPr>
        <w:pStyle w:val="5"/>
        <w:shd w:val="clear" w:color="auto" w:fill="E9ECF1"/>
        <w:spacing w:before="0" w:beforeAutospacing="0" w:after="0" w:afterAutospacing="0"/>
        <w:textAlignment w:val="baseline"/>
        <w:rPr>
          <w:b w:val="0"/>
          <w:bCs w:val="0"/>
          <w:color w:val="242424"/>
          <w:spacing w:val="2"/>
          <w:sz w:val="28"/>
          <w:szCs w:val="28"/>
        </w:rPr>
      </w:pPr>
      <w:r w:rsidRPr="005F4B72">
        <w:rPr>
          <w:sz w:val="28"/>
          <w:szCs w:val="28"/>
        </w:rPr>
        <w:tab/>
      </w:r>
      <w:r w:rsidR="007742CD" w:rsidRPr="005F4B72">
        <w:rPr>
          <w:sz w:val="28"/>
          <w:szCs w:val="28"/>
        </w:rPr>
        <w:t xml:space="preserve">ТК РФ </w:t>
      </w:r>
      <w:r w:rsidR="00F95AD9" w:rsidRPr="005F4B72">
        <w:rPr>
          <w:b w:val="0"/>
          <w:bCs w:val="0"/>
          <w:color w:val="242424"/>
          <w:spacing w:val="2"/>
          <w:sz w:val="28"/>
          <w:szCs w:val="28"/>
        </w:rPr>
        <w:t>Статья 362. Ответственность за нарушение трудового законодательства и иных нормативных правовых актов, содержащих нормы трудового права</w:t>
      </w:r>
    </w:p>
    <w:p w:rsidR="00F95AD9" w:rsidRPr="005F4B72" w:rsidRDefault="00DA354A" w:rsidP="00DA354A">
      <w:pPr>
        <w:pStyle w:val="formattext"/>
        <w:shd w:val="clear" w:color="auto" w:fill="FFFFFF"/>
        <w:spacing w:before="0" w:beforeAutospacing="0" w:after="0" w:afterAutospacing="0"/>
        <w:ind w:firstLine="708"/>
        <w:jc w:val="both"/>
        <w:textAlignment w:val="baseline"/>
        <w:rPr>
          <w:rStyle w:val="apple-converted-space"/>
          <w:color w:val="2D2D2D"/>
          <w:spacing w:val="2"/>
          <w:sz w:val="28"/>
          <w:szCs w:val="28"/>
        </w:rPr>
      </w:pPr>
      <w:r>
        <w:rPr>
          <w:color w:val="2D2D2D"/>
          <w:spacing w:val="2"/>
          <w:sz w:val="28"/>
          <w:szCs w:val="28"/>
        </w:rPr>
        <w:t>Р</w:t>
      </w:r>
      <w:r w:rsidR="00F95AD9" w:rsidRPr="005F4B72">
        <w:rPr>
          <w:color w:val="2D2D2D"/>
          <w:spacing w:val="2"/>
          <w:sz w:val="28"/>
          <w:szCs w:val="28"/>
        </w:rPr>
        <w:t>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r w:rsidR="00F95AD9" w:rsidRPr="005F4B72">
        <w:rPr>
          <w:rStyle w:val="apple-converted-space"/>
          <w:color w:val="2D2D2D"/>
          <w:spacing w:val="2"/>
          <w:sz w:val="28"/>
          <w:szCs w:val="28"/>
        </w:rPr>
        <w:t> </w:t>
      </w:r>
    </w:p>
    <w:p w:rsidR="00DA354A" w:rsidRDefault="00DA354A" w:rsidP="005F4B72">
      <w:pPr>
        <w:pStyle w:val="5"/>
        <w:shd w:val="clear" w:color="auto" w:fill="E9ECF1"/>
        <w:spacing w:before="0" w:beforeAutospacing="0" w:after="0" w:afterAutospacing="0"/>
        <w:jc w:val="both"/>
        <w:textAlignment w:val="baseline"/>
        <w:rPr>
          <w:b w:val="0"/>
          <w:bCs w:val="0"/>
          <w:color w:val="242424"/>
          <w:spacing w:val="2"/>
          <w:sz w:val="28"/>
          <w:szCs w:val="28"/>
        </w:rPr>
      </w:pPr>
    </w:p>
    <w:p w:rsidR="00F95AD9" w:rsidRPr="005F4B72" w:rsidRDefault="007742CD" w:rsidP="005F4B72">
      <w:pPr>
        <w:pStyle w:val="5"/>
        <w:shd w:val="clear" w:color="auto" w:fill="E9ECF1"/>
        <w:spacing w:before="0" w:beforeAutospacing="0" w:after="0" w:afterAutospacing="0"/>
        <w:jc w:val="both"/>
        <w:textAlignment w:val="baseline"/>
        <w:rPr>
          <w:b w:val="0"/>
          <w:bCs w:val="0"/>
          <w:color w:val="242424"/>
          <w:spacing w:val="2"/>
          <w:sz w:val="28"/>
          <w:szCs w:val="28"/>
        </w:rPr>
      </w:pPr>
      <w:r w:rsidRPr="005F4B72">
        <w:rPr>
          <w:b w:val="0"/>
          <w:bCs w:val="0"/>
          <w:color w:val="242424"/>
          <w:spacing w:val="2"/>
          <w:sz w:val="28"/>
          <w:szCs w:val="28"/>
        </w:rPr>
        <w:t xml:space="preserve">ТК РФ </w:t>
      </w:r>
      <w:r w:rsidR="00F95AD9" w:rsidRPr="005F4B72">
        <w:rPr>
          <w:b w:val="0"/>
          <w:bCs w:val="0"/>
          <w:color w:val="242424"/>
          <w:spacing w:val="2"/>
          <w:sz w:val="28"/>
          <w:szCs w:val="28"/>
        </w:rPr>
        <w:t>Статья 363. Ответственность за воспрепятствование деятельности государственных инспекторов труда</w:t>
      </w:r>
    </w:p>
    <w:p w:rsidR="00F95AD9" w:rsidRPr="005F4B72" w:rsidRDefault="00F95AD9" w:rsidP="005F4B72">
      <w:pPr>
        <w:pStyle w:val="formattext"/>
        <w:shd w:val="clear" w:color="auto" w:fill="FFFFFF"/>
        <w:spacing w:before="0" w:beforeAutospacing="0" w:after="0" w:afterAutospacing="0"/>
        <w:jc w:val="both"/>
        <w:textAlignment w:val="baseline"/>
        <w:rPr>
          <w:rStyle w:val="apple-converted-space"/>
          <w:color w:val="2D2D2D"/>
          <w:spacing w:val="2"/>
          <w:sz w:val="28"/>
          <w:szCs w:val="28"/>
        </w:rPr>
      </w:pPr>
      <w:r w:rsidRPr="005F4B72">
        <w:rPr>
          <w:color w:val="2D2D2D"/>
          <w:spacing w:val="2"/>
          <w:sz w:val="28"/>
          <w:szCs w:val="28"/>
        </w:rPr>
        <w:t>Лица, препятствующие осуществлению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w:t>
      </w:r>
      <w:r w:rsidRPr="005F4B72">
        <w:rPr>
          <w:rStyle w:val="apple-converted-space"/>
          <w:color w:val="2D2D2D"/>
          <w:spacing w:val="2"/>
          <w:sz w:val="28"/>
          <w:szCs w:val="28"/>
        </w:rPr>
        <w:t> </w:t>
      </w:r>
    </w:p>
    <w:p w:rsidR="00F95AD9" w:rsidRPr="005F4B72" w:rsidRDefault="007742CD" w:rsidP="005F4B72">
      <w:pPr>
        <w:pStyle w:val="5"/>
        <w:shd w:val="clear" w:color="auto" w:fill="E9ECF1"/>
        <w:spacing w:before="0" w:beforeAutospacing="0" w:after="0" w:afterAutospacing="0"/>
        <w:jc w:val="both"/>
        <w:textAlignment w:val="baseline"/>
        <w:rPr>
          <w:b w:val="0"/>
          <w:bCs w:val="0"/>
          <w:color w:val="242424"/>
          <w:spacing w:val="2"/>
          <w:sz w:val="28"/>
          <w:szCs w:val="28"/>
        </w:rPr>
      </w:pPr>
      <w:r w:rsidRPr="005F4B72">
        <w:rPr>
          <w:b w:val="0"/>
          <w:bCs w:val="0"/>
          <w:color w:val="242424"/>
          <w:spacing w:val="2"/>
          <w:sz w:val="28"/>
          <w:szCs w:val="28"/>
        </w:rPr>
        <w:t xml:space="preserve">ТК РФ </w:t>
      </w:r>
      <w:r w:rsidR="00F95AD9" w:rsidRPr="005F4B72">
        <w:rPr>
          <w:b w:val="0"/>
          <w:bCs w:val="0"/>
          <w:color w:val="242424"/>
          <w:spacing w:val="2"/>
          <w:sz w:val="28"/>
          <w:szCs w:val="28"/>
        </w:rPr>
        <w:t>Статья 419. Виды ответственности за нарушение трудового законодательства и иных актов, содержащих нормы трудового права</w:t>
      </w:r>
    </w:p>
    <w:p w:rsidR="00F95AD9" w:rsidRPr="005F4B72" w:rsidRDefault="00F95AD9" w:rsidP="005F4B72">
      <w:pPr>
        <w:pStyle w:val="formattext"/>
        <w:shd w:val="clear" w:color="auto" w:fill="FFFFFF"/>
        <w:spacing w:before="0" w:beforeAutospacing="0" w:after="0" w:afterAutospacing="0"/>
        <w:jc w:val="both"/>
        <w:textAlignment w:val="baseline"/>
        <w:rPr>
          <w:color w:val="2D2D2D"/>
          <w:spacing w:val="2"/>
          <w:sz w:val="28"/>
          <w:szCs w:val="28"/>
        </w:rPr>
      </w:pPr>
      <w:r w:rsidRPr="005F4B72">
        <w:rPr>
          <w:color w:val="2D2D2D"/>
          <w:spacing w:val="2"/>
          <w:sz w:val="28"/>
          <w:szCs w:val="28"/>
        </w:rPr>
        <w:br/>
        <w:t>     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w:t>
      </w:r>
      <w:proofErr w:type="gramStart"/>
      <w:r w:rsidRPr="005F4B72">
        <w:rPr>
          <w:color w:val="2D2D2D"/>
          <w:spacing w:val="2"/>
          <w:sz w:val="28"/>
          <w:szCs w:val="28"/>
        </w:rPr>
        <w:t xml:space="preserve"> </w:t>
      </w:r>
      <w:r w:rsidR="00B92001" w:rsidRPr="005F4B72">
        <w:rPr>
          <w:color w:val="2D2D2D"/>
          <w:spacing w:val="2"/>
          <w:sz w:val="28"/>
          <w:szCs w:val="28"/>
        </w:rPr>
        <w:t>Т</w:t>
      </w:r>
      <w:proofErr w:type="gramEnd"/>
      <w:r w:rsidR="00B92001" w:rsidRPr="005F4B72">
        <w:rPr>
          <w:color w:val="2D2D2D"/>
          <w:spacing w:val="2"/>
          <w:sz w:val="28"/>
          <w:szCs w:val="28"/>
        </w:rPr>
        <w:t xml:space="preserve"> </w:t>
      </w:r>
      <w:r w:rsidRPr="005F4B72">
        <w:rPr>
          <w:color w:val="2D2D2D"/>
          <w:spacing w:val="2"/>
          <w:sz w:val="28"/>
          <w:szCs w:val="28"/>
        </w:rPr>
        <w:t xml:space="preserve">К и иными </w:t>
      </w:r>
      <w:r w:rsidRPr="005F4B72">
        <w:rPr>
          <w:color w:val="2D2D2D"/>
          <w:spacing w:val="2"/>
          <w:sz w:val="28"/>
          <w:szCs w:val="28"/>
        </w:rPr>
        <w:lastRenderedPageBreak/>
        <w:t>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r w:rsidRPr="005F4B72">
        <w:rPr>
          <w:rStyle w:val="apple-converted-space"/>
          <w:color w:val="2D2D2D"/>
          <w:spacing w:val="2"/>
          <w:sz w:val="28"/>
          <w:szCs w:val="28"/>
        </w:rPr>
        <w:t> </w:t>
      </w:r>
    </w:p>
    <w:p w:rsidR="00073BCC" w:rsidRPr="005F4B72" w:rsidRDefault="00073BCC" w:rsidP="005F4B72">
      <w:pPr>
        <w:spacing w:after="0" w:line="240" w:lineRule="auto"/>
        <w:jc w:val="both"/>
        <w:rPr>
          <w:rFonts w:ascii="Times New Roman" w:hAnsi="Times New Roman" w:cs="Times New Roman"/>
          <w:sz w:val="28"/>
          <w:szCs w:val="28"/>
        </w:rPr>
      </w:pPr>
    </w:p>
    <w:p w:rsidR="001461C1" w:rsidRPr="005F4B72" w:rsidRDefault="001461C1" w:rsidP="005F4B72">
      <w:pPr>
        <w:spacing w:after="0" w:line="240" w:lineRule="auto"/>
        <w:jc w:val="both"/>
        <w:rPr>
          <w:rFonts w:ascii="Times New Roman" w:hAnsi="Times New Roman" w:cs="Times New Roman"/>
          <w:b/>
          <w:sz w:val="28"/>
          <w:szCs w:val="28"/>
        </w:rPr>
      </w:pPr>
      <w:r w:rsidRPr="005F4B72">
        <w:rPr>
          <w:rFonts w:ascii="Times New Roman" w:hAnsi="Times New Roman" w:cs="Times New Roman"/>
          <w:b/>
          <w:sz w:val="28"/>
          <w:szCs w:val="28"/>
        </w:rPr>
        <w:t>Дисциплинарная ответственность</w:t>
      </w:r>
    </w:p>
    <w:p w:rsidR="00B8316D" w:rsidRPr="005F4B72" w:rsidRDefault="00B8316D"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Дисциплинарная ответственность может наступить вследствие совершения лицом дисциплинарного проступка. Под дисциплинарным проступком понимается неисполнение или ненадлежащее исполнение работником по его вине возложенных на него трудовых обязанностей (часть 1 ст. 192 ТК РФ). </w:t>
      </w:r>
    </w:p>
    <w:p w:rsidR="001461C1" w:rsidRPr="005F4B72" w:rsidRDefault="00B8316D" w:rsidP="005F4B72">
      <w:pPr>
        <w:spacing w:after="0" w:line="240" w:lineRule="auto"/>
        <w:ind w:firstLine="360"/>
        <w:jc w:val="both"/>
        <w:rPr>
          <w:rFonts w:ascii="Times New Roman" w:hAnsi="Times New Roman" w:cs="Times New Roman"/>
          <w:sz w:val="28"/>
          <w:szCs w:val="28"/>
          <w:u w:val="single"/>
        </w:rPr>
      </w:pPr>
      <w:r w:rsidRPr="005F4B72">
        <w:rPr>
          <w:rFonts w:ascii="Times New Roman" w:hAnsi="Times New Roman" w:cs="Times New Roman"/>
          <w:sz w:val="28"/>
          <w:szCs w:val="28"/>
        </w:rPr>
        <w:t xml:space="preserve">К работнику, допустившему нарушение требований ОТ, может быть применено   дисциплинарное взыскание вплоть до увольнения по п.6 (д) части первой си.81 ТК РФ – за нарушение работником требований охраны труда, </w:t>
      </w:r>
      <w:r w:rsidRPr="005F4B72">
        <w:rPr>
          <w:rFonts w:ascii="Times New Roman" w:hAnsi="Times New Roman" w:cs="Times New Roman"/>
          <w:sz w:val="28"/>
          <w:szCs w:val="28"/>
          <w:u w:val="single"/>
        </w:rPr>
        <w:t xml:space="preserve">если это нарушение повлекло за собой тяжкие последствия </w:t>
      </w:r>
      <w:r w:rsidRPr="005F4B72">
        <w:rPr>
          <w:rFonts w:ascii="Times New Roman" w:hAnsi="Times New Roman" w:cs="Times New Roman"/>
          <w:sz w:val="28"/>
          <w:szCs w:val="28"/>
        </w:rPr>
        <w:t xml:space="preserve">(несчастный случай на производстве, авария, катастрофа). </w:t>
      </w:r>
      <w:r w:rsidR="002935B5" w:rsidRPr="005F4B72">
        <w:rPr>
          <w:rFonts w:ascii="Times New Roman" w:hAnsi="Times New Roman" w:cs="Times New Roman"/>
          <w:sz w:val="28"/>
          <w:szCs w:val="28"/>
        </w:rPr>
        <w:t>Возможно,</w:t>
      </w:r>
      <w:r w:rsidRPr="005F4B72">
        <w:rPr>
          <w:rFonts w:ascii="Times New Roman" w:hAnsi="Times New Roman" w:cs="Times New Roman"/>
          <w:sz w:val="28"/>
          <w:szCs w:val="28"/>
        </w:rPr>
        <w:t xml:space="preserve"> </w:t>
      </w:r>
      <w:r w:rsidR="002935B5" w:rsidRPr="005F4B72">
        <w:rPr>
          <w:rFonts w:ascii="Times New Roman" w:hAnsi="Times New Roman" w:cs="Times New Roman"/>
          <w:sz w:val="28"/>
          <w:szCs w:val="28"/>
        </w:rPr>
        <w:t xml:space="preserve">это лицо </w:t>
      </w:r>
      <w:r w:rsidRPr="005F4B72">
        <w:rPr>
          <w:rFonts w:ascii="Times New Roman" w:hAnsi="Times New Roman" w:cs="Times New Roman"/>
          <w:sz w:val="28"/>
          <w:szCs w:val="28"/>
          <w:u w:val="single"/>
        </w:rPr>
        <w:t xml:space="preserve"> заведомо создало реальную угрозу наступления таких последствий,</w:t>
      </w:r>
      <w:r w:rsidR="002935B5" w:rsidRPr="005F4B72">
        <w:rPr>
          <w:rFonts w:ascii="Times New Roman" w:hAnsi="Times New Roman" w:cs="Times New Roman"/>
          <w:sz w:val="28"/>
          <w:szCs w:val="28"/>
          <w:u w:val="single"/>
        </w:rPr>
        <w:t xml:space="preserve"> установленное комиссией по охране труда или уполномоченным </w:t>
      </w:r>
      <w:proofErr w:type="gramStart"/>
      <w:r w:rsidR="002935B5" w:rsidRPr="005F4B72">
        <w:rPr>
          <w:rFonts w:ascii="Times New Roman" w:hAnsi="Times New Roman" w:cs="Times New Roman"/>
          <w:sz w:val="28"/>
          <w:szCs w:val="28"/>
          <w:u w:val="single"/>
        </w:rPr>
        <w:t>по</w:t>
      </w:r>
      <w:proofErr w:type="gramEnd"/>
      <w:r w:rsidR="002935B5" w:rsidRPr="005F4B72">
        <w:rPr>
          <w:rFonts w:ascii="Times New Roman" w:hAnsi="Times New Roman" w:cs="Times New Roman"/>
          <w:sz w:val="28"/>
          <w:szCs w:val="28"/>
          <w:u w:val="single"/>
        </w:rPr>
        <w:t xml:space="preserve"> ОТ.</w:t>
      </w:r>
    </w:p>
    <w:p w:rsidR="002935B5" w:rsidRPr="005F4B72" w:rsidRDefault="002935B5" w:rsidP="005F4B72">
      <w:pPr>
        <w:spacing w:after="0" w:line="240" w:lineRule="auto"/>
        <w:ind w:firstLine="360"/>
        <w:jc w:val="both"/>
        <w:rPr>
          <w:rFonts w:ascii="Times New Roman" w:hAnsi="Times New Roman" w:cs="Times New Roman"/>
          <w:sz w:val="28"/>
          <w:szCs w:val="28"/>
        </w:rPr>
      </w:pPr>
      <w:r w:rsidRPr="005F4B72">
        <w:rPr>
          <w:rFonts w:ascii="Times New Roman" w:hAnsi="Times New Roman" w:cs="Times New Roman"/>
          <w:sz w:val="28"/>
          <w:szCs w:val="28"/>
        </w:rPr>
        <w:tab/>
        <w:t>Статья 195 ТК РФ предусматривает правила привлечения к дисциплинарной ответственности руководителя организации, руководителя структурного подразделения организации, из заместителей по требованию представительного органа работников.</w:t>
      </w:r>
    </w:p>
    <w:p w:rsidR="002935B5" w:rsidRPr="005F4B72" w:rsidRDefault="002935B5" w:rsidP="005F4B72">
      <w:pPr>
        <w:spacing w:after="0" w:line="240" w:lineRule="auto"/>
        <w:ind w:firstLine="360"/>
        <w:jc w:val="both"/>
        <w:rPr>
          <w:rFonts w:ascii="Times New Roman" w:hAnsi="Times New Roman" w:cs="Times New Roman"/>
          <w:sz w:val="28"/>
          <w:szCs w:val="28"/>
        </w:rPr>
      </w:pPr>
      <w:r w:rsidRPr="005F4B72">
        <w:rPr>
          <w:rFonts w:ascii="Times New Roman" w:hAnsi="Times New Roman" w:cs="Times New Roman"/>
          <w:sz w:val="28"/>
          <w:szCs w:val="28"/>
        </w:rPr>
        <w:t xml:space="preserve">В соответствии с этой статьей </w:t>
      </w:r>
      <w:r w:rsidR="00FC294A" w:rsidRPr="005F4B72">
        <w:rPr>
          <w:rFonts w:ascii="Times New Roman" w:hAnsi="Times New Roman" w:cs="Times New Roman"/>
          <w:sz w:val="28"/>
          <w:szCs w:val="28"/>
        </w:rPr>
        <w:t>195 ТК РФ, работодатель обязан рассматривать заявление представительного органа работников о нарушении руководителем организации, руководителем структурного подразделения,  их заместителями трудового законодательства и иных актов, содержащих    нормы трудового права, условий коллективного договора и сообщить о результатах его рассмотрения в представительный орган работников. В случае, когда факт нарушения подтвердился,   работодатель обязан применить к руководителю организации, руководителю структурного подразделения,  их заместителям дисциплинарное взыскание вплоть до увольнения.</w:t>
      </w:r>
    </w:p>
    <w:p w:rsidR="0039592D"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Статьей 5.27 КоАП РФ за нарушение законодательства о труде и об охране труда предусматривается административная ответственность руководителя или лица, его представляющего, в виде денежного штрафа</w:t>
      </w:r>
      <w:r w:rsidR="005B2B9B" w:rsidRPr="005F4B72">
        <w:rPr>
          <w:rFonts w:ascii="Times New Roman" w:hAnsi="Times New Roman" w:cs="Times New Roman"/>
          <w:color w:val="222222"/>
          <w:sz w:val="28"/>
          <w:szCs w:val="28"/>
          <w:shd w:val="clear" w:color="auto" w:fill="FFFFFF"/>
        </w:rPr>
        <w:t>.</w:t>
      </w:r>
      <w:r w:rsidRPr="005F4B72">
        <w:rPr>
          <w:rFonts w:ascii="Times New Roman" w:hAnsi="Times New Roman" w:cs="Times New Roman"/>
          <w:color w:val="222222"/>
          <w:sz w:val="28"/>
          <w:szCs w:val="28"/>
          <w:shd w:val="clear" w:color="auto" w:fill="FFFFFF"/>
        </w:rPr>
        <w:t xml:space="preserve"> </w:t>
      </w:r>
    </w:p>
    <w:p w:rsidR="005B2B9B"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Нарушение законодательства о труде и об охране труда лицом, ранее подвергнутым административному наказанию за аналогичное административное правонарушение, влечет дисквалификацию на срок от одного года до трех лет. 5. С 01.01.2015 КоАП РФ будет дополнен следующими статьями. 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 влечет предупреждение или наложение административного штрафа на должностных лиц</w:t>
      </w:r>
      <w:r w:rsidR="005B2B9B" w:rsidRPr="005F4B72">
        <w:rPr>
          <w:rFonts w:ascii="Times New Roman" w:hAnsi="Times New Roman" w:cs="Times New Roman"/>
          <w:color w:val="222222"/>
          <w:sz w:val="28"/>
          <w:szCs w:val="28"/>
          <w:shd w:val="clear" w:color="auto" w:fill="FFFFFF"/>
        </w:rPr>
        <w:t>.</w:t>
      </w:r>
      <w:r w:rsidRPr="005F4B72">
        <w:rPr>
          <w:rFonts w:ascii="Times New Roman" w:hAnsi="Times New Roman" w:cs="Times New Roman"/>
          <w:color w:val="222222"/>
          <w:sz w:val="28"/>
          <w:szCs w:val="28"/>
          <w:shd w:val="clear" w:color="auto" w:fill="FFFFFF"/>
        </w:rPr>
        <w:t xml:space="preserve"> </w:t>
      </w:r>
    </w:p>
    <w:p w:rsidR="005B2B9B"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Нарушение работодателем установленного </w:t>
      </w:r>
      <w:r w:rsidRPr="005F4B72">
        <w:rPr>
          <w:rFonts w:ascii="Times New Roman" w:hAnsi="Times New Roman" w:cs="Times New Roman"/>
          <w:color w:val="222222"/>
          <w:sz w:val="28"/>
          <w:szCs w:val="28"/>
          <w:u w:val="single"/>
          <w:shd w:val="clear" w:color="auto" w:fill="FFFFFF"/>
        </w:rPr>
        <w:t xml:space="preserve">порядка проведения специальной оценки условий труда на рабочих местах или ее </w:t>
      </w:r>
      <w:proofErr w:type="spellStart"/>
      <w:r w:rsidRPr="005F4B72">
        <w:rPr>
          <w:rFonts w:ascii="Times New Roman" w:hAnsi="Times New Roman" w:cs="Times New Roman"/>
          <w:color w:val="222222"/>
          <w:sz w:val="28"/>
          <w:szCs w:val="28"/>
          <w:u w:val="single"/>
          <w:shd w:val="clear" w:color="auto" w:fill="FFFFFF"/>
        </w:rPr>
        <w:t>непроведение</w:t>
      </w:r>
      <w:proofErr w:type="spellEnd"/>
      <w:r w:rsidRPr="005F4B72">
        <w:rPr>
          <w:rFonts w:ascii="Times New Roman" w:hAnsi="Times New Roman" w:cs="Times New Roman"/>
          <w:color w:val="222222"/>
          <w:sz w:val="28"/>
          <w:szCs w:val="28"/>
          <w:shd w:val="clear" w:color="auto" w:fill="FFFFFF"/>
        </w:rPr>
        <w:t xml:space="preserve"> - </w:t>
      </w:r>
      <w:r w:rsidRPr="005F4B72">
        <w:rPr>
          <w:rFonts w:ascii="Times New Roman" w:hAnsi="Times New Roman" w:cs="Times New Roman"/>
          <w:color w:val="222222"/>
          <w:sz w:val="28"/>
          <w:szCs w:val="28"/>
          <w:shd w:val="clear" w:color="auto" w:fill="FFFFFF"/>
        </w:rPr>
        <w:lastRenderedPageBreak/>
        <w:t>влечет предупреждение или наложение административного штрафа на должностных лиц</w:t>
      </w:r>
      <w:r w:rsidR="005B2B9B" w:rsidRPr="005F4B72">
        <w:rPr>
          <w:rFonts w:ascii="Times New Roman" w:hAnsi="Times New Roman" w:cs="Times New Roman"/>
          <w:color w:val="222222"/>
          <w:sz w:val="28"/>
          <w:szCs w:val="28"/>
          <w:shd w:val="clear" w:color="auto" w:fill="FFFFFF"/>
        </w:rPr>
        <w:t>.</w:t>
      </w:r>
      <w:r w:rsidRPr="005F4B72">
        <w:rPr>
          <w:rFonts w:ascii="Times New Roman" w:hAnsi="Times New Roman" w:cs="Times New Roman"/>
          <w:color w:val="222222"/>
          <w:sz w:val="28"/>
          <w:szCs w:val="28"/>
          <w:shd w:val="clear" w:color="auto" w:fill="FFFFFF"/>
        </w:rPr>
        <w:t xml:space="preserve"> </w:t>
      </w:r>
    </w:p>
    <w:p w:rsidR="005248D2" w:rsidRPr="005F4B72" w:rsidRDefault="005248D2"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Административному штрафу подвергаются должностные лица с образованием и без образования юридического лица в случае:</w:t>
      </w:r>
    </w:p>
    <w:p w:rsidR="005248D2" w:rsidRPr="005F4B72" w:rsidRDefault="005248D2"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д</w:t>
      </w:r>
      <w:r w:rsidR="0039592D" w:rsidRPr="005F4B72">
        <w:rPr>
          <w:rFonts w:ascii="Times New Roman" w:hAnsi="Times New Roman" w:cs="Times New Roman"/>
          <w:color w:val="222222"/>
          <w:sz w:val="28"/>
          <w:szCs w:val="28"/>
          <w:shd w:val="clear" w:color="auto" w:fill="FFFFFF"/>
        </w:rPr>
        <w:t>опуск</w:t>
      </w:r>
      <w:r w:rsidRPr="005F4B72">
        <w:rPr>
          <w:rFonts w:ascii="Times New Roman" w:hAnsi="Times New Roman" w:cs="Times New Roman"/>
          <w:color w:val="222222"/>
          <w:sz w:val="28"/>
          <w:szCs w:val="28"/>
          <w:shd w:val="clear" w:color="auto" w:fill="FFFFFF"/>
        </w:rPr>
        <w:t>а</w:t>
      </w:r>
      <w:r w:rsidR="0039592D" w:rsidRPr="005F4B72">
        <w:rPr>
          <w:rFonts w:ascii="Times New Roman" w:hAnsi="Times New Roman" w:cs="Times New Roman"/>
          <w:color w:val="222222"/>
          <w:sz w:val="28"/>
          <w:szCs w:val="28"/>
          <w:shd w:val="clear" w:color="auto" w:fill="FFFFFF"/>
        </w:rPr>
        <w:t xml:space="preserve"> работника к исполнению им трудовых обязанностей </w:t>
      </w:r>
      <w:r w:rsidR="0039592D" w:rsidRPr="005F4B72">
        <w:rPr>
          <w:rFonts w:ascii="Times New Roman" w:hAnsi="Times New Roman" w:cs="Times New Roman"/>
          <w:color w:val="222222"/>
          <w:sz w:val="28"/>
          <w:szCs w:val="28"/>
          <w:u w:val="single"/>
          <w:shd w:val="clear" w:color="auto" w:fill="FFFFFF"/>
        </w:rPr>
        <w:t>без прохождения обучения и проверки знаний требований охраны</w:t>
      </w:r>
      <w:r w:rsidR="0039592D" w:rsidRPr="005F4B72">
        <w:rPr>
          <w:rFonts w:ascii="Times New Roman" w:hAnsi="Times New Roman" w:cs="Times New Roman"/>
          <w:color w:val="222222"/>
          <w:sz w:val="28"/>
          <w:szCs w:val="28"/>
          <w:shd w:val="clear" w:color="auto" w:fill="FFFFFF"/>
        </w:rPr>
        <w:t xml:space="preserve"> труда</w:t>
      </w:r>
      <w:r w:rsidRPr="005F4B72">
        <w:rPr>
          <w:rFonts w:ascii="Times New Roman" w:hAnsi="Times New Roman" w:cs="Times New Roman"/>
          <w:color w:val="222222"/>
          <w:sz w:val="28"/>
          <w:szCs w:val="28"/>
          <w:shd w:val="clear" w:color="auto" w:fill="FFFFFF"/>
        </w:rPr>
        <w:t>;</w:t>
      </w:r>
    </w:p>
    <w:p w:rsidR="005248D2" w:rsidRPr="005F4B72" w:rsidRDefault="005248D2"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без прохождения  </w:t>
      </w:r>
      <w:r w:rsidR="0039592D" w:rsidRPr="005F4B72">
        <w:rPr>
          <w:rFonts w:ascii="Times New Roman" w:hAnsi="Times New Roman" w:cs="Times New Roman"/>
          <w:color w:val="222222"/>
          <w:sz w:val="28"/>
          <w:szCs w:val="28"/>
          <w:shd w:val="clear" w:color="auto" w:fill="FFFFFF"/>
        </w:rPr>
        <w:t>обязательных предварительных и периодических  медицинских осмотров, обязательных медицинских осмотров в начале рабочего дня (смены)</w:t>
      </w:r>
      <w:r w:rsidRPr="005F4B72">
        <w:rPr>
          <w:rFonts w:ascii="Times New Roman" w:hAnsi="Times New Roman" w:cs="Times New Roman"/>
          <w:color w:val="222222"/>
          <w:sz w:val="28"/>
          <w:szCs w:val="28"/>
          <w:shd w:val="clear" w:color="auto" w:fill="FFFFFF"/>
        </w:rPr>
        <w:t>;</w:t>
      </w:r>
    </w:p>
    <w:p w:rsidR="005248D2" w:rsidRPr="005F4B72" w:rsidRDefault="005248D2"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w:t>
      </w:r>
      <w:r w:rsidR="0039592D" w:rsidRPr="005F4B72">
        <w:rPr>
          <w:rFonts w:ascii="Times New Roman" w:hAnsi="Times New Roman" w:cs="Times New Roman"/>
          <w:color w:val="222222"/>
          <w:sz w:val="28"/>
          <w:szCs w:val="28"/>
          <w:shd w:val="clear" w:color="auto" w:fill="FFFFFF"/>
        </w:rPr>
        <w:t xml:space="preserve"> обязательных психиатрических освидетельствований или при наличии медицинских противопоказаний</w:t>
      </w:r>
      <w:r w:rsidRPr="005F4B72">
        <w:rPr>
          <w:rFonts w:ascii="Times New Roman" w:hAnsi="Times New Roman" w:cs="Times New Roman"/>
          <w:color w:val="222222"/>
          <w:sz w:val="28"/>
          <w:szCs w:val="28"/>
          <w:shd w:val="clear" w:color="auto" w:fill="FFFFFF"/>
        </w:rPr>
        <w:t>;</w:t>
      </w:r>
    </w:p>
    <w:p w:rsidR="005248D2" w:rsidRPr="005F4B72" w:rsidRDefault="005248D2"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u w:val="single"/>
          <w:shd w:val="clear" w:color="auto" w:fill="FFFFFF"/>
        </w:rPr>
        <w:t>- н</w:t>
      </w:r>
      <w:r w:rsidR="0039592D" w:rsidRPr="005F4B72">
        <w:rPr>
          <w:rFonts w:ascii="Times New Roman" w:hAnsi="Times New Roman" w:cs="Times New Roman"/>
          <w:color w:val="222222"/>
          <w:sz w:val="28"/>
          <w:szCs w:val="28"/>
          <w:u w:val="single"/>
          <w:shd w:val="clear" w:color="auto" w:fill="FFFFFF"/>
        </w:rPr>
        <w:t>еобеспечение работников средствами индивидуальной защиты</w:t>
      </w:r>
      <w:r w:rsidRPr="005F4B72">
        <w:rPr>
          <w:rFonts w:ascii="Times New Roman" w:hAnsi="Times New Roman" w:cs="Times New Roman"/>
          <w:color w:val="222222"/>
          <w:sz w:val="28"/>
          <w:szCs w:val="28"/>
          <w:u w:val="single"/>
          <w:shd w:val="clear" w:color="auto" w:fill="FFFFFF"/>
        </w:rPr>
        <w:t>.</w:t>
      </w:r>
    </w:p>
    <w:p w:rsidR="0039592D"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Статья 14.54. </w:t>
      </w:r>
      <w:r w:rsidR="00CE007B" w:rsidRPr="005F4B72">
        <w:rPr>
          <w:rFonts w:ascii="Times New Roman" w:hAnsi="Times New Roman" w:cs="Times New Roman"/>
          <w:color w:val="222222"/>
          <w:sz w:val="28"/>
          <w:szCs w:val="28"/>
          <w:shd w:val="clear" w:color="auto" w:fill="FFFFFF"/>
        </w:rPr>
        <w:t xml:space="preserve">КоАП </w:t>
      </w:r>
      <w:r w:rsidR="00FB7B1A" w:rsidRPr="005F4B72">
        <w:rPr>
          <w:rFonts w:ascii="Times New Roman" w:hAnsi="Times New Roman" w:cs="Times New Roman"/>
          <w:color w:val="222222"/>
          <w:sz w:val="28"/>
          <w:szCs w:val="28"/>
          <w:shd w:val="clear" w:color="auto" w:fill="FFFFFF"/>
        </w:rPr>
        <w:t>устанавливает ответственность за н</w:t>
      </w:r>
      <w:r w:rsidRPr="005F4B72">
        <w:rPr>
          <w:rFonts w:ascii="Times New Roman" w:hAnsi="Times New Roman" w:cs="Times New Roman"/>
          <w:color w:val="222222"/>
          <w:sz w:val="28"/>
          <w:szCs w:val="28"/>
          <w:shd w:val="clear" w:color="auto" w:fill="FFFFFF"/>
        </w:rPr>
        <w:t xml:space="preserve">арушение установленного </w:t>
      </w:r>
      <w:proofErr w:type="gramStart"/>
      <w:r w:rsidRPr="005F4B72">
        <w:rPr>
          <w:rFonts w:ascii="Times New Roman" w:hAnsi="Times New Roman" w:cs="Times New Roman"/>
          <w:color w:val="222222"/>
          <w:sz w:val="28"/>
          <w:szCs w:val="28"/>
          <w:shd w:val="clear" w:color="auto" w:fill="FFFFFF"/>
        </w:rPr>
        <w:t>порядка проведения специальной оценки условий труда</w:t>
      </w:r>
      <w:proofErr w:type="gramEnd"/>
      <w:r w:rsidRPr="005F4B72">
        <w:rPr>
          <w:rFonts w:ascii="Times New Roman" w:hAnsi="Times New Roman" w:cs="Times New Roman"/>
          <w:color w:val="222222"/>
          <w:sz w:val="28"/>
          <w:szCs w:val="28"/>
          <w:shd w:val="clear" w:color="auto" w:fill="FFFFFF"/>
        </w:rPr>
        <w:t xml:space="preserve">. </w:t>
      </w:r>
    </w:p>
    <w:p w:rsidR="0039592D"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Кроме того, усилена ответственность </w:t>
      </w:r>
      <w:r w:rsidRPr="005F4B72">
        <w:rPr>
          <w:rFonts w:ascii="Times New Roman" w:hAnsi="Times New Roman" w:cs="Times New Roman"/>
          <w:color w:val="222222"/>
          <w:sz w:val="28"/>
          <w:szCs w:val="28"/>
          <w:u w:val="single"/>
          <w:shd w:val="clear" w:color="auto" w:fill="FFFFFF"/>
        </w:rPr>
        <w:t>за неисполнение предписаний государственного инспектора труда.</w:t>
      </w:r>
      <w:r w:rsidRPr="005F4B72">
        <w:rPr>
          <w:rFonts w:ascii="Times New Roman" w:hAnsi="Times New Roman" w:cs="Times New Roman"/>
          <w:color w:val="222222"/>
          <w:sz w:val="28"/>
          <w:szCs w:val="28"/>
          <w:shd w:val="clear" w:color="auto" w:fill="FFFFFF"/>
        </w:rPr>
        <w:t xml:space="preserve"> Так,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влечет наложение административного штрафа</w:t>
      </w:r>
      <w:r w:rsidR="00FB7B1A" w:rsidRPr="005F4B72">
        <w:rPr>
          <w:rFonts w:ascii="Times New Roman" w:hAnsi="Times New Roman" w:cs="Times New Roman"/>
          <w:color w:val="222222"/>
          <w:sz w:val="28"/>
          <w:szCs w:val="28"/>
          <w:shd w:val="clear" w:color="auto" w:fill="FFFFFF"/>
        </w:rPr>
        <w:t>.</w:t>
      </w:r>
    </w:p>
    <w:p w:rsidR="00670DAB"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За допускаемые в сфере труда правонарушения: уклонение от участия в коллективных переговорах, не</w:t>
      </w:r>
      <w:r w:rsidR="00DA354A">
        <w:rPr>
          <w:rFonts w:ascii="Times New Roman" w:hAnsi="Times New Roman" w:cs="Times New Roman"/>
          <w:color w:val="222222"/>
          <w:sz w:val="28"/>
          <w:szCs w:val="28"/>
          <w:shd w:val="clear" w:color="auto" w:fill="FFFFFF"/>
        </w:rPr>
        <w:t xml:space="preserve"> </w:t>
      </w:r>
      <w:r w:rsidRPr="005F4B72">
        <w:rPr>
          <w:rFonts w:ascii="Times New Roman" w:hAnsi="Times New Roman" w:cs="Times New Roman"/>
          <w:color w:val="222222"/>
          <w:sz w:val="28"/>
          <w:szCs w:val="28"/>
          <w:shd w:val="clear" w:color="auto" w:fill="FFFFFF"/>
        </w:rPr>
        <w:t xml:space="preserve">предоставление информации, необходимой для ведения коллективных переговоров и осуществления </w:t>
      </w:r>
      <w:proofErr w:type="gramStart"/>
      <w:r w:rsidRPr="005F4B72">
        <w:rPr>
          <w:rFonts w:ascii="Times New Roman" w:hAnsi="Times New Roman" w:cs="Times New Roman"/>
          <w:color w:val="222222"/>
          <w:sz w:val="28"/>
          <w:szCs w:val="28"/>
          <w:shd w:val="clear" w:color="auto" w:fill="FFFFFF"/>
        </w:rPr>
        <w:t>контроля за</w:t>
      </w:r>
      <w:proofErr w:type="gramEnd"/>
      <w:r w:rsidRPr="005F4B72">
        <w:rPr>
          <w:rFonts w:ascii="Times New Roman" w:hAnsi="Times New Roman" w:cs="Times New Roman"/>
          <w:color w:val="222222"/>
          <w:sz w:val="28"/>
          <w:szCs w:val="28"/>
          <w:shd w:val="clear" w:color="auto" w:fill="FFFFFF"/>
        </w:rPr>
        <w:t xml:space="preserve"> соблюдением коллективного договора, соглашения (ст. 54 ТК РФ); уклонение от участия в примирительных процедурах и невыполнение соглашения, достигнутого в результате примирительной процедуры (ст. 416 ТК РФ), ТК предусматривает привлечение работодателя к административной ответственности в виде наложения денежного штрафа. </w:t>
      </w:r>
    </w:p>
    <w:p w:rsidR="001575D7"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Право налагать административные взыскания в виде штрафа за указанные выше правонарушения предоставлено: </w:t>
      </w:r>
    </w:p>
    <w:p w:rsidR="00CE007B" w:rsidRPr="005F4B72" w:rsidRDefault="0039592D" w:rsidP="005F4B72">
      <w:pPr>
        <w:pStyle w:val="a3"/>
        <w:numPr>
          <w:ilvl w:val="0"/>
          <w:numId w:val="21"/>
        </w:numPr>
        <w:spacing w:after="0" w:line="240" w:lineRule="auto"/>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главному государственному инспектору труда РФ, его заместителям; главному государственному правовому инспектору труда РФ;</w:t>
      </w:r>
    </w:p>
    <w:p w:rsidR="001575D7" w:rsidRPr="005F4B72" w:rsidRDefault="0039592D" w:rsidP="005F4B72">
      <w:pPr>
        <w:pStyle w:val="a3"/>
        <w:numPr>
          <w:ilvl w:val="0"/>
          <w:numId w:val="21"/>
        </w:numPr>
        <w:spacing w:after="0" w:line="240" w:lineRule="auto"/>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главному государственному инспектору РФ по охране труда; руководителям структурных подразделений федеральной инспекции труда, их заместителям (по правовым вопросам и по охране труда), главным государственным инспекторам труда, государственным инспекторам труда;</w:t>
      </w:r>
    </w:p>
    <w:p w:rsidR="001575D7"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w:t>
      </w:r>
      <w:r w:rsidR="00FB7B1A" w:rsidRPr="005F4B72">
        <w:rPr>
          <w:rFonts w:ascii="Times New Roman" w:hAnsi="Times New Roman" w:cs="Times New Roman"/>
          <w:color w:val="222222"/>
          <w:sz w:val="28"/>
          <w:szCs w:val="28"/>
          <w:shd w:val="clear" w:color="auto" w:fill="FFFFFF"/>
        </w:rPr>
        <w:t>3</w:t>
      </w:r>
      <w:r w:rsidRPr="005F4B72">
        <w:rPr>
          <w:rFonts w:ascii="Times New Roman" w:hAnsi="Times New Roman" w:cs="Times New Roman"/>
          <w:color w:val="222222"/>
          <w:sz w:val="28"/>
          <w:szCs w:val="28"/>
          <w:shd w:val="clear" w:color="auto" w:fill="FFFFFF"/>
        </w:rPr>
        <w:t>) руководителям государственных инспекций труда, их заместителям (по правовым вопросам и по охране труда); начальникам отделов государственных инспекций труда, их заместителям (по правовым вопросам и по охране труда); главным государственным инспекторам труда, государственным инспекторам труда.</w:t>
      </w:r>
    </w:p>
    <w:p w:rsidR="001575D7"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lastRenderedPageBreak/>
        <w:t xml:space="preserve"> Приказом </w:t>
      </w:r>
      <w:proofErr w:type="spellStart"/>
      <w:r w:rsidRPr="005F4B72">
        <w:rPr>
          <w:rFonts w:ascii="Times New Roman" w:hAnsi="Times New Roman" w:cs="Times New Roman"/>
          <w:color w:val="222222"/>
          <w:sz w:val="28"/>
          <w:szCs w:val="28"/>
          <w:shd w:val="clear" w:color="auto" w:fill="FFFFFF"/>
        </w:rPr>
        <w:t>Роструда</w:t>
      </w:r>
      <w:proofErr w:type="spellEnd"/>
      <w:r w:rsidRPr="005F4B72">
        <w:rPr>
          <w:rFonts w:ascii="Times New Roman" w:hAnsi="Times New Roman" w:cs="Times New Roman"/>
          <w:color w:val="222222"/>
          <w:sz w:val="28"/>
          <w:szCs w:val="28"/>
          <w:shd w:val="clear" w:color="auto" w:fill="FFFFFF"/>
        </w:rPr>
        <w:t xml:space="preserve"> от 10.04.2006 N 60 утвержден Перечень должностных лиц Федеральной службы по труду и занятости и ее территориальных органов по государственному надзору и </w:t>
      </w:r>
      <w:proofErr w:type="gramStart"/>
      <w:r w:rsidRPr="005F4B72">
        <w:rPr>
          <w:rFonts w:ascii="Times New Roman" w:hAnsi="Times New Roman" w:cs="Times New Roman"/>
          <w:color w:val="222222"/>
          <w:sz w:val="28"/>
          <w:szCs w:val="28"/>
          <w:shd w:val="clear" w:color="auto" w:fill="FFFFFF"/>
        </w:rPr>
        <w:t>контролю з</w:t>
      </w:r>
      <w:r w:rsidR="001575D7" w:rsidRPr="005F4B72">
        <w:rPr>
          <w:rFonts w:ascii="Times New Roman" w:hAnsi="Times New Roman" w:cs="Times New Roman"/>
          <w:color w:val="222222"/>
          <w:sz w:val="28"/>
          <w:szCs w:val="28"/>
          <w:shd w:val="clear" w:color="auto" w:fill="FFFFFF"/>
        </w:rPr>
        <w:t>а</w:t>
      </w:r>
      <w:proofErr w:type="gramEnd"/>
      <w:r w:rsidR="001575D7" w:rsidRPr="005F4B72">
        <w:rPr>
          <w:rFonts w:ascii="Times New Roman" w:hAnsi="Times New Roman" w:cs="Times New Roman"/>
          <w:color w:val="222222"/>
          <w:sz w:val="28"/>
          <w:szCs w:val="28"/>
          <w:shd w:val="clear" w:color="auto" w:fill="FFFFFF"/>
        </w:rPr>
        <w:t xml:space="preserve"> соблюдением законодательства </w:t>
      </w:r>
      <w:r w:rsidRPr="005F4B72">
        <w:rPr>
          <w:rFonts w:ascii="Times New Roman" w:hAnsi="Times New Roman" w:cs="Times New Roman"/>
          <w:color w:val="222222"/>
          <w:sz w:val="28"/>
          <w:szCs w:val="28"/>
          <w:shd w:val="clear" w:color="auto" w:fill="FFFFFF"/>
        </w:rPr>
        <w:t xml:space="preserve"> уполномоченных составлять протоколы об административных правонарушениях. </w:t>
      </w:r>
    </w:p>
    <w:p w:rsidR="001575D7"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 Федеральная служба по надзору в сфере защиты прав потребителей и благополучия человека наделена властными полномочиями по применению штрафов в области санитарно-эпидемиологического благополучия. </w:t>
      </w:r>
      <w:r w:rsidR="00FB7B1A" w:rsidRPr="005F4B72">
        <w:rPr>
          <w:rFonts w:ascii="Times New Roman" w:hAnsi="Times New Roman" w:cs="Times New Roman"/>
          <w:color w:val="222222"/>
          <w:sz w:val="28"/>
          <w:szCs w:val="28"/>
          <w:shd w:val="clear" w:color="auto" w:fill="FFFFFF"/>
        </w:rPr>
        <w:t xml:space="preserve">Штрафы налагаются </w:t>
      </w:r>
      <w:r w:rsidRPr="005F4B72">
        <w:rPr>
          <w:rFonts w:ascii="Times New Roman" w:hAnsi="Times New Roman" w:cs="Times New Roman"/>
          <w:color w:val="222222"/>
          <w:sz w:val="28"/>
          <w:szCs w:val="28"/>
          <w:shd w:val="clear" w:color="auto" w:fill="FFFFFF"/>
        </w:rPr>
        <w:t>на должностных лиц, работодателей - физических лиц, нарушающих действующие санитарные правила и гигиенические нормативы, не выполняющих санитарно-гигиенические и противоэпидемические мероприятия (ст. 6.3 КоАП РФ).</w:t>
      </w:r>
    </w:p>
    <w:p w:rsidR="00FB7B1A" w:rsidRPr="005F4B72" w:rsidRDefault="0039592D"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Статья 143 УК РФ </w:t>
      </w:r>
      <w:r w:rsidR="00FB7B1A" w:rsidRPr="005F4B72">
        <w:rPr>
          <w:rFonts w:ascii="Times New Roman" w:hAnsi="Times New Roman" w:cs="Times New Roman"/>
          <w:color w:val="222222"/>
          <w:sz w:val="28"/>
          <w:szCs w:val="28"/>
          <w:shd w:val="clear" w:color="auto" w:fill="FFFFFF"/>
        </w:rPr>
        <w:t>устанавливает наказания за нарушение правил техники безопасности или иных правил охраны труда, совершенное лицом, на котором лежали обязанности по соблюдению этих правил, повлекшее по неосторожности причинение тяжкого вреда здоровью человека.</w:t>
      </w:r>
    </w:p>
    <w:p w:rsidR="001575D7" w:rsidRPr="005F4B72" w:rsidRDefault="001575D7" w:rsidP="005F4B72">
      <w:pPr>
        <w:spacing w:after="0" w:line="240" w:lineRule="auto"/>
        <w:ind w:firstLine="360"/>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Т</w:t>
      </w:r>
      <w:r w:rsidR="0039592D" w:rsidRPr="005F4B72">
        <w:rPr>
          <w:rFonts w:ascii="Times New Roman" w:hAnsi="Times New Roman" w:cs="Times New Roman"/>
          <w:color w:val="222222"/>
          <w:sz w:val="28"/>
          <w:szCs w:val="28"/>
          <w:shd w:val="clear" w:color="auto" w:fill="FFFFFF"/>
        </w:rPr>
        <w:t>е же деяния, повлекшие по неосторожности смерть человека, наказываются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9F79EF" w:rsidRPr="005F4B72" w:rsidRDefault="0039592D" w:rsidP="005F4B72">
      <w:pPr>
        <w:spacing w:after="0" w:line="240" w:lineRule="auto"/>
        <w:ind w:left="720"/>
        <w:jc w:val="both"/>
        <w:rPr>
          <w:rFonts w:ascii="Times New Roman" w:eastAsia="Calibri" w:hAnsi="Times New Roman" w:cs="Times New Roman"/>
          <w:b/>
          <w:sz w:val="28"/>
          <w:szCs w:val="28"/>
        </w:rPr>
      </w:pPr>
      <w:r w:rsidRPr="005F4B72">
        <w:rPr>
          <w:rFonts w:ascii="Times New Roman" w:hAnsi="Times New Roman" w:cs="Times New Roman"/>
          <w:color w:val="222222"/>
          <w:sz w:val="28"/>
          <w:szCs w:val="28"/>
          <w:shd w:val="clear" w:color="auto" w:fill="FFFFFF"/>
        </w:rPr>
        <w:t xml:space="preserve"> Уголовная ответственность за необоснованный отказ в приеме на работу или необоснованное увольнение беременной женщины или женщины, имеющей детей в возрасте до трех лет, предусмотрена ст. 145 УК РФ. </w:t>
      </w:r>
    </w:p>
    <w:p w:rsidR="00670DAB" w:rsidRPr="005F4B72" w:rsidRDefault="00670DAB" w:rsidP="005F4B72">
      <w:pPr>
        <w:spacing w:after="0" w:line="240" w:lineRule="auto"/>
        <w:ind w:left="720"/>
        <w:jc w:val="both"/>
        <w:rPr>
          <w:rFonts w:ascii="Times New Roman" w:eastAsia="Calibri" w:hAnsi="Times New Roman" w:cs="Times New Roman"/>
          <w:b/>
          <w:sz w:val="28"/>
          <w:szCs w:val="28"/>
        </w:rPr>
      </w:pPr>
    </w:p>
    <w:p w:rsidR="009F79EF" w:rsidRPr="005F4B72" w:rsidRDefault="009F79EF" w:rsidP="00DA354A">
      <w:pPr>
        <w:spacing w:after="0" w:line="240" w:lineRule="auto"/>
        <w:ind w:firstLine="708"/>
        <w:jc w:val="both"/>
        <w:rPr>
          <w:rFonts w:ascii="Times New Roman" w:eastAsia="Calibri" w:hAnsi="Times New Roman" w:cs="Times New Roman"/>
          <w:sz w:val="28"/>
          <w:szCs w:val="28"/>
          <w:u w:val="single"/>
        </w:rPr>
      </w:pPr>
      <w:r w:rsidRPr="005F4B72">
        <w:rPr>
          <w:rFonts w:ascii="Times New Roman" w:eastAsia="Calibri" w:hAnsi="Times New Roman" w:cs="Times New Roman"/>
          <w:sz w:val="28"/>
          <w:szCs w:val="28"/>
          <w:u w:val="single"/>
        </w:rPr>
        <w:t xml:space="preserve">Дисциплинарные взыскания закреплены в статьях 192 и 195 ТК РФ. </w:t>
      </w:r>
    </w:p>
    <w:p w:rsidR="009F79EF" w:rsidRPr="005F4B72" w:rsidRDefault="009F79EF" w:rsidP="00DA354A">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Работодатель имеет право применить следующие дисциплинарные взыскания: </w:t>
      </w:r>
    </w:p>
    <w:p w:rsidR="009F79EF" w:rsidRPr="005F4B72" w:rsidRDefault="009F79EF" w:rsidP="005F4B72">
      <w:pPr>
        <w:numPr>
          <w:ilvl w:val="2"/>
          <w:numId w:val="18"/>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замечание;</w:t>
      </w:r>
    </w:p>
    <w:p w:rsidR="009F79EF" w:rsidRPr="005F4B72" w:rsidRDefault="009F79EF" w:rsidP="005F4B72">
      <w:pPr>
        <w:numPr>
          <w:ilvl w:val="2"/>
          <w:numId w:val="18"/>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выговор; </w:t>
      </w:r>
    </w:p>
    <w:p w:rsidR="009F79EF" w:rsidRPr="005F4B72" w:rsidRDefault="009F79EF" w:rsidP="005F4B72">
      <w:pPr>
        <w:numPr>
          <w:ilvl w:val="2"/>
          <w:numId w:val="18"/>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увольнение по соответствующим основаниям. </w:t>
      </w:r>
    </w:p>
    <w:p w:rsidR="009F79EF" w:rsidRPr="005F4B72" w:rsidRDefault="009F79EF"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Увольнение работника возможно по основаниям, предусмотренным пунктами  5, 6, 9, 10 части первой статьи 81, а также пунктом 1 статьи 336 ТК РФ: </w:t>
      </w:r>
    </w:p>
    <w:p w:rsidR="009F79EF" w:rsidRPr="005F4B72" w:rsidRDefault="009F79EF"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пункт 5 – неоднократно неисполнение работником без уважительных причин трудовых обязанностей, если он имеет дисциплинарное взыскание;</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пункт 6 – однократное  грубое нарушение работником трудовых обязанностей (прогул, появление на работе в состоянии опьянения и др.);</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пункт 9 – принятие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неправомерного его использования или иной ущерб имуществу организации;</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ab/>
        <w:t>пункт 10 – однократного грубого нарушения руководителем организации (филиал, представительства), его заместителями своих трудовых обязанностей;</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пункт 1 статьи 336 – повторное в течение одного года грубое нарушение устава образовательного учреждения. </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представлено, то составляется соответствующий акт. </w:t>
      </w:r>
    </w:p>
    <w:p w:rsidR="009F79EF" w:rsidRPr="005F4B72"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Непредставление работником объяснения не является препятствием для применения дисциплинарного взыскания. </w:t>
      </w:r>
    </w:p>
    <w:p w:rsidR="009F79EF" w:rsidRDefault="009F79EF"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Срок применения дисциплинарного взыскания - один месяц со дня обнаружения проступка непосредственным руководителем. За каждый дисциплинарный проступок может быть наложено только одно дисциплинарное взыскание. 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Если работник отказывается ознакомиться с приказом (распоряжением) под роспись, составляется соответствующий акт.</w:t>
      </w:r>
    </w:p>
    <w:p w:rsidR="00DA354A" w:rsidRPr="005F4B72" w:rsidRDefault="00DA354A" w:rsidP="005F4B72">
      <w:pPr>
        <w:spacing w:after="0" w:line="240" w:lineRule="auto"/>
        <w:jc w:val="both"/>
        <w:rPr>
          <w:rFonts w:ascii="Times New Roman" w:eastAsia="Calibri" w:hAnsi="Times New Roman" w:cs="Times New Roman"/>
          <w:sz w:val="28"/>
          <w:szCs w:val="28"/>
        </w:rPr>
      </w:pPr>
    </w:p>
    <w:p w:rsidR="00905764" w:rsidRPr="00DA354A" w:rsidRDefault="00FB7B1A" w:rsidP="00DA354A">
      <w:pPr>
        <w:spacing w:after="0" w:line="240" w:lineRule="auto"/>
        <w:jc w:val="center"/>
        <w:rPr>
          <w:rFonts w:ascii="Times New Roman" w:eastAsia="Calibri" w:hAnsi="Times New Roman" w:cs="Times New Roman"/>
          <w:b/>
          <w:sz w:val="28"/>
          <w:szCs w:val="28"/>
        </w:rPr>
      </w:pPr>
      <w:r w:rsidRPr="00DA354A">
        <w:rPr>
          <w:rFonts w:ascii="Times New Roman" w:eastAsia="Calibri" w:hAnsi="Times New Roman" w:cs="Times New Roman"/>
          <w:b/>
          <w:sz w:val="28"/>
          <w:szCs w:val="28"/>
        </w:rPr>
        <w:t>Контрольные вопросы</w:t>
      </w:r>
    </w:p>
    <w:p w:rsidR="00FB7B1A" w:rsidRPr="005F4B72" w:rsidRDefault="00FB7B1A" w:rsidP="005F4B72">
      <w:pPr>
        <w:pStyle w:val="a3"/>
        <w:numPr>
          <w:ilvl w:val="0"/>
          <w:numId w:val="25"/>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Какие виды взысканий может применить работодатель к работнику?</w:t>
      </w:r>
    </w:p>
    <w:p w:rsidR="00991D13" w:rsidRPr="005F4B72" w:rsidRDefault="00991D13" w:rsidP="005F4B72">
      <w:pPr>
        <w:pStyle w:val="a3"/>
        <w:numPr>
          <w:ilvl w:val="0"/>
          <w:numId w:val="25"/>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Срок применения дисциплинарного взыскания</w:t>
      </w:r>
    </w:p>
    <w:p w:rsidR="00FB7B1A" w:rsidRPr="005F4B72" w:rsidRDefault="00FB7B1A" w:rsidP="005F4B72">
      <w:pPr>
        <w:pStyle w:val="a3"/>
        <w:numPr>
          <w:ilvl w:val="0"/>
          <w:numId w:val="25"/>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За какие нарушения работодатель несет административную и уголовную ответственность.</w:t>
      </w:r>
    </w:p>
    <w:p w:rsidR="00991D13" w:rsidRPr="005F4B72" w:rsidRDefault="00991D13" w:rsidP="005F4B72">
      <w:pPr>
        <w:pStyle w:val="a3"/>
        <w:numPr>
          <w:ilvl w:val="0"/>
          <w:numId w:val="25"/>
        </w:numPr>
        <w:spacing w:after="0" w:line="240" w:lineRule="auto"/>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Кому предоставлено право налагать административные взыскания в виде штрафа за правонарушения</w:t>
      </w:r>
      <w:r w:rsidR="00B92001" w:rsidRPr="005F4B72">
        <w:rPr>
          <w:rFonts w:ascii="Times New Roman" w:hAnsi="Times New Roman" w:cs="Times New Roman"/>
          <w:color w:val="222222"/>
          <w:sz w:val="28"/>
          <w:szCs w:val="28"/>
          <w:shd w:val="clear" w:color="auto" w:fill="FFFFFF"/>
        </w:rPr>
        <w:t xml:space="preserve"> в области </w:t>
      </w:r>
      <w:proofErr w:type="gramStart"/>
      <w:r w:rsidR="00B92001" w:rsidRPr="005F4B72">
        <w:rPr>
          <w:rFonts w:ascii="Times New Roman" w:hAnsi="Times New Roman" w:cs="Times New Roman"/>
          <w:color w:val="222222"/>
          <w:sz w:val="28"/>
          <w:szCs w:val="28"/>
          <w:shd w:val="clear" w:color="auto" w:fill="FFFFFF"/>
        </w:rPr>
        <w:t>ОТ</w:t>
      </w:r>
      <w:proofErr w:type="gramEnd"/>
      <w:r w:rsidRPr="005F4B72">
        <w:rPr>
          <w:rFonts w:ascii="Times New Roman" w:hAnsi="Times New Roman" w:cs="Times New Roman"/>
          <w:color w:val="222222"/>
          <w:sz w:val="28"/>
          <w:szCs w:val="28"/>
          <w:shd w:val="clear" w:color="auto" w:fill="FFFFFF"/>
        </w:rPr>
        <w:t xml:space="preserve">. </w:t>
      </w:r>
    </w:p>
    <w:p w:rsidR="00B92001" w:rsidRPr="005F4B72" w:rsidRDefault="00B92001" w:rsidP="005F4B72">
      <w:pPr>
        <w:pStyle w:val="a3"/>
        <w:numPr>
          <w:ilvl w:val="0"/>
          <w:numId w:val="25"/>
        </w:numPr>
        <w:spacing w:after="0" w:line="240" w:lineRule="auto"/>
        <w:jc w:val="both"/>
        <w:rPr>
          <w:rFonts w:ascii="Times New Roman" w:hAnsi="Times New Roman" w:cs="Times New Roman"/>
          <w:color w:val="222222"/>
          <w:sz w:val="28"/>
          <w:szCs w:val="28"/>
          <w:shd w:val="clear" w:color="auto" w:fill="FFFFFF"/>
        </w:rPr>
      </w:pPr>
      <w:r w:rsidRPr="005F4B72">
        <w:rPr>
          <w:rFonts w:ascii="Times New Roman" w:hAnsi="Times New Roman" w:cs="Times New Roman"/>
          <w:color w:val="222222"/>
          <w:sz w:val="28"/>
          <w:szCs w:val="28"/>
          <w:shd w:val="clear" w:color="auto" w:fill="FFFFFF"/>
        </w:rPr>
        <w:t xml:space="preserve">За какие нарушения в сфере труда ТК предусматривает привлечение работодателя к административной ответственности в виде наложения денежного штрафа. </w:t>
      </w:r>
    </w:p>
    <w:p w:rsidR="00B92001" w:rsidRPr="005F4B72" w:rsidRDefault="00B92001" w:rsidP="005F4B72">
      <w:pPr>
        <w:pStyle w:val="a3"/>
        <w:numPr>
          <w:ilvl w:val="0"/>
          <w:numId w:val="25"/>
        </w:numPr>
        <w:spacing w:after="0" w:line="240" w:lineRule="auto"/>
        <w:jc w:val="both"/>
        <w:rPr>
          <w:rFonts w:ascii="Times New Roman" w:eastAsia="Calibri" w:hAnsi="Times New Roman" w:cs="Times New Roman"/>
          <w:sz w:val="28"/>
          <w:szCs w:val="28"/>
        </w:rPr>
      </w:pPr>
      <w:r w:rsidRPr="005F4B72">
        <w:rPr>
          <w:rFonts w:ascii="Times New Roman" w:hAnsi="Times New Roman" w:cs="Times New Roman"/>
          <w:sz w:val="28"/>
          <w:szCs w:val="28"/>
        </w:rPr>
        <w:t>понимается</w:t>
      </w:r>
    </w:p>
    <w:p w:rsidR="00B92001" w:rsidRPr="00DA354A" w:rsidRDefault="00DA354A" w:rsidP="00DA354A">
      <w:pPr>
        <w:shd w:val="clear" w:color="auto" w:fill="FFFFFF"/>
        <w:spacing w:after="0" w:line="240" w:lineRule="auto"/>
        <w:ind w:left="360"/>
        <w:jc w:val="both"/>
        <w:rPr>
          <w:rFonts w:ascii="Times New Roman" w:eastAsia="Times New Roman" w:hAnsi="Times New Roman" w:cs="Times New Roman"/>
          <w:b/>
          <w:i/>
          <w:sz w:val="28"/>
          <w:szCs w:val="28"/>
        </w:rPr>
      </w:pPr>
      <w:r>
        <w:rPr>
          <w:rFonts w:ascii="Times New Roman" w:hAnsi="Times New Roman" w:cs="Times New Roman"/>
          <w:sz w:val="28"/>
          <w:szCs w:val="28"/>
        </w:rPr>
        <w:t xml:space="preserve">7. </w:t>
      </w:r>
      <w:r w:rsidR="00B92001" w:rsidRPr="00DA354A">
        <w:rPr>
          <w:rFonts w:ascii="Times New Roman" w:hAnsi="Times New Roman" w:cs="Times New Roman"/>
          <w:sz w:val="28"/>
          <w:szCs w:val="28"/>
        </w:rPr>
        <w:t xml:space="preserve">Что понимается под дисциплинарным проступком. </w:t>
      </w:r>
    </w:p>
    <w:p w:rsidR="00B92001" w:rsidRPr="00DA354A" w:rsidRDefault="00B92001" w:rsidP="005F4B72">
      <w:pPr>
        <w:pStyle w:val="a3"/>
        <w:shd w:val="clear" w:color="auto" w:fill="FFFFFF"/>
        <w:spacing w:after="0" w:line="240" w:lineRule="auto"/>
        <w:jc w:val="both"/>
        <w:rPr>
          <w:rFonts w:ascii="Times New Roman" w:eastAsia="Times New Roman" w:hAnsi="Times New Roman" w:cs="Times New Roman"/>
          <w:b/>
          <w:i/>
          <w:sz w:val="28"/>
          <w:szCs w:val="28"/>
        </w:rPr>
      </w:pPr>
    </w:p>
    <w:p w:rsidR="00CB2638" w:rsidRDefault="00CB2638" w:rsidP="00CB2638">
      <w:pPr>
        <w:shd w:val="clear" w:color="auto" w:fill="FFFFFF"/>
        <w:spacing w:after="0" w:line="240" w:lineRule="auto"/>
        <w:jc w:val="center"/>
        <w:rPr>
          <w:rFonts w:ascii="Times New Roman" w:eastAsia="Times New Roman" w:hAnsi="Times New Roman" w:cs="Times New Roman"/>
          <w:b/>
          <w:i/>
          <w:sz w:val="28"/>
          <w:szCs w:val="28"/>
        </w:rPr>
      </w:pPr>
    </w:p>
    <w:p w:rsidR="00905764" w:rsidRDefault="00655D00" w:rsidP="00CB2638">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Тема</w:t>
      </w:r>
      <w:r w:rsidR="00905764" w:rsidRPr="00DA354A">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5</w:t>
      </w:r>
      <w:r w:rsidR="00905764" w:rsidRPr="00DA354A">
        <w:rPr>
          <w:rFonts w:ascii="Times New Roman" w:eastAsia="Times New Roman" w:hAnsi="Times New Roman" w:cs="Times New Roman"/>
          <w:b/>
          <w:sz w:val="28"/>
          <w:szCs w:val="28"/>
        </w:rPr>
        <w:t xml:space="preserve"> Структура органов  ГО. Защита населения и территорий от ЧС природного и техногенного характера.</w:t>
      </w:r>
    </w:p>
    <w:p w:rsidR="00DA354A" w:rsidRPr="00DA354A" w:rsidRDefault="00DA354A" w:rsidP="00CB2638">
      <w:pPr>
        <w:shd w:val="clear" w:color="auto" w:fill="FFFFFF"/>
        <w:spacing w:after="0" w:line="240" w:lineRule="auto"/>
        <w:jc w:val="center"/>
        <w:rPr>
          <w:rFonts w:ascii="Times New Roman" w:eastAsia="Times New Roman" w:hAnsi="Times New Roman" w:cs="Times New Roman"/>
          <w:b/>
          <w:sz w:val="28"/>
          <w:szCs w:val="28"/>
        </w:rPr>
      </w:pPr>
    </w:p>
    <w:p w:rsidR="00B92001" w:rsidRPr="00DA354A" w:rsidRDefault="00DA354A" w:rsidP="00DA354A">
      <w:pPr>
        <w:spacing w:after="0" w:line="240" w:lineRule="auto"/>
        <w:jc w:val="center"/>
        <w:rPr>
          <w:rFonts w:ascii="Times New Roman" w:hAnsi="Times New Roman" w:cs="Times New Roman"/>
          <w:b/>
          <w:iCs/>
          <w:sz w:val="28"/>
          <w:szCs w:val="28"/>
          <w:shd w:val="clear" w:color="auto" w:fill="FFFFFF"/>
        </w:rPr>
      </w:pPr>
      <w:r w:rsidRPr="00DA354A">
        <w:rPr>
          <w:rFonts w:ascii="Times New Roman" w:hAnsi="Times New Roman" w:cs="Times New Roman"/>
          <w:b/>
          <w:iCs/>
          <w:sz w:val="28"/>
          <w:szCs w:val="28"/>
          <w:shd w:val="clear" w:color="auto" w:fill="FFFFFF"/>
        </w:rPr>
        <w:t>План</w:t>
      </w:r>
      <w:r w:rsidR="00B92001" w:rsidRPr="00DA354A">
        <w:rPr>
          <w:rFonts w:ascii="Times New Roman" w:hAnsi="Times New Roman" w:cs="Times New Roman"/>
          <w:b/>
          <w:iCs/>
          <w:sz w:val="28"/>
          <w:szCs w:val="28"/>
          <w:shd w:val="clear" w:color="auto" w:fill="FFFFFF"/>
        </w:rPr>
        <w:t xml:space="preserve"> лекции.</w:t>
      </w:r>
    </w:p>
    <w:p w:rsidR="00B92001" w:rsidRPr="005F4B72" w:rsidRDefault="00B92001" w:rsidP="005F4B72">
      <w:pPr>
        <w:pStyle w:val="a3"/>
        <w:numPr>
          <w:ilvl w:val="0"/>
          <w:numId w:val="36"/>
        </w:numPr>
        <w:spacing w:after="0" w:line="240" w:lineRule="auto"/>
        <w:jc w:val="both"/>
        <w:rPr>
          <w:rFonts w:ascii="Times New Roman" w:hAnsi="Times New Roman" w:cs="Times New Roman"/>
          <w:iCs/>
          <w:sz w:val="28"/>
          <w:szCs w:val="28"/>
          <w:shd w:val="clear" w:color="auto" w:fill="FFFFFF"/>
        </w:rPr>
      </w:pPr>
      <w:r w:rsidRPr="005F4B72">
        <w:rPr>
          <w:rFonts w:ascii="Times New Roman" w:eastAsia="Times New Roman" w:hAnsi="Times New Roman" w:cs="Times New Roman"/>
          <w:sz w:val="28"/>
          <w:szCs w:val="28"/>
        </w:rPr>
        <w:t xml:space="preserve">Концепция национальной безопасности </w:t>
      </w:r>
      <w:r w:rsidR="0046032C" w:rsidRPr="005F4B72">
        <w:rPr>
          <w:rFonts w:ascii="Times New Roman" w:eastAsia="Times New Roman" w:hAnsi="Times New Roman" w:cs="Times New Roman"/>
          <w:sz w:val="28"/>
          <w:szCs w:val="28"/>
        </w:rPr>
        <w:t>об угрозах возникновения ЧС.</w:t>
      </w:r>
    </w:p>
    <w:p w:rsidR="0046032C" w:rsidRPr="005F4B72" w:rsidRDefault="0046032C" w:rsidP="005F4B72">
      <w:pPr>
        <w:pStyle w:val="ab"/>
        <w:numPr>
          <w:ilvl w:val="0"/>
          <w:numId w:val="36"/>
        </w:numPr>
        <w:spacing w:before="0" w:beforeAutospacing="0" w:after="0" w:afterAutospacing="0"/>
        <w:ind w:right="225"/>
        <w:jc w:val="both"/>
        <w:outlineLvl w:val="1"/>
        <w:rPr>
          <w:bCs/>
          <w:color w:val="000000"/>
          <w:kern w:val="36"/>
          <w:sz w:val="28"/>
          <w:szCs w:val="28"/>
          <w:shd w:val="clear" w:color="auto" w:fill="FFFFFF"/>
        </w:rPr>
      </w:pPr>
      <w:r w:rsidRPr="005F4B72">
        <w:rPr>
          <w:bCs/>
          <w:color w:val="000000"/>
          <w:kern w:val="36"/>
          <w:sz w:val="28"/>
          <w:szCs w:val="28"/>
          <w:shd w:val="clear" w:color="auto" w:fill="FFFFFF"/>
        </w:rPr>
        <w:t>Структура органов гражданской обороны</w:t>
      </w:r>
    </w:p>
    <w:p w:rsidR="0046032C" w:rsidRPr="005F4B72" w:rsidRDefault="0046032C" w:rsidP="005F4B72">
      <w:pPr>
        <w:pStyle w:val="ab"/>
        <w:numPr>
          <w:ilvl w:val="0"/>
          <w:numId w:val="36"/>
        </w:numPr>
        <w:shd w:val="clear" w:color="auto" w:fill="FFFFFF"/>
        <w:spacing w:before="0" w:beforeAutospacing="0" w:after="0" w:afterAutospacing="0"/>
        <w:jc w:val="both"/>
        <w:rPr>
          <w:bCs/>
          <w:color w:val="000000"/>
          <w:sz w:val="28"/>
          <w:szCs w:val="28"/>
        </w:rPr>
      </w:pPr>
      <w:r w:rsidRPr="005F4B72">
        <w:rPr>
          <w:bCs/>
          <w:color w:val="000000"/>
          <w:sz w:val="28"/>
          <w:szCs w:val="28"/>
        </w:rPr>
        <w:t>Силы и средства ликвидации ЧС</w:t>
      </w:r>
    </w:p>
    <w:p w:rsidR="0046032C" w:rsidRPr="005F4B72" w:rsidRDefault="0046032C" w:rsidP="005F4B72">
      <w:pPr>
        <w:pStyle w:val="ab"/>
        <w:numPr>
          <w:ilvl w:val="0"/>
          <w:numId w:val="36"/>
        </w:numPr>
        <w:shd w:val="clear" w:color="auto" w:fill="FFFFFF"/>
        <w:spacing w:before="0" w:beforeAutospacing="0" w:after="0" w:afterAutospacing="0"/>
        <w:jc w:val="both"/>
        <w:rPr>
          <w:color w:val="000000"/>
          <w:sz w:val="28"/>
          <w:szCs w:val="28"/>
        </w:rPr>
      </w:pPr>
      <w:r w:rsidRPr="005F4B72">
        <w:rPr>
          <w:color w:val="000000"/>
          <w:sz w:val="28"/>
          <w:szCs w:val="28"/>
        </w:rPr>
        <w:t>Основные задачи подготовки населения и производства в области защиты от ЧС</w:t>
      </w:r>
    </w:p>
    <w:p w:rsidR="00B92001" w:rsidRPr="005F4B72" w:rsidRDefault="00B92001" w:rsidP="005F4B72">
      <w:pPr>
        <w:spacing w:after="0" w:line="240" w:lineRule="auto"/>
        <w:jc w:val="both"/>
        <w:rPr>
          <w:rFonts w:ascii="Times New Roman" w:hAnsi="Times New Roman" w:cs="Times New Roman"/>
          <w:iCs/>
          <w:sz w:val="28"/>
          <w:szCs w:val="28"/>
          <w:shd w:val="clear" w:color="auto" w:fill="FFFFFF"/>
        </w:rPr>
      </w:pPr>
    </w:p>
    <w:p w:rsidR="00460709" w:rsidRPr="005F4B72" w:rsidRDefault="00460709" w:rsidP="00DA354A">
      <w:pPr>
        <w:spacing w:after="0" w:line="240" w:lineRule="auto"/>
        <w:ind w:firstLine="360"/>
        <w:jc w:val="both"/>
        <w:rPr>
          <w:rFonts w:ascii="Times New Roman" w:eastAsia="Times New Roman" w:hAnsi="Times New Roman" w:cs="Times New Roman"/>
          <w:sz w:val="28"/>
          <w:szCs w:val="28"/>
        </w:rPr>
      </w:pPr>
      <w:r w:rsidRPr="005F4B72">
        <w:rPr>
          <w:rFonts w:ascii="Times New Roman" w:hAnsi="Times New Roman" w:cs="Times New Roman"/>
          <w:iCs/>
          <w:sz w:val="28"/>
          <w:szCs w:val="28"/>
          <w:shd w:val="clear" w:color="auto" w:fill="FFFFFF"/>
        </w:rPr>
        <w:lastRenderedPageBreak/>
        <w:t>Чрезвычайная ситуация (ЧС)</w:t>
      </w:r>
      <w:r w:rsidRPr="005F4B72">
        <w:rPr>
          <w:rStyle w:val="apple-converted-space"/>
          <w:rFonts w:ascii="Times New Roman" w:hAnsi="Times New Roman" w:cs="Times New Roman"/>
          <w:color w:val="000000"/>
          <w:sz w:val="28"/>
          <w:szCs w:val="28"/>
          <w:shd w:val="clear" w:color="auto" w:fill="FFFFFF"/>
        </w:rPr>
        <w:t> </w:t>
      </w:r>
      <w:r w:rsidRPr="005F4B72">
        <w:rPr>
          <w:rFonts w:ascii="Times New Roman" w:hAnsi="Times New Roman" w:cs="Times New Roman"/>
          <w:sz w:val="28"/>
          <w:szCs w:val="28"/>
          <w:shd w:val="clear" w:color="auto" w:fill="FFFFFF"/>
        </w:rPr>
        <w:t>-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F06532" w:rsidRPr="005F4B72" w:rsidRDefault="00F06532" w:rsidP="007F5867">
      <w:pPr>
        <w:shd w:val="clear" w:color="auto" w:fill="FFFFFF"/>
        <w:spacing w:after="0" w:line="240" w:lineRule="auto"/>
        <w:ind w:firstLine="360"/>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Концепции национальной безопасности сказано</w:t>
      </w:r>
    </w:p>
    <w:p w:rsidR="00F06532" w:rsidRPr="005F4B72" w:rsidRDefault="00F06532" w:rsidP="007F5867">
      <w:p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u w:val="single"/>
        </w:rPr>
        <w:t xml:space="preserve">18. </w:t>
      </w:r>
      <w:r w:rsidRPr="005F4B72">
        <w:rPr>
          <w:rFonts w:ascii="Times New Roman" w:eastAsia="Times New Roman" w:hAnsi="Times New Roman" w:cs="Times New Roman"/>
          <w:color w:val="020C22"/>
          <w:sz w:val="28"/>
          <w:szCs w:val="28"/>
        </w:rPr>
        <w:t>В Российской Федерации наблюдается ухудшение технического состояния объектов транспортной инфраструктуры, транспортных средств, гидротехнических сооружений, связанное с их износом, что влечёт за собой снижение уровня безопасности при их эксплуатации, повышение риска возникновения чрезвычайных ситуаций.</w:t>
      </w:r>
    </w:p>
    <w:p w:rsidR="00F06532" w:rsidRPr="005F4B72" w:rsidRDefault="00F06532" w:rsidP="007F5867">
      <w:p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19. Серьёзную угрозу общественной безопасности представляет вероятность возникновения чрезвычайных ситуаций на </w:t>
      </w:r>
      <w:proofErr w:type="spellStart"/>
      <w:r w:rsidRPr="005F4B72">
        <w:rPr>
          <w:rFonts w:ascii="Times New Roman" w:eastAsia="Times New Roman" w:hAnsi="Times New Roman" w:cs="Times New Roman"/>
          <w:color w:val="020C22"/>
          <w:sz w:val="28"/>
          <w:szCs w:val="28"/>
        </w:rPr>
        <w:t>ядерно</w:t>
      </w:r>
      <w:proofErr w:type="spellEnd"/>
      <w:r w:rsidRPr="005F4B72">
        <w:rPr>
          <w:rFonts w:ascii="Times New Roman" w:eastAsia="Times New Roman" w:hAnsi="Times New Roman" w:cs="Times New Roman"/>
          <w:color w:val="020C22"/>
          <w:sz w:val="28"/>
          <w:szCs w:val="28"/>
        </w:rPr>
        <w:t xml:space="preserve"> и </w:t>
      </w:r>
      <w:proofErr w:type="spellStart"/>
      <w:r w:rsidRPr="005F4B72">
        <w:rPr>
          <w:rFonts w:ascii="Times New Roman" w:eastAsia="Times New Roman" w:hAnsi="Times New Roman" w:cs="Times New Roman"/>
          <w:color w:val="020C22"/>
          <w:sz w:val="28"/>
          <w:szCs w:val="28"/>
        </w:rPr>
        <w:t>радиационно</w:t>
      </w:r>
      <w:proofErr w:type="spellEnd"/>
      <w:r w:rsidRPr="005F4B72">
        <w:rPr>
          <w:rFonts w:ascii="Times New Roman" w:eastAsia="Times New Roman" w:hAnsi="Times New Roman" w:cs="Times New Roman"/>
          <w:color w:val="020C22"/>
          <w:sz w:val="28"/>
          <w:szCs w:val="28"/>
        </w:rPr>
        <w:t xml:space="preserve"> опасных объектах и опасных производственных объектах. </w:t>
      </w:r>
    </w:p>
    <w:p w:rsidR="00F06532" w:rsidRPr="005F4B72" w:rsidRDefault="00F06532" w:rsidP="007F5867">
      <w:pPr>
        <w:tabs>
          <w:tab w:val="left" w:pos="9214"/>
        </w:tabs>
        <w:spacing w:after="0" w:line="240" w:lineRule="auto"/>
        <w:ind w:right="14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u w:val="single"/>
        </w:rPr>
        <w:t xml:space="preserve">20. </w:t>
      </w:r>
      <w:r w:rsidRPr="005F4B72">
        <w:rPr>
          <w:rFonts w:ascii="Times New Roman" w:eastAsia="Times New Roman" w:hAnsi="Times New Roman" w:cs="Times New Roman"/>
          <w:color w:val="020C22"/>
          <w:sz w:val="28"/>
          <w:szCs w:val="28"/>
        </w:rPr>
        <w:t>В области защищённости населения и окружающей среды от опасных биологических и химических факторов наблюдаются тревожные признаки: анализ ситуации, сложившейся в различных сферах обеспечения биологической и химической безопасности, позволяет сделать вывод, что существуют серьёзные риски причинения вреда жизни и здоровью людей, окружающей среде. На фоне значительного ухудшения обеспечения санитарно-эпидемиологической, ветеринарно-санитарной, фитосанитарной и экологической безопасности, а также упадка биотехнологической и химической промышленности появились новые биологические и химические угрозы общественной безопасности.</w:t>
      </w:r>
    </w:p>
    <w:p w:rsidR="00F06532" w:rsidRPr="005F4B72" w:rsidRDefault="00F06532" w:rsidP="007F5867">
      <w:pPr>
        <w:spacing w:after="0" w:line="240" w:lineRule="auto"/>
        <w:ind w:right="-1"/>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u w:val="single"/>
        </w:rPr>
        <w:t>21</w:t>
      </w:r>
      <w:r w:rsidRPr="005F4B72">
        <w:rPr>
          <w:rFonts w:ascii="Times New Roman" w:eastAsia="Times New Roman" w:hAnsi="Times New Roman" w:cs="Times New Roman"/>
          <w:color w:val="020C22"/>
          <w:sz w:val="28"/>
          <w:szCs w:val="28"/>
        </w:rPr>
        <w:t>. Особого внимания требует обеспечение пожарной безопасности в Российской Федерации. Минимизация потерь от пожаров является важным фактором устойчивого социально-экономического развития страны и одной из составляющих общественной безопасности. При этом вероятность возникновения пожаров в России выше, чем в других экономически развитых странах.</w:t>
      </w:r>
    </w:p>
    <w:p w:rsidR="00F06532" w:rsidRPr="005F4B72" w:rsidRDefault="00F06532" w:rsidP="007F5867">
      <w:pPr>
        <w:spacing w:after="0" w:line="240" w:lineRule="auto"/>
        <w:ind w:right="-1"/>
        <w:jc w:val="both"/>
        <w:rPr>
          <w:rFonts w:ascii="Times New Roman" w:eastAsia="Times New Roman" w:hAnsi="Times New Roman" w:cs="Times New Roman"/>
          <w:color w:val="020C22"/>
          <w:sz w:val="28"/>
          <w:szCs w:val="28"/>
          <w:u w:val="single"/>
        </w:rPr>
      </w:pPr>
      <w:r w:rsidRPr="005F4B72">
        <w:rPr>
          <w:rFonts w:ascii="Times New Roman" w:eastAsia="Times New Roman" w:hAnsi="Times New Roman" w:cs="Times New Roman"/>
          <w:color w:val="020C22"/>
          <w:sz w:val="28"/>
          <w:szCs w:val="28"/>
        </w:rPr>
        <w:t>22. Существуют серьёзные риски наводнений и иного негативного воздействия вод на население, территорию и объекты экономики в связи с учащением опасных гидрологических явлений в новых климатических условиях и продолжающимся антропогенным освоением территорий</w:t>
      </w:r>
      <w:r w:rsidRPr="005F4B72">
        <w:rPr>
          <w:rFonts w:ascii="Times New Roman" w:eastAsia="Times New Roman" w:hAnsi="Times New Roman" w:cs="Times New Roman"/>
          <w:color w:val="020C22"/>
          <w:sz w:val="28"/>
          <w:szCs w:val="28"/>
          <w:u w:val="single"/>
        </w:rPr>
        <w:t>.</w:t>
      </w:r>
    </w:p>
    <w:p w:rsidR="00C54A21" w:rsidRPr="005F4B72" w:rsidRDefault="00F06532" w:rsidP="005F4B72">
      <w:pPr>
        <w:spacing w:after="0" w:line="240" w:lineRule="auto"/>
        <w:ind w:right="1816"/>
        <w:jc w:val="both"/>
        <w:rPr>
          <w:rFonts w:ascii="Times New Roman" w:eastAsia="Times New Roman" w:hAnsi="Times New Roman" w:cs="Times New Roman"/>
          <w:b/>
          <w:i/>
          <w:color w:val="0070C0"/>
          <w:sz w:val="28"/>
          <w:szCs w:val="28"/>
        </w:rPr>
      </w:pPr>
      <w:r w:rsidRPr="005F4B72">
        <w:rPr>
          <w:rFonts w:ascii="Times New Roman" w:eastAsia="Times New Roman" w:hAnsi="Times New Roman" w:cs="Times New Roman"/>
          <w:color w:val="020C22"/>
          <w:sz w:val="28"/>
          <w:szCs w:val="28"/>
        </w:rPr>
        <w:t xml:space="preserve">23. Значительную угрозу для населения представляет сейсмическая опасность. </w:t>
      </w:r>
    </w:p>
    <w:p w:rsidR="007F5867" w:rsidRDefault="007F5867" w:rsidP="005F4B72">
      <w:pPr>
        <w:pStyle w:val="ab"/>
        <w:spacing w:before="0" w:beforeAutospacing="0" w:after="0" w:afterAutospacing="0"/>
        <w:ind w:left="225" w:right="225"/>
        <w:jc w:val="both"/>
        <w:outlineLvl w:val="1"/>
        <w:rPr>
          <w:b/>
          <w:bCs/>
          <w:color w:val="000000"/>
          <w:kern w:val="36"/>
          <w:sz w:val="28"/>
          <w:szCs w:val="28"/>
          <w:shd w:val="clear" w:color="auto" w:fill="FFFFFF"/>
        </w:rPr>
      </w:pPr>
    </w:p>
    <w:p w:rsidR="007D7A72" w:rsidRPr="005F4B72" w:rsidRDefault="007D7A72" w:rsidP="005F4B72">
      <w:pPr>
        <w:pStyle w:val="ab"/>
        <w:spacing w:before="0" w:beforeAutospacing="0" w:after="0" w:afterAutospacing="0"/>
        <w:ind w:left="225" w:right="225"/>
        <w:jc w:val="both"/>
        <w:outlineLvl w:val="1"/>
        <w:rPr>
          <w:b/>
          <w:bCs/>
          <w:color w:val="000000"/>
          <w:kern w:val="36"/>
          <w:sz w:val="28"/>
          <w:szCs w:val="28"/>
          <w:shd w:val="clear" w:color="auto" w:fill="FFFFFF"/>
        </w:rPr>
      </w:pPr>
      <w:r w:rsidRPr="005F4B72">
        <w:rPr>
          <w:b/>
          <w:bCs/>
          <w:color w:val="000000"/>
          <w:kern w:val="36"/>
          <w:sz w:val="28"/>
          <w:szCs w:val="28"/>
          <w:shd w:val="clear" w:color="auto" w:fill="FFFFFF"/>
        </w:rPr>
        <w:t xml:space="preserve">Структура </w:t>
      </w:r>
      <w:r w:rsidR="00C54A21" w:rsidRPr="005F4B72">
        <w:rPr>
          <w:b/>
          <w:bCs/>
          <w:color w:val="000000"/>
          <w:kern w:val="36"/>
          <w:sz w:val="28"/>
          <w:szCs w:val="28"/>
          <w:shd w:val="clear" w:color="auto" w:fill="FFFFFF"/>
        </w:rPr>
        <w:t xml:space="preserve">органов </w:t>
      </w:r>
      <w:r w:rsidRPr="005F4B72">
        <w:rPr>
          <w:b/>
          <w:bCs/>
          <w:color w:val="000000"/>
          <w:kern w:val="36"/>
          <w:sz w:val="28"/>
          <w:szCs w:val="28"/>
          <w:shd w:val="clear" w:color="auto" w:fill="FFFFFF"/>
        </w:rPr>
        <w:t>гражданской обороны</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Гражданская оборона организуется по территориальному и производственному принципам на всей территории Российской Федерации с учетом особенностей регионов, районов, населенных пунктов, предприятий, учреждений и организаций.</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i/>
          <w:iCs/>
          <w:color w:val="000000"/>
          <w:sz w:val="28"/>
          <w:szCs w:val="28"/>
        </w:rPr>
        <w:lastRenderedPageBreak/>
        <w:t>Территориальный принцип</w:t>
      </w:r>
      <w:r w:rsidRPr="005F4B72">
        <w:rPr>
          <w:rStyle w:val="apple-converted-space"/>
          <w:color w:val="000000"/>
          <w:sz w:val="28"/>
          <w:szCs w:val="28"/>
        </w:rPr>
        <w:t> </w:t>
      </w:r>
      <w:r w:rsidRPr="005F4B72">
        <w:rPr>
          <w:color w:val="000000"/>
          <w:sz w:val="28"/>
          <w:szCs w:val="28"/>
        </w:rPr>
        <w:t>заключается в организации ГО на территориях республик в составе РФ, краев, областей, городов, районов, поселков согласно административному делению России.</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i/>
          <w:iCs/>
          <w:color w:val="000000"/>
          <w:sz w:val="28"/>
          <w:szCs w:val="28"/>
        </w:rPr>
        <w:t>Производственный принцип</w:t>
      </w:r>
      <w:r w:rsidRPr="005F4B72">
        <w:rPr>
          <w:rStyle w:val="apple-converted-space"/>
          <w:color w:val="000000"/>
          <w:sz w:val="28"/>
          <w:szCs w:val="28"/>
        </w:rPr>
        <w:t> </w:t>
      </w:r>
      <w:r w:rsidRPr="005F4B72">
        <w:rPr>
          <w:color w:val="000000"/>
          <w:sz w:val="28"/>
          <w:szCs w:val="28"/>
        </w:rPr>
        <w:t>заключается в организации ГО в каждом министерстве, ведомстве, учреждении, на объекте.</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Общее руководство ГО РФ осуществляет Председатель Правительства РФ. Он является начальником гражданской обороны Российской Федерации, а Министр по делам гражданской обороны, чрезвычайным ситуациям и ликвидации последствий стихийных бедствий (МЧС России) – первым заместителем начальника ГО РФ.</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Руководство гражданской обороной в субъектах Российской Федерации и городах возлагается на соответствующих руководителей органов исполнительной власти, а в городах Москва и Санкт-Петербург – на органы самоуправления. Указанные руководители являются по должности начальниками гражданской обороны.</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Руководство гражданской обороной в министерстве, ведомстве, учреждении (вузе), предприятии (объекте) независимо от форм собственности осуществляют их руководители, которые по должности являются начальниками гражданской обороны.</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Начальники гражданской обороны всех степеней несут персональную ответственность за организацию и осуществление мероприятий гражданской обороны, создание и обеспечение сохранности накопленных фондов средств индивидуальной и коллективной защиты и имущества ГО, а также за подготовку и обучение населения и персонала объектов экономики (ОЭ) действиям в ЧС на подведомственных территориях и объектах.</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В Российской Федерации непосредственное руководство гражданской обороной осуществляет Министерство по делам гражданской обороны, чрезвычайным ситуациям и ликвидации последствий стихийных бедствий (МЧС России).</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Принятые Министерством в пределах своих полномочий решения обязательны для органов государственной власти и управления, органов местного самоуправления, предприятий, учреждений и организаций независимо от принадлежности и форм собственности, а также для должностных лиц и граждан.</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В субъектах Российской Федерации, районах и городах, на предприятиях, в учреждениях и организациях непосредственное руководство гражданской обороной осуществляют министерства, комитеты, управления и отделы, а на объектах экономики – штабы, отделы, управления по делам гражданской обороны и чрезвычайным ситуациям, в министерствах и ведомствах – отделы по делам гражданской обороны и чрезвычайным ситуациям.</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Начальники штабов (отделов) по гражданской обороне и чрезвычайным ситуациям являются первыми заместителями соответствующих начальников гражданской обороны.</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lastRenderedPageBreak/>
        <w:t>Для координации деятельности территориальных органов ГО в пределах нескольких субъектов Российской Федерации используются региональные центры.</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Для организации и проведения специальных мероприятий гражданской обороны создаются службы ГО: медицинская, противопожарная, радиационной и химической защиты, убежищ и укрытий, охраны общественного порядка, материально-технического снабжения и др.</w:t>
      </w:r>
    </w:p>
    <w:p w:rsidR="007F5867" w:rsidRDefault="007F5867" w:rsidP="005F4B72">
      <w:pPr>
        <w:pStyle w:val="ab"/>
        <w:shd w:val="clear" w:color="auto" w:fill="FFFFFF"/>
        <w:spacing w:before="0" w:beforeAutospacing="0" w:after="0" w:afterAutospacing="0"/>
        <w:jc w:val="both"/>
        <w:rPr>
          <w:b/>
          <w:bCs/>
          <w:color w:val="000000"/>
          <w:sz w:val="28"/>
          <w:szCs w:val="28"/>
        </w:rPr>
      </w:pPr>
    </w:p>
    <w:p w:rsidR="008139BA" w:rsidRPr="005F4B72" w:rsidRDefault="007D7A72" w:rsidP="007F5867">
      <w:pPr>
        <w:pStyle w:val="ab"/>
        <w:shd w:val="clear" w:color="auto" w:fill="FFFFFF"/>
        <w:spacing w:before="0" w:beforeAutospacing="0" w:after="0" w:afterAutospacing="0"/>
        <w:jc w:val="center"/>
        <w:rPr>
          <w:b/>
          <w:bCs/>
          <w:color w:val="000000"/>
          <w:sz w:val="28"/>
          <w:szCs w:val="28"/>
        </w:rPr>
      </w:pPr>
      <w:r w:rsidRPr="005F4B72">
        <w:rPr>
          <w:b/>
          <w:bCs/>
          <w:color w:val="000000"/>
          <w:sz w:val="28"/>
          <w:szCs w:val="28"/>
        </w:rPr>
        <w:t xml:space="preserve">Силы </w:t>
      </w:r>
      <w:r w:rsidR="00883AF6" w:rsidRPr="005F4B72">
        <w:rPr>
          <w:b/>
          <w:bCs/>
          <w:color w:val="000000"/>
          <w:sz w:val="28"/>
          <w:szCs w:val="28"/>
        </w:rPr>
        <w:t xml:space="preserve">и средства </w:t>
      </w:r>
      <w:r w:rsidR="008139BA" w:rsidRPr="005F4B72">
        <w:rPr>
          <w:b/>
          <w:bCs/>
          <w:color w:val="000000"/>
          <w:sz w:val="28"/>
          <w:szCs w:val="28"/>
        </w:rPr>
        <w:t>ликвидации ЧС</w:t>
      </w:r>
    </w:p>
    <w:p w:rsidR="00272A9C" w:rsidRPr="005F4B72" w:rsidRDefault="004B2C5E"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Постановлением правительства РФ определен перечень сил и средств Единой государственной системы предупреждения и ликвидации ЧС.</w:t>
      </w:r>
      <w:r w:rsidR="00272A9C" w:rsidRPr="005F4B72">
        <w:rPr>
          <w:rStyle w:val="apple-converted-space"/>
          <w:color w:val="000000"/>
          <w:sz w:val="28"/>
          <w:szCs w:val="28"/>
        </w:rPr>
        <w:t xml:space="preserve"> Одна их часть предназначена для наблюдения и </w:t>
      </w:r>
      <w:proofErr w:type="gramStart"/>
      <w:r w:rsidR="00272A9C" w:rsidRPr="005F4B72">
        <w:rPr>
          <w:rStyle w:val="apple-converted-space"/>
          <w:color w:val="000000"/>
          <w:sz w:val="28"/>
          <w:szCs w:val="28"/>
        </w:rPr>
        <w:t>контроля за</w:t>
      </w:r>
      <w:proofErr w:type="gramEnd"/>
      <w:r w:rsidR="00272A9C" w:rsidRPr="005F4B72">
        <w:rPr>
          <w:rStyle w:val="apple-converted-space"/>
          <w:color w:val="000000"/>
          <w:sz w:val="28"/>
          <w:szCs w:val="28"/>
        </w:rPr>
        <w:t xml:space="preserve"> состоянием окружающей природной среды, обстановкой на потенциально опасных объектах и прилегающих к ним территориях и </w:t>
      </w:r>
      <w:proofErr w:type="spellStart"/>
      <w:r w:rsidR="00272A9C" w:rsidRPr="005F4B72">
        <w:rPr>
          <w:rStyle w:val="apple-converted-space"/>
          <w:color w:val="000000"/>
          <w:sz w:val="28"/>
          <w:szCs w:val="28"/>
        </w:rPr>
        <w:t>тд</w:t>
      </w:r>
      <w:proofErr w:type="spellEnd"/>
      <w:r w:rsidR="00272A9C" w:rsidRPr="005F4B72">
        <w:rPr>
          <w:rStyle w:val="apple-converted-space"/>
          <w:color w:val="000000"/>
          <w:sz w:val="28"/>
          <w:szCs w:val="28"/>
        </w:rPr>
        <w:t>.  Вторая – для ликвидации ЧС.</w:t>
      </w:r>
    </w:p>
    <w:p w:rsidR="00083D68" w:rsidRPr="005F4B72" w:rsidRDefault="00272A9C" w:rsidP="005F4B72">
      <w:pPr>
        <w:pStyle w:val="ab"/>
        <w:shd w:val="clear" w:color="auto" w:fill="FFFFFF"/>
        <w:spacing w:before="0" w:beforeAutospacing="0" w:after="0" w:afterAutospacing="0"/>
        <w:jc w:val="both"/>
        <w:rPr>
          <w:rStyle w:val="apple-converted-space"/>
          <w:color w:val="000000"/>
          <w:sz w:val="28"/>
          <w:szCs w:val="28"/>
        </w:rPr>
      </w:pPr>
      <w:r w:rsidRPr="005F4B72">
        <w:rPr>
          <w:rStyle w:val="apple-converted-space"/>
          <w:color w:val="000000"/>
          <w:sz w:val="28"/>
          <w:szCs w:val="28"/>
        </w:rPr>
        <w:t xml:space="preserve">Перечень сил </w:t>
      </w:r>
      <w:r w:rsidR="00083D68" w:rsidRPr="005F4B72">
        <w:rPr>
          <w:rStyle w:val="apple-converted-space"/>
          <w:color w:val="000000"/>
          <w:sz w:val="28"/>
          <w:szCs w:val="28"/>
        </w:rPr>
        <w:t>постоянной готовности:</w:t>
      </w:r>
    </w:p>
    <w:p w:rsidR="004B2C5E" w:rsidRPr="005F4B72" w:rsidRDefault="00083D68"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 сводные мобильные отряды соединений и воинских частей</w:t>
      </w:r>
      <w:r w:rsidR="00272A9C" w:rsidRPr="005F4B72">
        <w:rPr>
          <w:rStyle w:val="apple-converted-space"/>
          <w:color w:val="000000"/>
          <w:sz w:val="28"/>
          <w:szCs w:val="28"/>
        </w:rPr>
        <w:t xml:space="preserve"> </w:t>
      </w:r>
      <w:r w:rsidRPr="005F4B72">
        <w:rPr>
          <w:rStyle w:val="apple-converted-space"/>
          <w:color w:val="000000"/>
          <w:sz w:val="28"/>
          <w:szCs w:val="28"/>
        </w:rPr>
        <w:t>войск ГО РФ;</w:t>
      </w:r>
    </w:p>
    <w:p w:rsidR="00083D68" w:rsidRPr="005F4B72" w:rsidRDefault="00083D68"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 Центральный аэромобильный спасательный  отряд (</w:t>
      </w:r>
      <w:proofErr w:type="spellStart"/>
      <w:r w:rsidRPr="005F4B72">
        <w:rPr>
          <w:rStyle w:val="apple-converted-space"/>
          <w:color w:val="000000"/>
          <w:sz w:val="28"/>
          <w:szCs w:val="28"/>
        </w:rPr>
        <w:t>Центроспас</w:t>
      </w:r>
      <w:proofErr w:type="spellEnd"/>
      <w:r w:rsidRPr="005F4B72">
        <w:rPr>
          <w:rStyle w:val="apple-converted-space"/>
          <w:color w:val="000000"/>
          <w:sz w:val="28"/>
          <w:szCs w:val="28"/>
        </w:rPr>
        <w:t>);</w:t>
      </w:r>
    </w:p>
    <w:p w:rsidR="00083D68" w:rsidRPr="005F4B72" w:rsidRDefault="00083D68"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 Поисково-спасательная служба России;</w:t>
      </w:r>
    </w:p>
    <w:p w:rsidR="00083D68" w:rsidRPr="005F4B72" w:rsidRDefault="00083D68"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 Центр по проведению спасательных операций особого риска;</w:t>
      </w:r>
    </w:p>
    <w:p w:rsidR="00083D68" w:rsidRPr="005F4B72" w:rsidRDefault="00083D68" w:rsidP="007F5867">
      <w:pPr>
        <w:pStyle w:val="ab"/>
        <w:shd w:val="clear" w:color="auto" w:fill="FFFFFF"/>
        <w:spacing w:before="0" w:beforeAutospacing="0" w:after="0" w:afterAutospacing="0"/>
        <w:ind w:firstLine="708"/>
        <w:jc w:val="both"/>
        <w:rPr>
          <w:rStyle w:val="apple-converted-space"/>
          <w:color w:val="000000"/>
          <w:sz w:val="28"/>
          <w:szCs w:val="28"/>
        </w:rPr>
      </w:pPr>
      <w:r w:rsidRPr="005F4B72">
        <w:rPr>
          <w:rStyle w:val="apple-converted-space"/>
          <w:color w:val="000000"/>
          <w:sz w:val="28"/>
          <w:szCs w:val="28"/>
        </w:rPr>
        <w:t>- авиация МЧС России.</w:t>
      </w:r>
    </w:p>
    <w:p w:rsidR="007F5867" w:rsidRDefault="007F5867" w:rsidP="005F4B72">
      <w:pPr>
        <w:pStyle w:val="ab"/>
        <w:shd w:val="clear" w:color="auto" w:fill="FFFFFF"/>
        <w:spacing w:before="0" w:beforeAutospacing="0" w:after="0" w:afterAutospacing="0"/>
        <w:jc w:val="both"/>
        <w:rPr>
          <w:color w:val="000000"/>
          <w:sz w:val="28"/>
          <w:szCs w:val="28"/>
        </w:rPr>
      </w:pPr>
    </w:p>
    <w:p w:rsidR="007D7A72" w:rsidRPr="005F4B72" w:rsidRDefault="00B91E0E" w:rsidP="007F5867">
      <w:pPr>
        <w:pStyle w:val="ab"/>
        <w:shd w:val="clear" w:color="auto" w:fill="FFFFFF"/>
        <w:spacing w:before="0" w:beforeAutospacing="0" w:after="0" w:afterAutospacing="0"/>
        <w:ind w:firstLine="708"/>
        <w:jc w:val="both"/>
        <w:rPr>
          <w:color w:val="000000"/>
          <w:sz w:val="28"/>
          <w:szCs w:val="28"/>
        </w:rPr>
      </w:pPr>
      <w:r w:rsidRPr="005F4B72">
        <w:rPr>
          <w:color w:val="000000"/>
          <w:sz w:val="28"/>
          <w:szCs w:val="28"/>
        </w:rPr>
        <w:t xml:space="preserve"> </w:t>
      </w:r>
      <w:r w:rsidR="007D7A72" w:rsidRPr="005F4B72">
        <w:rPr>
          <w:color w:val="000000"/>
          <w:sz w:val="28"/>
          <w:szCs w:val="28"/>
        </w:rPr>
        <w:t>К</w:t>
      </w:r>
      <w:r w:rsidR="007D7A72" w:rsidRPr="005F4B72">
        <w:rPr>
          <w:rStyle w:val="apple-converted-space"/>
          <w:color w:val="000000"/>
          <w:sz w:val="28"/>
          <w:szCs w:val="28"/>
        </w:rPr>
        <w:t> </w:t>
      </w:r>
      <w:r w:rsidR="007D7A72" w:rsidRPr="005F4B72">
        <w:rPr>
          <w:i/>
          <w:iCs/>
          <w:color w:val="000000"/>
          <w:sz w:val="28"/>
          <w:szCs w:val="28"/>
        </w:rPr>
        <w:t>войскам ГО РФ</w:t>
      </w:r>
      <w:r w:rsidR="007D7A72" w:rsidRPr="005F4B72">
        <w:rPr>
          <w:rStyle w:val="apple-converted-space"/>
          <w:color w:val="000000"/>
          <w:sz w:val="28"/>
          <w:szCs w:val="28"/>
        </w:rPr>
        <w:t> </w:t>
      </w:r>
      <w:r w:rsidR="007D7A72" w:rsidRPr="005F4B72">
        <w:rPr>
          <w:color w:val="000000"/>
          <w:sz w:val="28"/>
          <w:szCs w:val="28"/>
        </w:rPr>
        <w:t>относятся отдельные мобильные механизированные бригады, полки и батальоны, понтонно-переправочные батальоны, батальоны специальной защиты, отдельные вертолетные отряды, отряды радиационной и химической разведки.</w:t>
      </w:r>
      <w:r w:rsidR="008139BA" w:rsidRPr="005F4B72">
        <w:rPr>
          <w:color w:val="000000"/>
          <w:sz w:val="28"/>
          <w:szCs w:val="28"/>
        </w:rPr>
        <w:t xml:space="preserve"> Войска ГО переданы в систему МЧС.</w:t>
      </w:r>
    </w:p>
    <w:p w:rsidR="00083D68" w:rsidRPr="005F4B72" w:rsidRDefault="00083D68" w:rsidP="007F5867">
      <w:pPr>
        <w:pStyle w:val="ab"/>
        <w:shd w:val="clear" w:color="auto" w:fill="FFFFFF"/>
        <w:spacing w:before="0" w:beforeAutospacing="0" w:after="0" w:afterAutospacing="0"/>
        <w:ind w:firstLine="708"/>
        <w:jc w:val="both"/>
        <w:rPr>
          <w:color w:val="000000"/>
          <w:sz w:val="28"/>
          <w:szCs w:val="28"/>
        </w:rPr>
      </w:pPr>
      <w:proofErr w:type="spellStart"/>
      <w:r w:rsidRPr="005F4B72">
        <w:rPr>
          <w:i/>
          <w:color w:val="000000"/>
          <w:sz w:val="28"/>
          <w:szCs w:val="28"/>
        </w:rPr>
        <w:t>Центроспас</w:t>
      </w:r>
      <w:proofErr w:type="spellEnd"/>
      <w:r w:rsidRPr="005F4B72">
        <w:rPr>
          <w:color w:val="000000"/>
          <w:sz w:val="28"/>
          <w:szCs w:val="28"/>
        </w:rPr>
        <w:t xml:space="preserve"> является подразделением экстренного реагирования на ЧС крупного масштаба и уникального характера. Он предназначен</w:t>
      </w:r>
      <w:r w:rsidR="00394E7F" w:rsidRPr="005F4B72">
        <w:rPr>
          <w:color w:val="000000"/>
          <w:sz w:val="28"/>
          <w:szCs w:val="28"/>
        </w:rPr>
        <w:t xml:space="preserve"> для оперативного выполнения первоочередных  поисково-спасательных работ, как в России, так и за рубежом. Выполняет оказание пострадавшим медицинскую помощь, их эвакуацию из мест ЧС, доставки гуманитарных грузов в зоны ЧС.</w:t>
      </w:r>
    </w:p>
    <w:p w:rsidR="00364003" w:rsidRPr="005F4B72" w:rsidRDefault="00394E7F" w:rsidP="007F5867">
      <w:pPr>
        <w:pStyle w:val="ab"/>
        <w:shd w:val="clear" w:color="auto" w:fill="FFFFFF"/>
        <w:spacing w:before="0" w:beforeAutospacing="0" w:after="0" w:afterAutospacing="0"/>
        <w:ind w:firstLine="708"/>
        <w:jc w:val="both"/>
        <w:rPr>
          <w:color w:val="000000"/>
          <w:sz w:val="28"/>
          <w:szCs w:val="28"/>
        </w:rPr>
      </w:pPr>
      <w:r w:rsidRPr="005F4B72">
        <w:rPr>
          <w:i/>
          <w:color w:val="000000"/>
          <w:sz w:val="28"/>
          <w:szCs w:val="28"/>
        </w:rPr>
        <w:t>Поисково-спасательная служба МЧС России.</w:t>
      </w:r>
      <w:r w:rsidRPr="005F4B72">
        <w:rPr>
          <w:color w:val="000000"/>
          <w:sz w:val="28"/>
          <w:szCs w:val="28"/>
        </w:rPr>
        <w:t xml:space="preserve"> Задачи служб и отрядов: проведение поисково-спасательных работ в зонах ЧС, оказание пострадавшим первой медицинской помощи и их эвакуации в лечебные заведения, профилактические мероприятия, направленные на снижение или устранение </w:t>
      </w:r>
      <w:r w:rsidR="00364003" w:rsidRPr="005F4B72">
        <w:rPr>
          <w:color w:val="000000"/>
          <w:sz w:val="28"/>
          <w:szCs w:val="28"/>
        </w:rPr>
        <w:t>опасности для жизни и здоровья граждан. Формирования ППС способны от 15 минут до 2 часов выдвинуться в район бедствия с инвентарем, оборудованием, а по прибытии туда немедленно приступить к работе.</w:t>
      </w:r>
    </w:p>
    <w:p w:rsidR="00364003" w:rsidRPr="005F4B72" w:rsidRDefault="00364003" w:rsidP="007F5867">
      <w:pPr>
        <w:pStyle w:val="ab"/>
        <w:shd w:val="clear" w:color="auto" w:fill="FFFFFF"/>
        <w:spacing w:before="0" w:beforeAutospacing="0" w:after="0" w:afterAutospacing="0"/>
        <w:ind w:firstLine="708"/>
        <w:jc w:val="both"/>
        <w:rPr>
          <w:color w:val="000000"/>
          <w:sz w:val="28"/>
          <w:szCs w:val="28"/>
        </w:rPr>
      </w:pPr>
      <w:r w:rsidRPr="005F4B72">
        <w:rPr>
          <w:i/>
          <w:color w:val="000000"/>
          <w:sz w:val="28"/>
          <w:szCs w:val="28"/>
        </w:rPr>
        <w:t xml:space="preserve">Центр по проведению спасательных операций особого риска. </w:t>
      </w:r>
      <w:r w:rsidRPr="005F4B72">
        <w:rPr>
          <w:color w:val="000000"/>
          <w:sz w:val="28"/>
          <w:szCs w:val="28"/>
        </w:rPr>
        <w:t xml:space="preserve"> </w:t>
      </w:r>
      <w:proofErr w:type="gramStart"/>
      <w:r w:rsidRPr="005F4B72">
        <w:rPr>
          <w:color w:val="000000"/>
          <w:sz w:val="28"/>
          <w:szCs w:val="28"/>
        </w:rPr>
        <w:t>Создан</w:t>
      </w:r>
      <w:proofErr w:type="gramEnd"/>
      <w:r w:rsidRPr="005F4B72">
        <w:rPr>
          <w:color w:val="000000"/>
          <w:sz w:val="28"/>
          <w:szCs w:val="28"/>
        </w:rPr>
        <w:t xml:space="preserve"> для </w:t>
      </w:r>
      <w:r w:rsidR="00394E7F" w:rsidRPr="005F4B72">
        <w:rPr>
          <w:color w:val="000000"/>
          <w:sz w:val="28"/>
          <w:szCs w:val="28"/>
        </w:rPr>
        <w:t xml:space="preserve"> </w:t>
      </w:r>
      <w:r w:rsidRPr="005F4B72">
        <w:rPr>
          <w:color w:val="000000"/>
          <w:sz w:val="28"/>
          <w:szCs w:val="28"/>
        </w:rPr>
        <w:t xml:space="preserve">ЧС особой специфики, например: выполнение пиротехнических работ, </w:t>
      </w:r>
      <w:r w:rsidRPr="005F4B72">
        <w:rPr>
          <w:color w:val="000000"/>
          <w:sz w:val="28"/>
          <w:szCs w:val="28"/>
        </w:rPr>
        <w:lastRenderedPageBreak/>
        <w:t xml:space="preserve">сопряженным с повышенным риском для жизни спасателей, опасность может исходить от криминальных элементов. </w:t>
      </w:r>
    </w:p>
    <w:p w:rsidR="00364003" w:rsidRPr="005F4B72" w:rsidRDefault="00364003" w:rsidP="005F4B72">
      <w:pPr>
        <w:pStyle w:val="ab"/>
        <w:shd w:val="clear" w:color="auto" w:fill="FFFFFF"/>
        <w:spacing w:before="0" w:beforeAutospacing="0" w:after="0" w:afterAutospacing="0"/>
        <w:jc w:val="both"/>
        <w:rPr>
          <w:i/>
          <w:color w:val="000000"/>
          <w:sz w:val="28"/>
          <w:szCs w:val="28"/>
        </w:rPr>
      </w:pPr>
      <w:r w:rsidRPr="005F4B72">
        <w:rPr>
          <w:i/>
          <w:color w:val="000000"/>
          <w:sz w:val="28"/>
          <w:szCs w:val="28"/>
        </w:rPr>
        <w:t xml:space="preserve">Авиация МЧС России </w:t>
      </w:r>
      <w:r w:rsidRPr="005F4B72">
        <w:rPr>
          <w:color w:val="000000"/>
          <w:sz w:val="28"/>
          <w:szCs w:val="28"/>
        </w:rPr>
        <w:t xml:space="preserve">включает Государственное унитарное </w:t>
      </w:r>
      <w:proofErr w:type="gramStart"/>
      <w:r w:rsidRPr="005F4B72">
        <w:rPr>
          <w:color w:val="000000"/>
          <w:sz w:val="28"/>
          <w:szCs w:val="28"/>
        </w:rPr>
        <w:t>предприятие</w:t>
      </w:r>
      <w:proofErr w:type="gramEnd"/>
      <w:r w:rsidRPr="005F4B72">
        <w:rPr>
          <w:color w:val="000000"/>
          <w:sz w:val="28"/>
          <w:szCs w:val="28"/>
        </w:rPr>
        <w:t xml:space="preserve"> расположенное в городе Жуковский и отдельные вертолетные отряды </w:t>
      </w:r>
      <w:r w:rsidR="001C2823" w:rsidRPr="005F4B72">
        <w:rPr>
          <w:color w:val="000000"/>
          <w:sz w:val="28"/>
          <w:szCs w:val="28"/>
        </w:rPr>
        <w:t>при региональных центрах МЧС.</w:t>
      </w:r>
      <w:r w:rsidRPr="005F4B72">
        <w:rPr>
          <w:i/>
          <w:color w:val="000000"/>
          <w:sz w:val="28"/>
          <w:szCs w:val="28"/>
        </w:rPr>
        <w:t xml:space="preserve"> </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i/>
          <w:iCs/>
          <w:color w:val="000000"/>
          <w:sz w:val="28"/>
          <w:szCs w:val="28"/>
        </w:rPr>
        <w:t>Гражданские организации ГО</w:t>
      </w:r>
      <w:r w:rsidRPr="005F4B72">
        <w:rPr>
          <w:rStyle w:val="apple-converted-space"/>
          <w:color w:val="000000"/>
          <w:sz w:val="28"/>
          <w:szCs w:val="28"/>
        </w:rPr>
        <w:t> </w:t>
      </w:r>
      <w:r w:rsidRPr="005F4B72">
        <w:rPr>
          <w:color w:val="000000"/>
          <w:sz w:val="28"/>
          <w:szCs w:val="28"/>
        </w:rPr>
        <w:t>создаются в мирное время на базе предприятий, учреждений и организаций независимо от ведомственной принадлежности и форм собственности.</w:t>
      </w:r>
    </w:p>
    <w:p w:rsidR="007F5867" w:rsidRDefault="007F5867" w:rsidP="007F5867">
      <w:pPr>
        <w:pStyle w:val="ab"/>
        <w:shd w:val="clear" w:color="auto" w:fill="FFFFFF"/>
        <w:spacing w:before="0" w:beforeAutospacing="0" w:after="0" w:afterAutospacing="0"/>
        <w:ind w:firstLine="708"/>
        <w:jc w:val="both"/>
        <w:rPr>
          <w:b/>
          <w:i/>
          <w:color w:val="000000"/>
          <w:sz w:val="28"/>
          <w:szCs w:val="28"/>
        </w:rPr>
      </w:pPr>
    </w:p>
    <w:p w:rsidR="00C54A21" w:rsidRPr="005F4B72" w:rsidRDefault="00C54A21" w:rsidP="007F5867">
      <w:pPr>
        <w:pStyle w:val="ab"/>
        <w:shd w:val="clear" w:color="auto" w:fill="FFFFFF"/>
        <w:spacing w:before="0" w:beforeAutospacing="0" w:after="0" w:afterAutospacing="0"/>
        <w:ind w:firstLine="708"/>
        <w:jc w:val="both"/>
        <w:rPr>
          <w:b/>
          <w:i/>
          <w:color w:val="000000"/>
          <w:sz w:val="28"/>
          <w:szCs w:val="28"/>
        </w:rPr>
      </w:pPr>
      <w:r w:rsidRPr="005F4B72">
        <w:rPr>
          <w:b/>
          <w:i/>
          <w:color w:val="000000"/>
          <w:sz w:val="28"/>
          <w:szCs w:val="28"/>
        </w:rPr>
        <w:t>Основные задачи подготовки населения и производства в области защиты от ЧС</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Гражданская оборона на промышленном объекте (в дальнейшем – на объекте) организуется с целью защиты персонала объекта и населения, проживающего вблизи от него, от чрезвычайных ситуаций природного, техногенного и военного характера.</w:t>
      </w:r>
    </w:p>
    <w:p w:rsidR="007D7A72" w:rsidRPr="005F4B72" w:rsidRDefault="007D7A72"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Защита обеспечивается проведением комплекса мероприятий, позволяющих предотвратить или уменьшить последствия опасных природных явлений, аварий, катастроф, максимально ослабить результаты воздействия оружия массового поражения, создать благоприятные условия для работы объекта, проживания и деятельности населения.</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i/>
          <w:iCs/>
          <w:color w:val="000000"/>
          <w:sz w:val="28"/>
          <w:szCs w:val="28"/>
        </w:rPr>
        <w:t>Основными задачами ГО на объекте являются:</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color w:val="000000"/>
          <w:sz w:val="28"/>
          <w:szCs w:val="28"/>
        </w:rPr>
        <w:t>1) защита персонала объекта и населения от ЧС;</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color w:val="000000"/>
          <w:sz w:val="28"/>
          <w:szCs w:val="28"/>
        </w:rPr>
        <w:t>2) повышение устойчивости функционирования объекта в ЧС;</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color w:val="000000"/>
          <w:sz w:val="28"/>
          <w:szCs w:val="28"/>
        </w:rPr>
        <w:t>3) проведение аварийно-спасательных и других неотложных работ в очагах поражения и зонах катастрофического затопления.</w:t>
      </w:r>
    </w:p>
    <w:p w:rsidR="007F5867" w:rsidRDefault="007F5867" w:rsidP="005F4B72">
      <w:pPr>
        <w:pStyle w:val="ab"/>
        <w:shd w:val="clear" w:color="auto" w:fill="FFFFFF"/>
        <w:spacing w:before="0" w:beforeAutospacing="0" w:after="0" w:afterAutospacing="0"/>
        <w:jc w:val="both"/>
        <w:rPr>
          <w:color w:val="000000"/>
          <w:sz w:val="28"/>
          <w:szCs w:val="28"/>
        </w:rPr>
      </w:pP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color w:val="000000"/>
          <w:sz w:val="28"/>
          <w:szCs w:val="28"/>
        </w:rPr>
        <w:t>Задачи гражданской обороны объекта решаются путем проведения комплекса организационных, инженерно-технических, технологических, экономических и экологических мероприятий.</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i/>
          <w:iCs/>
          <w:color w:val="000000"/>
          <w:sz w:val="28"/>
          <w:szCs w:val="28"/>
        </w:rPr>
        <w:t>Организационные мероприятия</w:t>
      </w:r>
      <w:r w:rsidRPr="005F4B72">
        <w:rPr>
          <w:rStyle w:val="apple-converted-space"/>
          <w:color w:val="000000"/>
          <w:sz w:val="28"/>
          <w:szCs w:val="28"/>
        </w:rPr>
        <w:t> </w:t>
      </w:r>
      <w:r w:rsidRPr="005F4B72">
        <w:rPr>
          <w:color w:val="000000"/>
          <w:sz w:val="28"/>
          <w:szCs w:val="28"/>
        </w:rPr>
        <w:t>предусматривают разработку и планирование действий руководящего, командно-начальствующего состава отдела по делам ГОЧС, служб и формирований ГО по защите персонала объекта, проведению аварийно-спасательных и других неотложных работ, восстановлению производства, а также по выпуску продукции на сохранившемся оборудовании.</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i/>
          <w:iCs/>
          <w:color w:val="000000"/>
          <w:sz w:val="28"/>
          <w:szCs w:val="28"/>
        </w:rPr>
        <w:t>Инженерно-технические мероприятия ГО</w:t>
      </w:r>
      <w:r w:rsidRPr="005F4B72">
        <w:rPr>
          <w:rStyle w:val="apple-converted-space"/>
          <w:color w:val="000000"/>
          <w:sz w:val="28"/>
          <w:szCs w:val="28"/>
        </w:rPr>
        <w:t> </w:t>
      </w:r>
      <w:r w:rsidRPr="005F4B72">
        <w:rPr>
          <w:color w:val="000000"/>
          <w:sz w:val="28"/>
          <w:szCs w:val="28"/>
        </w:rPr>
        <w:t>– это комплекс мероприятий, осуществляемых инженерно-техническими методами и средствами и направленных на предотвращение или уменьшение возможных потерь и разрушений, повышение устойчивости работы объекта в чрезвычайных ситуациях, на успешное проведение аварийно-спасательных и других неотложных работ в очаге поражения.</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i/>
          <w:iCs/>
          <w:color w:val="000000"/>
          <w:sz w:val="28"/>
          <w:szCs w:val="28"/>
        </w:rPr>
        <w:t>Технологические мероприятия</w:t>
      </w:r>
      <w:r w:rsidRPr="005F4B72">
        <w:rPr>
          <w:rStyle w:val="apple-converted-space"/>
          <w:color w:val="000000"/>
          <w:sz w:val="28"/>
          <w:szCs w:val="28"/>
        </w:rPr>
        <w:t> </w:t>
      </w:r>
      <w:r w:rsidRPr="005F4B72">
        <w:rPr>
          <w:color w:val="000000"/>
          <w:sz w:val="28"/>
          <w:szCs w:val="28"/>
        </w:rPr>
        <w:t xml:space="preserve">предусматривают повышение устойчивости работы объекта путем таких изменений технологических процессов, которые способствовали бы обеспечению бесперебойного </w:t>
      </w:r>
      <w:r w:rsidRPr="005F4B72">
        <w:rPr>
          <w:color w:val="000000"/>
          <w:sz w:val="28"/>
          <w:szCs w:val="28"/>
        </w:rPr>
        <w:lastRenderedPageBreak/>
        <w:t>выпуска продукции, а также исключали бы возникновение вторичных факторов поражения.</w:t>
      </w:r>
    </w:p>
    <w:p w:rsidR="007D7A72" w:rsidRPr="005F4B72" w:rsidRDefault="007D7A72" w:rsidP="007F5867">
      <w:pPr>
        <w:pStyle w:val="ab"/>
        <w:shd w:val="clear" w:color="auto" w:fill="FFFFFF"/>
        <w:spacing w:before="0" w:beforeAutospacing="0" w:after="0" w:afterAutospacing="0"/>
        <w:ind w:firstLine="708"/>
        <w:jc w:val="both"/>
        <w:rPr>
          <w:color w:val="000000"/>
          <w:sz w:val="28"/>
          <w:szCs w:val="28"/>
        </w:rPr>
      </w:pPr>
      <w:r w:rsidRPr="005F4B72">
        <w:rPr>
          <w:i/>
          <w:iCs/>
          <w:color w:val="000000"/>
          <w:sz w:val="28"/>
          <w:szCs w:val="28"/>
        </w:rPr>
        <w:t>Экономические мероприятия</w:t>
      </w:r>
      <w:r w:rsidRPr="005F4B72">
        <w:rPr>
          <w:rStyle w:val="apple-converted-space"/>
          <w:color w:val="000000"/>
          <w:sz w:val="28"/>
          <w:szCs w:val="28"/>
        </w:rPr>
        <w:t> </w:t>
      </w:r>
      <w:r w:rsidRPr="005F4B72">
        <w:rPr>
          <w:color w:val="000000"/>
          <w:sz w:val="28"/>
          <w:szCs w:val="28"/>
        </w:rPr>
        <w:t>предусматривают такой подход к выполнению всего комплекса работ, который обеспечил бы их эффективность при минимальных капитальных затратах.</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На объектах создаются службы:</w:t>
      </w:r>
    </w:p>
    <w:p w:rsidR="00CA50AA"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оповещения и связи;</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-охраны общественного порядка;</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противопожарная;</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медицинская;</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аварийно-техническая;</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убежищ и укрытий;</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энергетики и светомаскировки;</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противорадиационной и противохимической защиты;</w:t>
      </w:r>
    </w:p>
    <w:p w:rsidR="00DA029C" w:rsidRPr="005F4B72" w:rsidRDefault="00DA029C" w:rsidP="005F4B72">
      <w:pPr>
        <w:pStyle w:val="ab"/>
        <w:shd w:val="clear" w:color="auto" w:fill="FFFFFF"/>
        <w:spacing w:before="0" w:beforeAutospacing="0" w:after="0" w:afterAutospacing="0"/>
        <w:jc w:val="both"/>
        <w:rPr>
          <w:color w:val="000000"/>
          <w:sz w:val="28"/>
          <w:szCs w:val="28"/>
        </w:rPr>
      </w:pPr>
      <w:r w:rsidRPr="005F4B72">
        <w:rPr>
          <w:color w:val="000000"/>
          <w:sz w:val="28"/>
          <w:szCs w:val="28"/>
        </w:rPr>
        <w:t>- материально-технического снабжения т транспорта.</w:t>
      </w:r>
    </w:p>
    <w:p w:rsidR="007F5867" w:rsidRDefault="007F5867" w:rsidP="005F4B72">
      <w:pPr>
        <w:pStyle w:val="ab"/>
        <w:shd w:val="clear" w:color="auto" w:fill="FFFFFF"/>
        <w:spacing w:before="0" w:beforeAutospacing="0" w:after="0" w:afterAutospacing="0"/>
        <w:jc w:val="both"/>
        <w:rPr>
          <w:b/>
          <w:color w:val="000000"/>
          <w:sz w:val="28"/>
          <w:szCs w:val="28"/>
        </w:rPr>
      </w:pPr>
    </w:p>
    <w:p w:rsidR="00DA029C" w:rsidRPr="005F4B72" w:rsidRDefault="00DA029C" w:rsidP="007F5867">
      <w:pPr>
        <w:pStyle w:val="ab"/>
        <w:shd w:val="clear" w:color="auto" w:fill="FFFFFF"/>
        <w:spacing w:before="0" w:beforeAutospacing="0" w:after="0" w:afterAutospacing="0"/>
        <w:jc w:val="center"/>
        <w:rPr>
          <w:b/>
          <w:color w:val="000000"/>
          <w:sz w:val="28"/>
          <w:szCs w:val="28"/>
        </w:rPr>
      </w:pPr>
      <w:r w:rsidRPr="005F4B72">
        <w:rPr>
          <w:b/>
          <w:color w:val="000000"/>
          <w:sz w:val="28"/>
          <w:szCs w:val="28"/>
        </w:rPr>
        <w:t>Контрольные вопросы</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Какие задачи решает Единая система предупреждения и ликвидации ЧС?</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 xml:space="preserve">Структура Единой системы предупреждения и ликвидации ЧС. </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Режимы функционирования Единой системы предупреждения и ликвидации ЧС.</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Силы и средства ликвидации ЧС.</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 xml:space="preserve">Основные задачи </w:t>
      </w:r>
      <w:proofErr w:type="gramStart"/>
      <w:r w:rsidRPr="005F4B72">
        <w:rPr>
          <w:color w:val="000000"/>
          <w:sz w:val="28"/>
          <w:szCs w:val="28"/>
        </w:rPr>
        <w:t>объектовых</w:t>
      </w:r>
      <w:proofErr w:type="gramEnd"/>
      <w:r w:rsidRPr="005F4B72">
        <w:rPr>
          <w:color w:val="000000"/>
          <w:sz w:val="28"/>
          <w:szCs w:val="28"/>
        </w:rPr>
        <w:t xml:space="preserve"> КЧС.</w:t>
      </w:r>
    </w:p>
    <w:p w:rsidR="00DA029C" w:rsidRPr="005F4B72" w:rsidRDefault="00DA029C" w:rsidP="007F5867">
      <w:pPr>
        <w:pStyle w:val="ab"/>
        <w:numPr>
          <w:ilvl w:val="0"/>
          <w:numId w:val="50"/>
        </w:numPr>
        <w:shd w:val="clear" w:color="auto" w:fill="FFFFFF"/>
        <w:spacing w:before="0" w:beforeAutospacing="0" w:after="0" w:afterAutospacing="0"/>
        <w:jc w:val="both"/>
        <w:rPr>
          <w:color w:val="000000"/>
          <w:sz w:val="28"/>
          <w:szCs w:val="28"/>
        </w:rPr>
      </w:pPr>
      <w:r w:rsidRPr="005F4B72">
        <w:rPr>
          <w:color w:val="000000"/>
          <w:sz w:val="28"/>
          <w:szCs w:val="28"/>
        </w:rPr>
        <w:t>Структура органов защиты персонала на отдельном объекте.</w:t>
      </w:r>
    </w:p>
    <w:p w:rsidR="00DA029C" w:rsidRPr="005F4B72" w:rsidRDefault="00DA029C" w:rsidP="005F4B72">
      <w:pPr>
        <w:pStyle w:val="ab"/>
        <w:shd w:val="clear" w:color="auto" w:fill="FFFFFF"/>
        <w:spacing w:before="0" w:beforeAutospacing="0" w:after="0" w:afterAutospacing="0"/>
        <w:jc w:val="both"/>
        <w:rPr>
          <w:color w:val="000000"/>
          <w:sz w:val="28"/>
          <w:szCs w:val="28"/>
        </w:rPr>
      </w:pPr>
    </w:p>
    <w:p w:rsidR="00CB2638" w:rsidRPr="005F4B72" w:rsidRDefault="00CB2638" w:rsidP="005F4B72">
      <w:pPr>
        <w:pStyle w:val="ab"/>
        <w:shd w:val="clear" w:color="auto" w:fill="FFFFFF"/>
        <w:spacing w:before="0" w:beforeAutospacing="0" w:after="0" w:afterAutospacing="0"/>
        <w:jc w:val="both"/>
        <w:rPr>
          <w:color w:val="000000"/>
          <w:sz w:val="28"/>
          <w:szCs w:val="28"/>
        </w:rPr>
      </w:pPr>
    </w:p>
    <w:p w:rsidR="003C6FE2" w:rsidRPr="007F5867" w:rsidRDefault="00BF1DF8" w:rsidP="00CB2638">
      <w:pPr>
        <w:spacing w:after="0" w:line="240" w:lineRule="auto"/>
        <w:jc w:val="center"/>
        <w:rPr>
          <w:rFonts w:ascii="Times New Roman" w:hAnsi="Times New Roman" w:cs="Times New Roman"/>
          <w:b/>
          <w:iCs/>
          <w:sz w:val="28"/>
          <w:szCs w:val="28"/>
          <w:shd w:val="clear" w:color="auto" w:fill="FFFFFF"/>
        </w:rPr>
      </w:pPr>
      <w:r>
        <w:rPr>
          <w:rFonts w:ascii="Times New Roman" w:hAnsi="Times New Roman" w:cs="Times New Roman"/>
          <w:b/>
          <w:iCs/>
          <w:sz w:val="28"/>
          <w:szCs w:val="28"/>
          <w:shd w:val="clear" w:color="auto" w:fill="FFFFFF"/>
        </w:rPr>
        <w:t>Тема 5</w:t>
      </w:r>
      <w:r w:rsidR="00EF0420">
        <w:rPr>
          <w:rFonts w:ascii="Times New Roman" w:hAnsi="Times New Roman" w:cs="Times New Roman"/>
          <w:b/>
          <w:iCs/>
          <w:sz w:val="28"/>
          <w:szCs w:val="28"/>
          <w:shd w:val="clear" w:color="auto" w:fill="FFFFFF"/>
        </w:rPr>
        <w:t>.1</w:t>
      </w:r>
      <w:r w:rsidR="003C6FE2" w:rsidRPr="007F5867">
        <w:rPr>
          <w:rFonts w:ascii="Times New Roman" w:hAnsi="Times New Roman" w:cs="Times New Roman"/>
          <w:b/>
          <w:iCs/>
          <w:sz w:val="28"/>
          <w:szCs w:val="28"/>
          <w:shd w:val="clear" w:color="auto" w:fill="FFFFFF"/>
        </w:rPr>
        <w:t xml:space="preserve"> Порядок отнесения ЧС по сфере возникновения, ведомственной принадлежности, зоне последствий.</w:t>
      </w:r>
    </w:p>
    <w:p w:rsidR="00CB2638" w:rsidRPr="005F4B72" w:rsidRDefault="00CB2638" w:rsidP="00CB2638">
      <w:pPr>
        <w:spacing w:after="0" w:line="240" w:lineRule="auto"/>
        <w:jc w:val="center"/>
        <w:rPr>
          <w:rFonts w:ascii="Times New Roman" w:hAnsi="Times New Roman" w:cs="Times New Roman"/>
          <w:b/>
          <w:i/>
          <w:iCs/>
          <w:sz w:val="28"/>
          <w:szCs w:val="28"/>
          <w:shd w:val="clear" w:color="auto" w:fill="FFFFFF"/>
        </w:rPr>
      </w:pPr>
    </w:p>
    <w:p w:rsidR="0046032C" w:rsidRPr="007F5867" w:rsidRDefault="007F5867" w:rsidP="00CB2638">
      <w:pPr>
        <w:spacing w:after="0" w:line="240" w:lineRule="auto"/>
        <w:jc w:val="center"/>
        <w:rPr>
          <w:rFonts w:ascii="Times New Roman" w:hAnsi="Times New Roman" w:cs="Times New Roman"/>
          <w:b/>
          <w:iCs/>
          <w:sz w:val="28"/>
          <w:szCs w:val="28"/>
          <w:shd w:val="clear" w:color="auto" w:fill="FFFFFF"/>
        </w:rPr>
      </w:pPr>
      <w:r w:rsidRPr="007F5867">
        <w:rPr>
          <w:rFonts w:ascii="Times New Roman" w:hAnsi="Times New Roman" w:cs="Times New Roman"/>
          <w:b/>
          <w:iCs/>
          <w:sz w:val="28"/>
          <w:szCs w:val="28"/>
          <w:shd w:val="clear" w:color="auto" w:fill="FFFFFF"/>
        </w:rPr>
        <w:t>План</w:t>
      </w:r>
      <w:r w:rsidR="0046032C" w:rsidRPr="007F5867">
        <w:rPr>
          <w:rFonts w:ascii="Times New Roman" w:hAnsi="Times New Roman" w:cs="Times New Roman"/>
          <w:b/>
          <w:iCs/>
          <w:sz w:val="28"/>
          <w:szCs w:val="28"/>
          <w:shd w:val="clear" w:color="auto" w:fill="FFFFFF"/>
        </w:rPr>
        <w:t xml:space="preserve"> лекции</w:t>
      </w:r>
    </w:p>
    <w:p w:rsidR="0046032C" w:rsidRPr="005F4B72" w:rsidRDefault="0046032C" w:rsidP="005F4B72">
      <w:pPr>
        <w:pStyle w:val="a3"/>
        <w:numPr>
          <w:ilvl w:val="0"/>
          <w:numId w:val="37"/>
        </w:numPr>
        <w:spacing w:after="0" w:line="240" w:lineRule="auto"/>
        <w:jc w:val="both"/>
        <w:rPr>
          <w:rFonts w:ascii="Times New Roman" w:hAnsi="Times New Roman" w:cs="Times New Roman"/>
          <w:iCs/>
          <w:sz w:val="28"/>
          <w:szCs w:val="28"/>
          <w:shd w:val="clear" w:color="auto" w:fill="FFFFFF"/>
        </w:rPr>
      </w:pPr>
      <w:r w:rsidRPr="005F4B72">
        <w:rPr>
          <w:rFonts w:ascii="Times New Roman" w:hAnsi="Times New Roman" w:cs="Times New Roman"/>
          <w:iCs/>
          <w:sz w:val="28"/>
          <w:szCs w:val="28"/>
          <w:shd w:val="clear" w:color="auto" w:fill="FFFFFF"/>
        </w:rPr>
        <w:t>Классификация ЧС.</w:t>
      </w:r>
      <w:r w:rsidRPr="005F4B72">
        <w:rPr>
          <w:rFonts w:ascii="Times New Roman" w:hAnsi="Times New Roman" w:cs="Times New Roman"/>
          <w:sz w:val="28"/>
          <w:szCs w:val="28"/>
        </w:rPr>
        <w:t xml:space="preserve"> “Положение о классификации ЧС природного и техногенного характера”</w:t>
      </w:r>
    </w:p>
    <w:p w:rsidR="0046032C" w:rsidRPr="005F4B72" w:rsidRDefault="0046032C" w:rsidP="005F4B72">
      <w:pPr>
        <w:pStyle w:val="ab"/>
        <w:numPr>
          <w:ilvl w:val="0"/>
          <w:numId w:val="37"/>
        </w:numPr>
        <w:spacing w:before="0" w:beforeAutospacing="0" w:after="0" w:afterAutospacing="0"/>
        <w:jc w:val="both"/>
        <w:rPr>
          <w:color w:val="000000"/>
          <w:sz w:val="28"/>
          <w:szCs w:val="28"/>
          <w:shd w:val="clear" w:color="auto" w:fill="FFFFFF"/>
        </w:rPr>
      </w:pPr>
      <w:r w:rsidRPr="005F4B72">
        <w:rPr>
          <w:sz w:val="28"/>
          <w:szCs w:val="28"/>
        </w:rPr>
        <w:t>Основные правила поведения населения при возникновении ЧС</w:t>
      </w:r>
      <w:r w:rsidRPr="005F4B72">
        <w:rPr>
          <w:b/>
          <w:sz w:val="28"/>
          <w:szCs w:val="28"/>
        </w:rPr>
        <w:t>.</w:t>
      </w:r>
    </w:p>
    <w:p w:rsidR="0046032C" w:rsidRPr="005F4B72" w:rsidRDefault="0046032C" w:rsidP="005F4B72">
      <w:pPr>
        <w:pStyle w:val="a3"/>
        <w:numPr>
          <w:ilvl w:val="0"/>
          <w:numId w:val="37"/>
        </w:numPr>
        <w:spacing w:after="0" w:line="240" w:lineRule="auto"/>
        <w:jc w:val="both"/>
        <w:rPr>
          <w:rFonts w:ascii="Times New Roman" w:hAnsi="Times New Roman" w:cs="Times New Roman"/>
          <w:iCs/>
          <w:sz w:val="28"/>
          <w:szCs w:val="28"/>
          <w:shd w:val="clear" w:color="auto" w:fill="FFFFFF"/>
        </w:rPr>
      </w:pPr>
      <w:r w:rsidRPr="005F4B72">
        <w:rPr>
          <w:rFonts w:ascii="Times New Roman" w:hAnsi="Times New Roman" w:cs="Times New Roman"/>
          <w:iCs/>
          <w:sz w:val="28"/>
          <w:szCs w:val="28"/>
          <w:shd w:val="clear" w:color="auto" w:fill="FFFFFF"/>
        </w:rPr>
        <w:t>ЧС военного времени (на примере Украины)</w:t>
      </w:r>
    </w:p>
    <w:p w:rsidR="00D10AC5" w:rsidRPr="005F4B72" w:rsidRDefault="00D10AC5" w:rsidP="005F4B72">
      <w:pPr>
        <w:pStyle w:val="a3"/>
        <w:numPr>
          <w:ilvl w:val="0"/>
          <w:numId w:val="37"/>
        </w:numPr>
        <w:spacing w:after="0" w:line="240" w:lineRule="auto"/>
        <w:jc w:val="both"/>
        <w:rPr>
          <w:rFonts w:ascii="Times New Roman" w:hAnsi="Times New Roman" w:cs="Times New Roman"/>
          <w:iCs/>
          <w:sz w:val="28"/>
          <w:szCs w:val="28"/>
          <w:shd w:val="clear" w:color="auto" w:fill="FFFFFF"/>
        </w:rPr>
      </w:pPr>
      <w:r w:rsidRPr="005F4B72">
        <w:rPr>
          <w:rFonts w:ascii="Times New Roman" w:eastAsia="Times New Roman" w:hAnsi="Times New Roman" w:cs="Times New Roman"/>
          <w:sz w:val="28"/>
          <w:szCs w:val="28"/>
        </w:rPr>
        <w:t>Биологически опасные вещества БОВ.</w:t>
      </w:r>
    </w:p>
    <w:p w:rsidR="00E8236B" w:rsidRPr="005F4B72" w:rsidRDefault="00E8236B" w:rsidP="005F4B72">
      <w:pPr>
        <w:pStyle w:val="a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Массовые заболевания: чума, холера, натуральная оспа, сибирская язва и т.д.</w:t>
      </w:r>
    </w:p>
    <w:p w:rsidR="00E8236B" w:rsidRPr="005F4B72" w:rsidRDefault="00E8236B" w:rsidP="005F4B72">
      <w:pPr>
        <w:pStyle w:val="a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Массовые заболевания растений и животных.</w:t>
      </w:r>
    </w:p>
    <w:p w:rsidR="00E8236B" w:rsidRPr="005F4B72" w:rsidRDefault="00E8236B" w:rsidP="005F4B72">
      <w:pPr>
        <w:spacing w:after="0" w:line="240" w:lineRule="auto"/>
        <w:jc w:val="both"/>
        <w:rPr>
          <w:rFonts w:ascii="Times New Roman" w:eastAsia="Times New Roman" w:hAnsi="Times New Roman" w:cs="Times New Roman"/>
          <w:sz w:val="28"/>
          <w:szCs w:val="28"/>
        </w:rPr>
      </w:pPr>
    </w:p>
    <w:p w:rsidR="00F06532" w:rsidRPr="005F4B72" w:rsidRDefault="00F06532"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Все ЧС классифицируются по трем признакам.</w:t>
      </w:r>
    </w:p>
    <w:p w:rsidR="00F06532" w:rsidRPr="005F4B72" w:rsidRDefault="00F06532"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Первый – это сфера возникновения, которая определяет характер происхождения чрезвычайной ситуации (ЧС). ЧС возникают в трех сферах: производственные (техногенные), в природе и экологической среде.</w:t>
      </w:r>
    </w:p>
    <w:p w:rsidR="00F06532" w:rsidRPr="005F4B72" w:rsidRDefault="00F06532"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lastRenderedPageBreak/>
        <w:t>Второй – ведомственная принадлежность, т.е. где в какой отрасли народного хозяйства случилась данная ЧС:</w:t>
      </w:r>
    </w:p>
    <w:p w:rsidR="00F06532" w:rsidRPr="005F4B72" w:rsidRDefault="00F06532" w:rsidP="005F4B72">
      <w:pPr>
        <w:pStyle w:val="a3"/>
        <w:numPr>
          <w:ilvl w:val="0"/>
          <w:numId w:val="16"/>
        </w:numPr>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строительстве (промышленном, гражданском, транспортном);</w:t>
      </w:r>
    </w:p>
    <w:p w:rsidR="00F06532" w:rsidRPr="005F4B72" w:rsidRDefault="00F06532" w:rsidP="005F4B72">
      <w:pPr>
        <w:pStyle w:val="a3"/>
        <w:numPr>
          <w:ilvl w:val="0"/>
          <w:numId w:val="16"/>
        </w:numPr>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промышленности (атомной, химической, пищевой, машиностроительной и т.д.);</w:t>
      </w:r>
    </w:p>
    <w:p w:rsidR="00F06532" w:rsidRPr="005F4B72" w:rsidRDefault="00F06532" w:rsidP="005F4B72">
      <w:pPr>
        <w:pStyle w:val="a3"/>
        <w:numPr>
          <w:ilvl w:val="0"/>
          <w:numId w:val="16"/>
        </w:numPr>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коммунально-бытовой сфере (на водопроводно-канализационных системах, тепловых, электрических сетях, при эксплуатации зданий и сооружений);</w:t>
      </w:r>
    </w:p>
    <w:p w:rsidR="00F06532" w:rsidRPr="005F4B72" w:rsidRDefault="00F06532" w:rsidP="005F4B72">
      <w:pPr>
        <w:pStyle w:val="a3"/>
        <w:numPr>
          <w:ilvl w:val="0"/>
          <w:numId w:val="16"/>
        </w:numPr>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на транспорте (железнодорожном, автомобильном, </w:t>
      </w:r>
      <w:proofErr w:type="gramStart"/>
      <w:r w:rsidRPr="005F4B72">
        <w:rPr>
          <w:rFonts w:ascii="Times New Roman" w:eastAsia="Times New Roman" w:hAnsi="Times New Roman" w:cs="Times New Roman"/>
          <w:sz w:val="28"/>
          <w:szCs w:val="28"/>
        </w:rPr>
        <w:t>трубопроводным</w:t>
      </w:r>
      <w:proofErr w:type="gramEnd"/>
      <w:r w:rsidRPr="005F4B72">
        <w:rPr>
          <w:rFonts w:ascii="Times New Roman" w:eastAsia="Times New Roman" w:hAnsi="Times New Roman" w:cs="Times New Roman"/>
          <w:sz w:val="28"/>
          <w:szCs w:val="28"/>
        </w:rPr>
        <w:t>, воздушном, водном);</w:t>
      </w:r>
    </w:p>
    <w:p w:rsidR="00F06532" w:rsidRPr="005F4B72" w:rsidRDefault="00F06532" w:rsidP="005F4B72">
      <w:pPr>
        <w:pStyle w:val="a3"/>
        <w:numPr>
          <w:ilvl w:val="0"/>
          <w:numId w:val="16"/>
        </w:numPr>
        <w:spacing w:after="0" w:line="240" w:lineRule="auto"/>
        <w:jc w:val="both"/>
        <w:rPr>
          <w:rFonts w:ascii="Times New Roman" w:hAnsi="Times New Roman" w:cs="Times New Roman"/>
          <w:color w:val="000000"/>
          <w:sz w:val="28"/>
          <w:szCs w:val="28"/>
        </w:rPr>
      </w:pPr>
      <w:r w:rsidRPr="005F4B72">
        <w:rPr>
          <w:rFonts w:ascii="Times New Roman" w:eastAsia="Times New Roman" w:hAnsi="Times New Roman" w:cs="Times New Roman"/>
          <w:sz w:val="28"/>
          <w:szCs w:val="28"/>
        </w:rPr>
        <w:t>в сельском и лесном хозяйствах.</w:t>
      </w:r>
    </w:p>
    <w:p w:rsidR="00FA0E5B" w:rsidRPr="005F4B72" w:rsidRDefault="00FA0E5B"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Третий – масштаб возможных последствий. Здесь за основу берутся значимость (величина) события, нанесенный ущерб и количество сил и средств, привлекаемых для ликвидации последствий ЧС.</w:t>
      </w:r>
    </w:p>
    <w:p w:rsidR="00FA0E5B" w:rsidRPr="005F4B72" w:rsidRDefault="00FA0E5B" w:rsidP="007F5867">
      <w:pPr>
        <w:spacing w:after="0" w:line="240" w:lineRule="auto"/>
        <w:ind w:firstLine="360"/>
        <w:jc w:val="both"/>
        <w:rPr>
          <w:rFonts w:ascii="Times New Roman" w:hAnsi="Times New Roman" w:cs="Times New Roman"/>
          <w:sz w:val="28"/>
          <w:szCs w:val="28"/>
        </w:rPr>
      </w:pPr>
      <w:r w:rsidRPr="005F4B72">
        <w:rPr>
          <w:rFonts w:ascii="Times New Roman" w:hAnsi="Times New Roman" w:cs="Times New Roman"/>
          <w:sz w:val="28"/>
          <w:szCs w:val="28"/>
        </w:rPr>
        <w:t>Постановлением Правительства РФ от 13 сентября 1996 г. №1094 утверждено “Положение о классификации ЧС природного и техногенного характера”. Оно предназначено для установления единого подхода к оценке ЧС, определения границ зон ЧС и адекватного реагирования на них.</w:t>
      </w:r>
    </w:p>
    <w:p w:rsidR="00FA0E5B" w:rsidRPr="005F4B72" w:rsidRDefault="00FA0E5B"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В нем говорится, что ЧС классифицируются в зависимости от количества людей, пострадавших в этих ситуациях, людей, у которых </w:t>
      </w:r>
      <w:proofErr w:type="gramStart"/>
      <w:r w:rsidRPr="005F4B72">
        <w:rPr>
          <w:rFonts w:ascii="Times New Roman" w:hAnsi="Times New Roman" w:cs="Times New Roman"/>
          <w:sz w:val="28"/>
          <w:szCs w:val="28"/>
        </w:rPr>
        <w:t>оказались</w:t>
      </w:r>
      <w:proofErr w:type="gramEnd"/>
      <w:r w:rsidRPr="005F4B72">
        <w:rPr>
          <w:rFonts w:ascii="Times New Roman" w:hAnsi="Times New Roman" w:cs="Times New Roman"/>
          <w:sz w:val="28"/>
          <w:szCs w:val="28"/>
        </w:rPr>
        <w:t xml:space="preserve"> нарушены условия жизнедеятельности, размера материального ущерба, а также границы зон распространения поражающих факторов.</w:t>
      </w:r>
    </w:p>
    <w:p w:rsidR="00FA0E5B" w:rsidRPr="005F4B72" w:rsidRDefault="00FA0E5B" w:rsidP="005F4B72">
      <w:p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ЧС подразделяются на локальные, местные, территориальные, региональные, федеральные и трансграничные.</w:t>
      </w:r>
    </w:p>
    <w:p w:rsidR="00F06532" w:rsidRPr="00CB2638" w:rsidRDefault="00F06532" w:rsidP="005F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eastAsia="Times New Roman" w:hAnsi="Times New Roman" w:cs="Times New Roman"/>
          <w:sz w:val="28"/>
          <w:szCs w:val="28"/>
        </w:rPr>
      </w:pPr>
      <w:r w:rsidRPr="00CB2638">
        <w:rPr>
          <w:rFonts w:ascii="Times New Roman" w:eastAsia="Times New Roman" w:hAnsi="Times New Roman" w:cs="Times New Roman"/>
          <w:sz w:val="28"/>
          <w:szCs w:val="28"/>
        </w:rPr>
        <w:t>Биологически опасные вещества БОВ – называют вещества, способные вызвать массовые инфекционные заболевания людей и животных при попадании в организм в ничтожно малых количествах. К БОВ относятся болезнетворные микробы и бактерии возбудители различных особо опасных инфекционных заболеваний</w:t>
      </w:r>
      <w:proofErr w:type="gramStart"/>
      <w:r w:rsidRPr="00CB2638">
        <w:rPr>
          <w:rFonts w:ascii="Times New Roman" w:eastAsia="Times New Roman" w:hAnsi="Times New Roman" w:cs="Times New Roman"/>
          <w:sz w:val="28"/>
          <w:szCs w:val="28"/>
        </w:rPr>
        <w:t xml:space="preserve"> :</w:t>
      </w:r>
      <w:proofErr w:type="gramEnd"/>
      <w:r w:rsidRPr="00CB2638">
        <w:rPr>
          <w:rFonts w:ascii="Times New Roman" w:eastAsia="Times New Roman" w:hAnsi="Times New Roman" w:cs="Times New Roman"/>
          <w:sz w:val="28"/>
          <w:szCs w:val="28"/>
        </w:rPr>
        <w:t xml:space="preserve"> чумы, холеры, натуральной оспы, сибирской язвы и т.д.</w:t>
      </w:r>
    </w:p>
    <w:p w:rsidR="00F06532" w:rsidRPr="005F4B72" w:rsidRDefault="00F06532" w:rsidP="005F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FA0E5B" w:rsidRPr="005F4B72" w:rsidRDefault="00FA0E5B" w:rsidP="007F5867">
      <w:pPr>
        <w:pStyle w:val="ab"/>
        <w:spacing w:before="0" w:beforeAutospacing="0" w:after="0" w:afterAutospacing="0"/>
        <w:jc w:val="center"/>
        <w:rPr>
          <w:color w:val="000000"/>
          <w:sz w:val="28"/>
          <w:szCs w:val="28"/>
          <w:shd w:val="clear" w:color="auto" w:fill="FFFFFF"/>
        </w:rPr>
      </w:pPr>
      <w:r w:rsidRPr="005F4B72">
        <w:rPr>
          <w:b/>
          <w:sz w:val="28"/>
          <w:szCs w:val="28"/>
        </w:rPr>
        <w:t>Основные правила поведения населения.</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Не паниковать и не поддаваться панике. Призывать окружающих к спокойствию. Паника в любой чрезвычайной ситуации вызывает неосознанные действия, приводящие к тяжелым последствиям, затрудняет действия спасателей, пожарных, медработников и других специалистов.</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По возможности немедленно позвонить по телефону «01» (телефон спасателей и пожарных). При своем сообщении сохранять спокойствие, выдержку. Стараться говорить коротко и понятно. В сообщении необходимо сказать:</w:t>
      </w:r>
      <w:r w:rsidR="0032249A" w:rsidRPr="005F4B72">
        <w:rPr>
          <w:rFonts w:ascii="Times New Roman" w:hAnsi="Times New Roman" w:cs="Times New Roman"/>
          <w:sz w:val="28"/>
          <w:szCs w:val="28"/>
        </w:rPr>
        <w:t xml:space="preserve"> </w:t>
      </w:r>
      <w:r w:rsidRPr="005F4B72">
        <w:rPr>
          <w:rFonts w:ascii="Times New Roman" w:hAnsi="Times New Roman" w:cs="Times New Roman"/>
          <w:sz w:val="28"/>
          <w:szCs w:val="28"/>
        </w:rPr>
        <w:t>что случилось;</w:t>
      </w:r>
      <w:r w:rsidR="0032249A" w:rsidRPr="005F4B72">
        <w:rPr>
          <w:rFonts w:ascii="Times New Roman" w:hAnsi="Times New Roman" w:cs="Times New Roman"/>
          <w:sz w:val="28"/>
          <w:szCs w:val="28"/>
        </w:rPr>
        <w:t xml:space="preserve"> </w:t>
      </w:r>
      <w:r w:rsidRPr="005F4B72">
        <w:rPr>
          <w:rFonts w:ascii="Times New Roman" w:hAnsi="Times New Roman" w:cs="Times New Roman"/>
          <w:sz w:val="28"/>
          <w:szCs w:val="28"/>
        </w:rPr>
        <w:t>место, где это произошло (адрес, ориентиры).</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lastRenderedPageBreak/>
        <w:t>Если Вы оказались очевидцем и Вам ничего не угрожает, постарайтесь оставаться на месте до приезда спасателей, пожарных, сотрудников милиции.</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Если Вы пострадали или получили травмы или Вы оказались вблизи пострадавшего, окажите первую медицинскую помощь. Своевременное оказание первой медицинской помощи позволит предотвратить или снизить тяжелые последствия.</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Включить радио, телевизор, прослушать информацию, передаваемую через уличные громкоговорители и громкоговорящие устройства. В речевом сообщении до Вас доведут, что произошло, основные рекомендации и правила поведения.</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Выполнять рекомендации специалистов (спасателей и пожарных, сотрудников милиции, медицинских работников). Это поможет своевременно оказать помощь пострадавшим, снизить или предотвратить последствия (воздействие опасных факторов).</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Не создавать условий, препятствующих и затрудняющих действия спасателей, пожарных, медицинских работников, сотрудников милиции, сотрудников общественного транспорта. Пропустить автотранспорт, двигающийся со специальными сигналами и специальной раскраской.</w:t>
      </w:r>
    </w:p>
    <w:p w:rsidR="00FA0E5B" w:rsidRPr="005F4B72" w:rsidRDefault="00FA0E5B" w:rsidP="005F4B72">
      <w:pPr>
        <w:pStyle w:val="a3"/>
        <w:numPr>
          <w:ilvl w:val="0"/>
          <w:numId w:val="17"/>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Не заходить за ограждение, обозначающее опасную зону.</w:t>
      </w:r>
    </w:p>
    <w:p w:rsidR="00FA0E5B" w:rsidRPr="005F4B72" w:rsidRDefault="00FA0E5B" w:rsidP="005F4B72">
      <w:pPr>
        <w:spacing w:after="0" w:line="240" w:lineRule="auto"/>
        <w:ind w:left="720"/>
        <w:jc w:val="both"/>
        <w:rPr>
          <w:rFonts w:ascii="Times New Roman" w:eastAsia="Times New Roman" w:hAnsi="Times New Roman" w:cs="Times New Roman"/>
          <w:sz w:val="28"/>
          <w:szCs w:val="28"/>
        </w:rPr>
      </w:pPr>
    </w:p>
    <w:p w:rsidR="00FA0E5B" w:rsidRPr="005F4B72" w:rsidRDefault="003C6FE2" w:rsidP="005F4B72">
      <w:pPr>
        <w:pStyle w:val="ab"/>
        <w:spacing w:before="0" w:beforeAutospacing="0" w:after="0" w:afterAutospacing="0"/>
        <w:ind w:firstLine="709"/>
        <w:jc w:val="both"/>
        <w:rPr>
          <w:sz w:val="28"/>
          <w:szCs w:val="28"/>
        </w:rPr>
      </w:pPr>
      <w:r w:rsidRPr="005F4B72">
        <w:rPr>
          <w:sz w:val="28"/>
          <w:szCs w:val="28"/>
        </w:rPr>
        <w:t>П</w:t>
      </w:r>
      <w:r w:rsidR="00FA0E5B" w:rsidRPr="005F4B72">
        <w:rPr>
          <w:sz w:val="28"/>
          <w:szCs w:val="28"/>
        </w:rPr>
        <w:t>оведени</w:t>
      </w:r>
      <w:r w:rsidRPr="005F4B72">
        <w:rPr>
          <w:sz w:val="28"/>
          <w:szCs w:val="28"/>
        </w:rPr>
        <w:t>е</w:t>
      </w:r>
      <w:r w:rsidR="00FA0E5B" w:rsidRPr="005F4B72">
        <w:rPr>
          <w:sz w:val="28"/>
          <w:szCs w:val="28"/>
        </w:rPr>
        <w:t xml:space="preserve"> населения в значительной мере снизить все виды потерь. </w:t>
      </w:r>
    </w:p>
    <w:p w:rsidR="00FA0E5B" w:rsidRPr="005F4B72" w:rsidRDefault="00FA0E5B" w:rsidP="005F4B72">
      <w:pPr>
        <w:pStyle w:val="ab"/>
        <w:spacing w:before="0" w:beforeAutospacing="0" w:after="0" w:afterAutospacing="0"/>
        <w:ind w:firstLine="709"/>
        <w:jc w:val="both"/>
        <w:rPr>
          <w:sz w:val="28"/>
          <w:szCs w:val="28"/>
        </w:rPr>
      </w:pPr>
      <w:r w:rsidRPr="005F4B72">
        <w:rPr>
          <w:sz w:val="28"/>
          <w:szCs w:val="28"/>
        </w:rPr>
        <w:t xml:space="preserve">Одна из главных проблем, которая выходит сегодня на первый план,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w:t>
      </w:r>
    </w:p>
    <w:p w:rsidR="00FA0E5B" w:rsidRPr="005F4B72" w:rsidRDefault="00FA0E5B" w:rsidP="005F4B72">
      <w:pPr>
        <w:pStyle w:val="ab"/>
        <w:spacing w:before="0" w:beforeAutospacing="0" w:after="0" w:afterAutospacing="0"/>
        <w:ind w:firstLine="709"/>
        <w:jc w:val="both"/>
        <w:rPr>
          <w:sz w:val="28"/>
          <w:szCs w:val="28"/>
        </w:rPr>
      </w:pPr>
      <w:r w:rsidRPr="005F4B72">
        <w:rPr>
          <w:sz w:val="28"/>
          <w:szCs w:val="28"/>
        </w:rPr>
        <w:t>Там, где стихийным бедствиям противостоят высокая организованность, четкие и продуманные мероприятия федеральных и местных органов власти, подразделений и частей МЧС, специализированных сил и сре</w:t>
      </w:r>
      <w:proofErr w:type="gramStart"/>
      <w:r w:rsidRPr="005F4B72">
        <w:rPr>
          <w:sz w:val="28"/>
          <w:szCs w:val="28"/>
        </w:rPr>
        <w:t>дств др</w:t>
      </w:r>
      <w:proofErr w:type="gramEnd"/>
      <w:r w:rsidRPr="005F4B72">
        <w:rPr>
          <w:sz w:val="28"/>
          <w:szCs w:val="28"/>
        </w:rPr>
        <w:t xml:space="preserve">угих министерств и ведомств в сочетании с умелыми действиями населения, происходит снижение людских потерь и материального ущерба, более эффективно осуществляются мероприятия по ликвидации их последствий. </w:t>
      </w:r>
    </w:p>
    <w:p w:rsidR="00FA0E5B" w:rsidRPr="005F4B72" w:rsidRDefault="00FA0E5B" w:rsidP="005F4B72">
      <w:pPr>
        <w:pStyle w:val="ab"/>
        <w:spacing w:before="0" w:beforeAutospacing="0" w:after="0" w:afterAutospacing="0"/>
        <w:ind w:firstLine="709"/>
        <w:jc w:val="both"/>
        <w:rPr>
          <w:sz w:val="28"/>
          <w:szCs w:val="28"/>
        </w:rPr>
      </w:pPr>
      <w:r w:rsidRPr="005F4B72">
        <w:rPr>
          <w:sz w:val="28"/>
          <w:szCs w:val="28"/>
        </w:rPr>
        <w:t xml:space="preserve">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 </w:t>
      </w:r>
    </w:p>
    <w:p w:rsidR="00FA0E5B" w:rsidRPr="005F4B72" w:rsidRDefault="00FA0E5B" w:rsidP="005F4B72">
      <w:pPr>
        <w:pStyle w:val="ab"/>
        <w:spacing w:before="0" w:beforeAutospacing="0" w:after="0" w:afterAutospacing="0"/>
        <w:ind w:firstLine="709"/>
        <w:jc w:val="both"/>
        <w:rPr>
          <w:sz w:val="28"/>
          <w:szCs w:val="28"/>
        </w:rPr>
      </w:pPr>
      <w:r w:rsidRPr="005F4B72">
        <w:rPr>
          <w:sz w:val="28"/>
          <w:szCs w:val="28"/>
        </w:rPr>
        <w:t xml:space="preserve">Все население должно быть готово к действиям в экстремальных ситуациях, к участию в работах по ликвидации стихийных бедствий, уметь владеть способами оказания первой медицинской помощи пострадавшим. </w:t>
      </w:r>
    </w:p>
    <w:p w:rsidR="00D10AC5" w:rsidRPr="005F4B72" w:rsidRDefault="00D10AC5" w:rsidP="005F4B72">
      <w:pPr>
        <w:pStyle w:val="ab"/>
        <w:spacing w:before="0" w:beforeAutospacing="0" w:after="0" w:afterAutospacing="0"/>
        <w:ind w:firstLine="709"/>
        <w:jc w:val="both"/>
        <w:rPr>
          <w:sz w:val="28"/>
          <w:szCs w:val="28"/>
        </w:rPr>
      </w:pPr>
      <w:r w:rsidRPr="005F4B72">
        <w:rPr>
          <w:sz w:val="28"/>
          <w:szCs w:val="28"/>
        </w:rPr>
        <w:t>Контрольные вопросы</w:t>
      </w:r>
    </w:p>
    <w:p w:rsidR="00D10AC5" w:rsidRPr="005F4B72" w:rsidRDefault="00E8236B" w:rsidP="005F4B72">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Массовые заболевания: </w:t>
      </w:r>
      <w:r w:rsidR="00D10AC5" w:rsidRPr="005F4B72">
        <w:rPr>
          <w:rFonts w:ascii="Times New Roman" w:eastAsia="Times New Roman" w:hAnsi="Times New Roman" w:cs="Times New Roman"/>
          <w:sz w:val="28"/>
          <w:szCs w:val="28"/>
        </w:rPr>
        <w:t>чум</w:t>
      </w:r>
      <w:r w:rsidRPr="005F4B72">
        <w:rPr>
          <w:rFonts w:ascii="Times New Roman" w:eastAsia="Times New Roman" w:hAnsi="Times New Roman" w:cs="Times New Roman"/>
          <w:sz w:val="28"/>
          <w:szCs w:val="28"/>
        </w:rPr>
        <w:t>а</w:t>
      </w:r>
      <w:r w:rsidR="00D10AC5" w:rsidRPr="005F4B72">
        <w:rPr>
          <w:rFonts w:ascii="Times New Roman" w:eastAsia="Times New Roman" w:hAnsi="Times New Roman" w:cs="Times New Roman"/>
          <w:sz w:val="28"/>
          <w:szCs w:val="28"/>
        </w:rPr>
        <w:t>, холер</w:t>
      </w:r>
      <w:r w:rsidRPr="005F4B72">
        <w:rPr>
          <w:rFonts w:ascii="Times New Roman" w:eastAsia="Times New Roman" w:hAnsi="Times New Roman" w:cs="Times New Roman"/>
          <w:sz w:val="28"/>
          <w:szCs w:val="28"/>
        </w:rPr>
        <w:t>а, натуральная</w:t>
      </w:r>
      <w:r w:rsidR="00D10AC5" w:rsidRPr="005F4B72">
        <w:rPr>
          <w:rFonts w:ascii="Times New Roman" w:eastAsia="Times New Roman" w:hAnsi="Times New Roman" w:cs="Times New Roman"/>
          <w:sz w:val="28"/>
          <w:szCs w:val="28"/>
        </w:rPr>
        <w:t xml:space="preserve"> осп</w:t>
      </w:r>
      <w:r w:rsidRPr="005F4B72">
        <w:rPr>
          <w:rFonts w:ascii="Times New Roman" w:eastAsia="Times New Roman" w:hAnsi="Times New Roman" w:cs="Times New Roman"/>
          <w:sz w:val="28"/>
          <w:szCs w:val="28"/>
        </w:rPr>
        <w:t>а</w:t>
      </w:r>
      <w:r w:rsidR="00D10AC5" w:rsidRPr="005F4B72">
        <w:rPr>
          <w:rFonts w:ascii="Times New Roman" w:eastAsia="Times New Roman" w:hAnsi="Times New Roman" w:cs="Times New Roman"/>
          <w:sz w:val="28"/>
          <w:szCs w:val="28"/>
        </w:rPr>
        <w:t>, сибирск</w:t>
      </w:r>
      <w:r w:rsidRPr="005F4B72">
        <w:rPr>
          <w:rFonts w:ascii="Times New Roman" w:eastAsia="Times New Roman" w:hAnsi="Times New Roman" w:cs="Times New Roman"/>
          <w:sz w:val="28"/>
          <w:szCs w:val="28"/>
        </w:rPr>
        <w:t>ая</w:t>
      </w:r>
      <w:r w:rsidR="00D10AC5" w:rsidRPr="005F4B72">
        <w:rPr>
          <w:rFonts w:ascii="Times New Roman" w:eastAsia="Times New Roman" w:hAnsi="Times New Roman" w:cs="Times New Roman"/>
          <w:sz w:val="28"/>
          <w:szCs w:val="28"/>
        </w:rPr>
        <w:t xml:space="preserve"> язв</w:t>
      </w:r>
      <w:r w:rsidRPr="005F4B72">
        <w:rPr>
          <w:rFonts w:ascii="Times New Roman" w:eastAsia="Times New Roman" w:hAnsi="Times New Roman" w:cs="Times New Roman"/>
          <w:sz w:val="28"/>
          <w:szCs w:val="28"/>
        </w:rPr>
        <w:t>а</w:t>
      </w:r>
      <w:r w:rsidR="00D10AC5" w:rsidRPr="005F4B72">
        <w:rPr>
          <w:rFonts w:ascii="Times New Roman" w:eastAsia="Times New Roman" w:hAnsi="Times New Roman" w:cs="Times New Roman"/>
          <w:sz w:val="28"/>
          <w:szCs w:val="28"/>
        </w:rPr>
        <w:t xml:space="preserve"> и т.д.</w:t>
      </w:r>
    </w:p>
    <w:p w:rsidR="00E8236B" w:rsidRPr="005F4B72" w:rsidRDefault="00E8236B" w:rsidP="005F4B72">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Массовые заболевания растений и животных.</w:t>
      </w:r>
    </w:p>
    <w:p w:rsidR="00F930D9" w:rsidRPr="007F5867" w:rsidRDefault="00BF1DF8" w:rsidP="00CB2638">
      <w:pPr>
        <w:pStyle w:val="ab"/>
        <w:spacing w:before="0" w:beforeAutospacing="0" w:after="0" w:afterAutospacing="0"/>
        <w:ind w:firstLine="709"/>
        <w:jc w:val="center"/>
        <w:rPr>
          <w:b/>
          <w:sz w:val="28"/>
          <w:szCs w:val="28"/>
        </w:rPr>
      </w:pPr>
      <w:r>
        <w:rPr>
          <w:b/>
          <w:sz w:val="28"/>
          <w:szCs w:val="28"/>
        </w:rPr>
        <w:lastRenderedPageBreak/>
        <w:t>Тема</w:t>
      </w:r>
      <w:r w:rsidR="00F930D9" w:rsidRPr="007F5867">
        <w:rPr>
          <w:b/>
          <w:sz w:val="28"/>
          <w:szCs w:val="28"/>
        </w:rPr>
        <w:t xml:space="preserve"> </w:t>
      </w:r>
      <w:r>
        <w:rPr>
          <w:b/>
          <w:sz w:val="28"/>
          <w:szCs w:val="28"/>
        </w:rPr>
        <w:t>5</w:t>
      </w:r>
      <w:r w:rsidR="00EF0420">
        <w:rPr>
          <w:b/>
          <w:sz w:val="28"/>
          <w:szCs w:val="28"/>
        </w:rPr>
        <w:t>.2</w:t>
      </w:r>
      <w:r w:rsidR="00F930D9" w:rsidRPr="007F5867">
        <w:rPr>
          <w:b/>
          <w:sz w:val="28"/>
          <w:szCs w:val="28"/>
        </w:rPr>
        <w:t xml:space="preserve"> Правовое регулирование работы предприятий в режиме повседневной деятельности, режиме повышенной готовности, режиме ЧС.</w:t>
      </w:r>
    </w:p>
    <w:p w:rsidR="00E8236B" w:rsidRPr="005F4B72" w:rsidRDefault="007F5867" w:rsidP="007F5867">
      <w:pPr>
        <w:pStyle w:val="ab"/>
        <w:spacing w:before="0" w:beforeAutospacing="0" w:after="0" w:afterAutospacing="0"/>
        <w:ind w:firstLine="709"/>
        <w:jc w:val="center"/>
        <w:rPr>
          <w:sz w:val="28"/>
          <w:szCs w:val="28"/>
        </w:rPr>
      </w:pPr>
      <w:r w:rsidRPr="007F5867">
        <w:rPr>
          <w:b/>
          <w:sz w:val="28"/>
          <w:szCs w:val="28"/>
        </w:rPr>
        <w:t>План</w:t>
      </w:r>
      <w:r w:rsidR="00E8236B" w:rsidRPr="007F5867">
        <w:rPr>
          <w:b/>
          <w:sz w:val="28"/>
          <w:szCs w:val="28"/>
        </w:rPr>
        <w:t xml:space="preserve"> лекции</w:t>
      </w:r>
      <w:r w:rsidR="00E8236B" w:rsidRPr="005F4B72">
        <w:rPr>
          <w:sz w:val="28"/>
          <w:szCs w:val="28"/>
        </w:rPr>
        <w:t>.</w:t>
      </w:r>
    </w:p>
    <w:p w:rsidR="00E8236B" w:rsidRPr="007F5867" w:rsidRDefault="00E8236B" w:rsidP="005F4B72">
      <w:pPr>
        <w:pStyle w:val="ab"/>
        <w:numPr>
          <w:ilvl w:val="0"/>
          <w:numId w:val="39"/>
        </w:numPr>
        <w:spacing w:before="0" w:beforeAutospacing="0" w:after="0" w:afterAutospacing="0"/>
        <w:jc w:val="both"/>
        <w:rPr>
          <w:sz w:val="28"/>
          <w:szCs w:val="28"/>
        </w:rPr>
      </w:pPr>
      <w:r w:rsidRPr="007F5867">
        <w:rPr>
          <w:sz w:val="28"/>
          <w:szCs w:val="28"/>
        </w:rPr>
        <w:t>Правовое регулирование обеспечения безопасности в ЧС.</w:t>
      </w:r>
    </w:p>
    <w:p w:rsidR="007C07BF" w:rsidRPr="007F5867" w:rsidRDefault="007C07BF" w:rsidP="005F4B72">
      <w:pPr>
        <w:pStyle w:val="ab"/>
        <w:numPr>
          <w:ilvl w:val="0"/>
          <w:numId w:val="39"/>
        </w:numPr>
        <w:spacing w:before="0" w:beforeAutospacing="0" w:after="0" w:afterAutospacing="0"/>
        <w:jc w:val="both"/>
        <w:rPr>
          <w:sz w:val="28"/>
          <w:szCs w:val="28"/>
        </w:rPr>
      </w:pPr>
      <w:r w:rsidRPr="007F5867">
        <w:rPr>
          <w:sz w:val="28"/>
          <w:szCs w:val="28"/>
        </w:rPr>
        <w:t>Органы управления по делам гражданской обороны и чрезвычайным ситуациям ГОЧС.</w:t>
      </w:r>
    </w:p>
    <w:p w:rsidR="00E8236B" w:rsidRPr="007F5867" w:rsidRDefault="00E8236B" w:rsidP="005F4B72">
      <w:pPr>
        <w:pStyle w:val="ab"/>
        <w:numPr>
          <w:ilvl w:val="0"/>
          <w:numId w:val="39"/>
        </w:numPr>
        <w:spacing w:before="0" w:beforeAutospacing="0" w:after="0" w:afterAutospacing="0"/>
        <w:jc w:val="both"/>
        <w:rPr>
          <w:sz w:val="28"/>
          <w:szCs w:val="28"/>
        </w:rPr>
      </w:pPr>
      <w:r w:rsidRPr="007F5867">
        <w:rPr>
          <w:sz w:val="28"/>
          <w:szCs w:val="28"/>
        </w:rPr>
        <w:t>Мероприятия по защите населения в ЧС.</w:t>
      </w:r>
    </w:p>
    <w:p w:rsidR="00E8236B" w:rsidRPr="007F5867" w:rsidRDefault="007C07BF" w:rsidP="005F4B72">
      <w:pPr>
        <w:pStyle w:val="ab"/>
        <w:numPr>
          <w:ilvl w:val="0"/>
          <w:numId w:val="39"/>
        </w:numPr>
        <w:spacing w:before="0" w:beforeAutospacing="0" w:after="0" w:afterAutospacing="0"/>
        <w:jc w:val="both"/>
        <w:rPr>
          <w:sz w:val="28"/>
          <w:szCs w:val="28"/>
        </w:rPr>
      </w:pPr>
      <w:r w:rsidRPr="007F5867">
        <w:rPr>
          <w:sz w:val="28"/>
          <w:szCs w:val="28"/>
        </w:rPr>
        <w:t>Материальное обеспечение ликвидации ЧС.</w:t>
      </w:r>
    </w:p>
    <w:p w:rsidR="00DC0497" w:rsidRPr="007F5867" w:rsidRDefault="00DC0497" w:rsidP="005F4B72">
      <w:pPr>
        <w:pStyle w:val="ab"/>
        <w:numPr>
          <w:ilvl w:val="0"/>
          <w:numId w:val="39"/>
        </w:numPr>
        <w:spacing w:before="0" w:beforeAutospacing="0" w:after="0" w:afterAutospacing="0"/>
        <w:jc w:val="both"/>
        <w:rPr>
          <w:sz w:val="28"/>
          <w:szCs w:val="28"/>
        </w:rPr>
      </w:pPr>
      <w:r w:rsidRPr="007F5867">
        <w:rPr>
          <w:rStyle w:val="ad"/>
          <w:b w:val="0"/>
          <w:sz w:val="28"/>
          <w:szCs w:val="28"/>
        </w:rPr>
        <w:t>Координационные органы РСЧС</w:t>
      </w:r>
    </w:p>
    <w:p w:rsidR="007F5867" w:rsidRPr="007F5867" w:rsidRDefault="007F5867" w:rsidP="005F4B72">
      <w:pPr>
        <w:pStyle w:val="ab"/>
        <w:spacing w:before="0" w:beforeAutospacing="0" w:after="0" w:afterAutospacing="0"/>
        <w:ind w:firstLine="709"/>
        <w:jc w:val="both"/>
        <w:rPr>
          <w:sz w:val="28"/>
          <w:szCs w:val="28"/>
        </w:rPr>
      </w:pPr>
    </w:p>
    <w:p w:rsidR="007F5867" w:rsidRDefault="007F5867" w:rsidP="005F4B72">
      <w:pPr>
        <w:pStyle w:val="ab"/>
        <w:spacing w:before="0" w:beforeAutospacing="0" w:after="0" w:afterAutospacing="0"/>
        <w:ind w:firstLine="709"/>
        <w:jc w:val="both"/>
        <w:rPr>
          <w:sz w:val="28"/>
          <w:szCs w:val="28"/>
        </w:rPr>
      </w:pPr>
    </w:p>
    <w:p w:rsidR="00F930D9" w:rsidRPr="005F4B72" w:rsidRDefault="001C2823" w:rsidP="005F4B72">
      <w:pPr>
        <w:pStyle w:val="ab"/>
        <w:spacing w:before="0" w:beforeAutospacing="0" w:after="0" w:afterAutospacing="0"/>
        <w:ind w:firstLine="709"/>
        <w:jc w:val="both"/>
        <w:rPr>
          <w:sz w:val="28"/>
          <w:szCs w:val="28"/>
        </w:rPr>
      </w:pPr>
      <w:r w:rsidRPr="005F4B72">
        <w:rPr>
          <w:sz w:val="28"/>
          <w:szCs w:val="28"/>
        </w:rPr>
        <w:t>11 ноября 1994г. Государственной Думой принят ФЗ «О защите населения и территорий от ЧС природного и техногенного характера»</w:t>
      </w:r>
      <w:r w:rsidR="004C25AC" w:rsidRPr="005F4B72">
        <w:rPr>
          <w:sz w:val="28"/>
          <w:szCs w:val="28"/>
        </w:rPr>
        <w:t>.</w:t>
      </w:r>
      <w:r w:rsidRPr="005F4B72">
        <w:rPr>
          <w:sz w:val="28"/>
          <w:szCs w:val="28"/>
        </w:rPr>
        <w:t xml:space="preserve"> </w:t>
      </w:r>
      <w:r w:rsidR="004C25AC" w:rsidRPr="005F4B72">
        <w:rPr>
          <w:sz w:val="28"/>
          <w:szCs w:val="28"/>
        </w:rPr>
        <w:t>В</w:t>
      </w:r>
      <w:r w:rsidRPr="005F4B72">
        <w:rPr>
          <w:sz w:val="28"/>
          <w:szCs w:val="28"/>
        </w:rPr>
        <w:t xml:space="preserve"> </w:t>
      </w:r>
      <w:r w:rsidR="004C25AC" w:rsidRPr="005F4B72">
        <w:rPr>
          <w:sz w:val="28"/>
          <w:szCs w:val="28"/>
        </w:rPr>
        <w:t xml:space="preserve">нем </w:t>
      </w:r>
      <w:r w:rsidRPr="005F4B72">
        <w:rPr>
          <w:sz w:val="28"/>
          <w:szCs w:val="28"/>
        </w:rPr>
        <w:t xml:space="preserve">определены общие для РФ организационно – правовые нормы в области защиты граждан РФ, иностранных граждан и лиц без гражданства, находящихся на территории РФ, объектов </w:t>
      </w:r>
      <w:r w:rsidR="004C25AC" w:rsidRPr="005F4B72">
        <w:rPr>
          <w:sz w:val="28"/>
          <w:szCs w:val="28"/>
        </w:rPr>
        <w:t xml:space="preserve">производственного и социального назначения, а также окружающей природной среды от ЧС техногенного и природного характера. </w:t>
      </w:r>
      <w:r w:rsidRPr="005F4B72">
        <w:rPr>
          <w:sz w:val="28"/>
          <w:szCs w:val="28"/>
        </w:rPr>
        <w:t xml:space="preserve"> </w:t>
      </w:r>
    </w:p>
    <w:p w:rsidR="004C25AC" w:rsidRPr="005F4B72" w:rsidRDefault="004C25AC" w:rsidP="005F4B72">
      <w:pPr>
        <w:pStyle w:val="ab"/>
        <w:spacing w:before="0" w:beforeAutospacing="0" w:after="0" w:afterAutospacing="0"/>
        <w:ind w:firstLine="709"/>
        <w:jc w:val="both"/>
        <w:rPr>
          <w:sz w:val="28"/>
          <w:szCs w:val="28"/>
        </w:rPr>
      </w:pPr>
      <w:r w:rsidRPr="005F4B72">
        <w:rPr>
          <w:sz w:val="28"/>
          <w:szCs w:val="28"/>
        </w:rPr>
        <w:tab/>
        <w:t xml:space="preserve">В соответствии с этим законом  Правительством РФ разработана целевая программа «Создание и развитие Российской системы предупреждения и действий в ЧС». (Постановление правительства РФ от 26 января 1995г. №43). Основная цель Федеральной программы </w:t>
      </w:r>
      <w:r w:rsidR="00507C7A" w:rsidRPr="005F4B72">
        <w:rPr>
          <w:sz w:val="28"/>
          <w:szCs w:val="28"/>
        </w:rPr>
        <w:t>– создание единой государственной системы предупреждения и ликвидации ЧС (РСЧС).</w:t>
      </w:r>
      <w:r w:rsidRPr="005F4B72">
        <w:rPr>
          <w:sz w:val="28"/>
          <w:szCs w:val="28"/>
        </w:rPr>
        <w:t xml:space="preserve"> </w:t>
      </w:r>
    </w:p>
    <w:p w:rsidR="00507C7A" w:rsidRPr="005F4B72" w:rsidRDefault="00507C7A" w:rsidP="005F4B72">
      <w:pPr>
        <w:pStyle w:val="ab"/>
        <w:spacing w:before="0" w:beforeAutospacing="0" w:after="0" w:afterAutospacing="0"/>
        <w:ind w:firstLine="709"/>
        <w:jc w:val="both"/>
        <w:rPr>
          <w:sz w:val="28"/>
          <w:szCs w:val="28"/>
        </w:rPr>
      </w:pPr>
      <w:r w:rsidRPr="005F4B72">
        <w:rPr>
          <w:sz w:val="28"/>
          <w:szCs w:val="28"/>
        </w:rPr>
        <w:t xml:space="preserve">Эта программа опирается на закон РФ «О безопасности», который дает характеристику экологической безопасности как права человека на чистую, здоровую, благоприятную для жизни природную среду. </w:t>
      </w:r>
    </w:p>
    <w:p w:rsidR="00507C7A" w:rsidRPr="005F4B72" w:rsidRDefault="00507C7A" w:rsidP="005F4B72">
      <w:pPr>
        <w:pStyle w:val="ab"/>
        <w:spacing w:before="0" w:beforeAutospacing="0" w:after="0" w:afterAutospacing="0"/>
        <w:ind w:firstLine="709"/>
        <w:jc w:val="both"/>
        <w:rPr>
          <w:sz w:val="28"/>
          <w:szCs w:val="28"/>
        </w:rPr>
      </w:pPr>
      <w:r w:rsidRPr="005F4B72">
        <w:rPr>
          <w:sz w:val="28"/>
          <w:szCs w:val="28"/>
        </w:rPr>
        <w:t xml:space="preserve">Закон «О радиационной безопасности населения» (1996г.) предусматривает «компенсацию за риск» для проживающих вблизи </w:t>
      </w:r>
      <w:r w:rsidR="003C32D7" w:rsidRPr="005F4B72">
        <w:rPr>
          <w:sz w:val="28"/>
          <w:szCs w:val="28"/>
        </w:rPr>
        <w:t>радиационных</w:t>
      </w:r>
      <w:r w:rsidRPr="005F4B72">
        <w:rPr>
          <w:sz w:val="28"/>
          <w:szCs w:val="28"/>
        </w:rPr>
        <w:t xml:space="preserve"> предприятий и на территориях, где существуют потенциальная возможность</w:t>
      </w:r>
      <w:r w:rsidR="003C32D7" w:rsidRPr="005F4B72">
        <w:rPr>
          <w:sz w:val="28"/>
          <w:szCs w:val="28"/>
        </w:rPr>
        <w:t xml:space="preserve"> превышения установленных дозовых пределов. Компенсация в виде улучшения социально-бытовых условий, лечебных учреждений должна производиться за счет радиационно-опасных предприятий. </w:t>
      </w:r>
    </w:p>
    <w:p w:rsidR="003C32D7" w:rsidRPr="005F4B72" w:rsidRDefault="003C32D7" w:rsidP="005F4B72">
      <w:pPr>
        <w:pStyle w:val="ab"/>
        <w:spacing w:before="0" w:beforeAutospacing="0" w:after="0" w:afterAutospacing="0"/>
        <w:ind w:firstLine="709"/>
        <w:jc w:val="both"/>
        <w:rPr>
          <w:sz w:val="28"/>
          <w:szCs w:val="28"/>
        </w:rPr>
      </w:pPr>
      <w:r w:rsidRPr="005F4B72">
        <w:rPr>
          <w:sz w:val="28"/>
          <w:szCs w:val="28"/>
        </w:rPr>
        <w:t>Закон РФ «Об основах градостроительства в РФ» определяет основные направления в градостроительной деятельности с целью экологически безопасного развития городов, рационального природопользования, охраны природы.</w:t>
      </w:r>
      <w:r w:rsidR="0032249A" w:rsidRPr="005F4B72">
        <w:rPr>
          <w:sz w:val="28"/>
          <w:szCs w:val="28"/>
        </w:rPr>
        <w:t xml:space="preserve"> </w:t>
      </w:r>
    </w:p>
    <w:p w:rsidR="00FE109C" w:rsidRPr="005F4B72" w:rsidRDefault="00FE109C" w:rsidP="005F4B72">
      <w:pPr>
        <w:pStyle w:val="ab"/>
        <w:spacing w:before="0" w:beforeAutospacing="0" w:after="0" w:afterAutospacing="0"/>
        <w:ind w:firstLine="709"/>
        <w:jc w:val="both"/>
        <w:rPr>
          <w:sz w:val="28"/>
          <w:szCs w:val="28"/>
        </w:rPr>
      </w:pPr>
      <w:r w:rsidRPr="005F4B72">
        <w:rPr>
          <w:sz w:val="28"/>
          <w:szCs w:val="28"/>
        </w:rPr>
        <w:t xml:space="preserve">В зависимости от обстановки, масштабов прогнозируемой или возникшей ЧС решением </w:t>
      </w:r>
      <w:r w:rsidR="006613A9" w:rsidRPr="005F4B72">
        <w:rPr>
          <w:sz w:val="28"/>
          <w:szCs w:val="28"/>
        </w:rPr>
        <w:t>органов исполнительной власти субъектов РФ и органов местного самоуправления в пределах конкретной территории устанавливается один из режимов функционирования РСЧС</w:t>
      </w:r>
      <w:r w:rsidR="00FF2A6E" w:rsidRPr="005F4B72">
        <w:rPr>
          <w:sz w:val="28"/>
          <w:szCs w:val="28"/>
        </w:rPr>
        <w:t>:</w:t>
      </w:r>
    </w:p>
    <w:p w:rsidR="006613A9" w:rsidRPr="005F4B72" w:rsidRDefault="00FF2A6E" w:rsidP="005F4B72">
      <w:pPr>
        <w:pStyle w:val="ab"/>
        <w:spacing w:before="0" w:beforeAutospacing="0" w:after="0" w:afterAutospacing="0"/>
        <w:ind w:firstLine="709"/>
        <w:jc w:val="both"/>
        <w:rPr>
          <w:sz w:val="28"/>
          <w:szCs w:val="28"/>
        </w:rPr>
      </w:pPr>
      <w:r w:rsidRPr="005F4B72">
        <w:rPr>
          <w:b/>
          <w:sz w:val="28"/>
          <w:szCs w:val="28"/>
          <w:u w:val="single"/>
        </w:rPr>
        <w:t>-р</w:t>
      </w:r>
      <w:r w:rsidR="006613A9" w:rsidRPr="005F4B72">
        <w:rPr>
          <w:b/>
          <w:sz w:val="28"/>
          <w:szCs w:val="28"/>
          <w:u w:val="single"/>
        </w:rPr>
        <w:t xml:space="preserve">ежим повседневной деятельности  </w:t>
      </w:r>
      <w:r w:rsidR="006613A9" w:rsidRPr="005F4B72">
        <w:rPr>
          <w:sz w:val="28"/>
          <w:szCs w:val="28"/>
        </w:rPr>
        <w:t xml:space="preserve">-  при нормальной производственно-промышленной, </w:t>
      </w:r>
      <w:r w:rsidRPr="005F4B72">
        <w:rPr>
          <w:sz w:val="28"/>
          <w:szCs w:val="28"/>
        </w:rPr>
        <w:t>биологической</w:t>
      </w:r>
      <w:r w:rsidR="006613A9" w:rsidRPr="005F4B72">
        <w:rPr>
          <w:sz w:val="28"/>
          <w:szCs w:val="28"/>
        </w:rPr>
        <w:t xml:space="preserve">, (бактериологической), </w:t>
      </w:r>
      <w:r w:rsidRPr="005F4B72">
        <w:rPr>
          <w:sz w:val="28"/>
          <w:szCs w:val="28"/>
        </w:rPr>
        <w:lastRenderedPageBreak/>
        <w:t>сейсмической</w:t>
      </w:r>
      <w:r w:rsidR="006613A9" w:rsidRPr="005F4B72">
        <w:rPr>
          <w:sz w:val="28"/>
          <w:szCs w:val="28"/>
        </w:rPr>
        <w:t xml:space="preserve"> и </w:t>
      </w:r>
      <w:r w:rsidRPr="005F4B72">
        <w:rPr>
          <w:sz w:val="28"/>
          <w:szCs w:val="28"/>
        </w:rPr>
        <w:t>гидрометеорологической</w:t>
      </w:r>
      <w:r w:rsidR="006613A9" w:rsidRPr="005F4B72">
        <w:rPr>
          <w:sz w:val="28"/>
          <w:szCs w:val="28"/>
        </w:rPr>
        <w:t xml:space="preserve"> обстановке, при отсутствии эпидемий, эпизоотий, </w:t>
      </w:r>
      <w:r w:rsidRPr="005F4B72">
        <w:rPr>
          <w:sz w:val="28"/>
          <w:szCs w:val="28"/>
        </w:rPr>
        <w:t>эпифитотий;</w:t>
      </w:r>
    </w:p>
    <w:p w:rsidR="00B65377" w:rsidRPr="0095565C" w:rsidRDefault="00B65377" w:rsidP="005F4B72">
      <w:pPr>
        <w:pStyle w:val="ab"/>
        <w:spacing w:before="0" w:beforeAutospacing="0" w:after="0" w:afterAutospacing="0"/>
        <w:ind w:firstLine="709"/>
        <w:jc w:val="both"/>
        <w:rPr>
          <w:b/>
          <w:sz w:val="28"/>
          <w:szCs w:val="28"/>
          <w:u w:val="single"/>
        </w:rPr>
      </w:pPr>
      <w:r w:rsidRPr="005F4B72">
        <w:rPr>
          <w:color w:val="666666"/>
          <w:sz w:val="28"/>
          <w:szCs w:val="28"/>
        </w:rPr>
        <w:t xml:space="preserve">- </w:t>
      </w:r>
      <w:r w:rsidRPr="0095565C">
        <w:rPr>
          <w:sz w:val="28"/>
          <w:szCs w:val="28"/>
        </w:rPr>
        <w:t xml:space="preserve"> </w:t>
      </w:r>
      <w:r w:rsidRPr="0095565C">
        <w:rPr>
          <w:b/>
          <w:sz w:val="28"/>
          <w:szCs w:val="28"/>
          <w:u w:val="single"/>
        </w:rPr>
        <w:t>режим повышенной готовности</w:t>
      </w:r>
    </w:p>
    <w:p w:rsidR="00FF2A6E" w:rsidRPr="005F4B72" w:rsidRDefault="00FF2A6E" w:rsidP="005F4B72">
      <w:pPr>
        <w:pStyle w:val="ab"/>
        <w:spacing w:before="0" w:beforeAutospacing="0" w:after="0" w:afterAutospacing="0"/>
        <w:ind w:firstLine="709"/>
        <w:jc w:val="both"/>
        <w:rPr>
          <w:sz w:val="28"/>
          <w:szCs w:val="28"/>
        </w:rPr>
      </w:pPr>
      <w:r w:rsidRPr="0095565C">
        <w:rPr>
          <w:b/>
          <w:sz w:val="28"/>
          <w:szCs w:val="28"/>
          <w:u w:val="single"/>
        </w:rPr>
        <w:t xml:space="preserve">- режим чрезвычайной ситуации </w:t>
      </w:r>
      <w:r w:rsidRPr="0095565C">
        <w:rPr>
          <w:sz w:val="28"/>
          <w:szCs w:val="28"/>
        </w:rPr>
        <w:t>–</w:t>
      </w:r>
      <w:r w:rsidRPr="005F4B72">
        <w:rPr>
          <w:sz w:val="28"/>
          <w:szCs w:val="28"/>
        </w:rPr>
        <w:t xml:space="preserve"> при возникновении и во время ликвидации ЧС.</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rStyle w:val="ad"/>
          <w:color w:val="666666"/>
          <w:sz w:val="28"/>
          <w:szCs w:val="28"/>
        </w:rPr>
        <w:t>Основными мероприятиями, проводимыми органами управления и силами РСЧС, являются:</w:t>
      </w:r>
    </w:p>
    <w:p w:rsidR="00737AC8" w:rsidRPr="007F5867" w:rsidRDefault="00737AC8" w:rsidP="007F5867">
      <w:pPr>
        <w:pStyle w:val="ab"/>
        <w:shd w:val="clear" w:color="auto" w:fill="EBEBEB"/>
        <w:spacing w:before="0" w:beforeAutospacing="0" w:after="0" w:afterAutospacing="0"/>
        <w:ind w:firstLine="708"/>
        <w:jc w:val="both"/>
        <w:rPr>
          <w:b/>
          <w:color w:val="666666"/>
          <w:sz w:val="28"/>
          <w:szCs w:val="28"/>
        </w:rPr>
      </w:pPr>
      <w:r w:rsidRPr="007F5867">
        <w:rPr>
          <w:b/>
          <w:color w:val="666666"/>
          <w:sz w:val="28"/>
          <w:szCs w:val="28"/>
        </w:rPr>
        <w:t>а) в режиме повседневной деятельности:</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изучение состояния окружающей среды и прогнозирование чрезвычайных ситуаций;</w:t>
      </w:r>
    </w:p>
    <w:p w:rsidR="00737AC8" w:rsidRPr="005F4B72" w:rsidRDefault="00737AC8" w:rsidP="007F5867">
      <w:pPr>
        <w:pStyle w:val="ab"/>
        <w:shd w:val="clear" w:color="auto" w:fill="EBEBEB"/>
        <w:spacing w:before="0" w:beforeAutospacing="0" w:after="0" w:afterAutospacing="0"/>
        <w:ind w:left="708"/>
        <w:jc w:val="both"/>
        <w:rPr>
          <w:color w:val="666666"/>
          <w:sz w:val="28"/>
          <w:szCs w:val="28"/>
        </w:rPr>
      </w:pPr>
      <w:r w:rsidRPr="005F4B72">
        <w:rPr>
          <w:color w:val="666666"/>
          <w:sz w:val="28"/>
          <w:szCs w:val="28"/>
        </w:rPr>
        <w:t>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rsidR="007F5867" w:rsidRDefault="00737AC8" w:rsidP="007F5867">
      <w:pPr>
        <w:pStyle w:val="ab"/>
        <w:shd w:val="clear" w:color="auto" w:fill="EBEBEB"/>
        <w:spacing w:before="0" w:beforeAutospacing="0" w:after="0" w:afterAutospacing="0"/>
        <w:ind w:firstLine="708"/>
        <w:jc w:val="both"/>
        <w:rPr>
          <w:rStyle w:val="apple-converted-space"/>
          <w:color w:val="666666"/>
          <w:sz w:val="28"/>
          <w:szCs w:val="28"/>
        </w:rPr>
      </w:pPr>
      <w:r w:rsidRPr="005F4B72">
        <w:rPr>
          <w:color w:val="666666"/>
          <w:sz w:val="28"/>
          <w:szCs w:val="28"/>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r w:rsidRPr="005F4B72">
        <w:rPr>
          <w:rStyle w:val="apple-converted-space"/>
          <w:color w:val="666666"/>
          <w:sz w:val="28"/>
          <w:szCs w:val="28"/>
        </w:rPr>
        <w:t> </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планирование действий органов управления и сил единой системы, организация подготовки и обеспечения их деятельности;</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подготовка населения к действиям в чрезвычайных ситуациях;</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пропаганда знаний в области защиты населения и территорий от чрезвычайных ситуаций и обеспечения пожарной безопасности;</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руководство созданием, размещением, хранением и восполнением резервов материальных ресурсов для ликвидации чрезвычайных ситуаций;</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7F5867"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осуществление в пределах своих полномочий необходимых видов страхования;</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737AC8" w:rsidRPr="007F5867" w:rsidRDefault="00737AC8" w:rsidP="007F5867">
      <w:pPr>
        <w:pStyle w:val="ab"/>
        <w:shd w:val="clear" w:color="auto" w:fill="EBEBEB"/>
        <w:spacing w:before="0" w:beforeAutospacing="0" w:after="0" w:afterAutospacing="0"/>
        <w:ind w:firstLine="708"/>
        <w:jc w:val="both"/>
        <w:rPr>
          <w:sz w:val="28"/>
          <w:szCs w:val="28"/>
        </w:rPr>
      </w:pPr>
      <w:r w:rsidRPr="007F5867">
        <w:rPr>
          <w:sz w:val="28"/>
          <w:szCs w:val="28"/>
        </w:rPr>
        <w:t>б) в режиме повышенной готовности:</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 xml:space="preserve">усиление </w:t>
      </w:r>
      <w:proofErr w:type="gramStart"/>
      <w:r w:rsidRPr="005F4B72">
        <w:rPr>
          <w:color w:val="666666"/>
          <w:sz w:val="28"/>
          <w:szCs w:val="28"/>
        </w:rPr>
        <w:t>контроля за</w:t>
      </w:r>
      <w:proofErr w:type="gramEnd"/>
      <w:r w:rsidRPr="005F4B72">
        <w:rPr>
          <w:color w:val="666666"/>
          <w:sz w:val="28"/>
          <w:szCs w:val="28"/>
        </w:rPr>
        <w:t xml:space="preserve"> состоянием окружающей среды, прогнозирование возникновения чрезвычайных ситуаций и их последствий;</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lastRenderedPageBreak/>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приемах и способах защиты от них;</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уточнение планов действий (взаимодействия) по предупреждению и ликвидации чрезвычайных ситуаций и иных документов;</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восполнение при необходимости резервов материальных ресурсов, созданных для ликвидации чрезвычайных ситуаций;</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проведение при необходимости эвакуационных мероприятий;</w:t>
      </w:r>
    </w:p>
    <w:p w:rsidR="00737AC8" w:rsidRPr="007F5867" w:rsidRDefault="00737AC8" w:rsidP="007F5867">
      <w:pPr>
        <w:pStyle w:val="ab"/>
        <w:shd w:val="clear" w:color="auto" w:fill="EBEBEB"/>
        <w:spacing w:before="0" w:beforeAutospacing="0" w:after="0" w:afterAutospacing="0"/>
        <w:ind w:firstLine="708"/>
        <w:jc w:val="both"/>
        <w:rPr>
          <w:b/>
          <w:color w:val="666666"/>
          <w:sz w:val="28"/>
          <w:szCs w:val="28"/>
        </w:rPr>
      </w:pPr>
      <w:r w:rsidRPr="007F5867">
        <w:rPr>
          <w:b/>
          <w:color w:val="666666"/>
          <w:sz w:val="28"/>
          <w:szCs w:val="28"/>
        </w:rPr>
        <w:t>в) в режиме чрезвычайной ситуации:</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 xml:space="preserve">непрерывный </w:t>
      </w:r>
      <w:proofErr w:type="gramStart"/>
      <w:r w:rsidRPr="005F4B72">
        <w:rPr>
          <w:color w:val="666666"/>
          <w:sz w:val="28"/>
          <w:szCs w:val="28"/>
        </w:rPr>
        <w:t>контроль за</w:t>
      </w:r>
      <w:proofErr w:type="gramEnd"/>
      <w:r w:rsidRPr="005F4B72">
        <w:rPr>
          <w:color w:val="666666"/>
          <w:sz w:val="28"/>
          <w:szCs w:val="28"/>
        </w:rPr>
        <w:t xml:space="preserve"> состоянием окружающей среды, прогнозирование развития возникших чрезвычайных ситуаций и их последствий;</w:t>
      </w:r>
    </w:p>
    <w:p w:rsidR="007F5867"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проведение мероприятий по защите населения и территорий от чрезвычайных ситуаций;</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непрерывный сбор, анализ и обмен информацией об обстановке в зоне чрезвычайной ситуации и в ходе проведения работ по ее ликвидации;</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проведение мероприятий по жизнеобеспечению населения в чрезвычайных ситуациях.</w:t>
      </w:r>
    </w:p>
    <w:p w:rsidR="007F5867" w:rsidRDefault="007F5867" w:rsidP="007F5867">
      <w:pPr>
        <w:pStyle w:val="ab"/>
        <w:shd w:val="clear" w:color="auto" w:fill="EBEBEB"/>
        <w:spacing w:before="0" w:beforeAutospacing="0" w:after="0" w:afterAutospacing="0"/>
        <w:ind w:firstLine="708"/>
        <w:jc w:val="both"/>
        <w:rPr>
          <w:color w:val="666666"/>
          <w:sz w:val="28"/>
          <w:szCs w:val="28"/>
        </w:rPr>
      </w:pP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 xml:space="preserve">В соответствии с постановлением Правительства </w:t>
      </w:r>
      <w:proofErr w:type="gramStart"/>
      <w:r w:rsidRPr="005F4B72">
        <w:rPr>
          <w:color w:val="666666"/>
          <w:sz w:val="28"/>
          <w:szCs w:val="28"/>
        </w:rPr>
        <w:t>Р</w:t>
      </w:r>
      <w:proofErr w:type="gramEnd"/>
      <w:r w:rsidRPr="005F4B72">
        <w:rPr>
          <w:color w:val="666666"/>
          <w:sz w:val="28"/>
          <w:szCs w:val="28"/>
        </w:rPr>
        <w:t xml:space="preserve"> Ф «О единой государственной системе по предупреждению и ликвидации чрезвычайных ситуаций» от 30.12.2003 г. № 794 РСЧС объединяет органы управления, силы </w:t>
      </w:r>
      <w:r w:rsidRPr="005F4B72">
        <w:rPr>
          <w:color w:val="666666"/>
          <w:sz w:val="28"/>
          <w:szCs w:val="28"/>
        </w:rPr>
        <w:lastRenderedPageBreak/>
        <w:t>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РСЧС состоит из функциональных и территориальных подсистем. Данная система действует на федеральном, региональном, территориальном, местном и объектовом уровнях.</w:t>
      </w:r>
    </w:p>
    <w:p w:rsidR="00737AC8" w:rsidRPr="005F4B72" w:rsidRDefault="00737AC8" w:rsidP="007F5867">
      <w:pPr>
        <w:pStyle w:val="ab"/>
        <w:shd w:val="clear" w:color="auto" w:fill="EBEBEB"/>
        <w:spacing w:before="0" w:beforeAutospacing="0" w:after="0" w:afterAutospacing="0"/>
        <w:ind w:firstLine="708"/>
        <w:jc w:val="both"/>
        <w:rPr>
          <w:color w:val="666666"/>
          <w:sz w:val="28"/>
          <w:szCs w:val="28"/>
        </w:rPr>
      </w:pPr>
      <w:r w:rsidRPr="005F4B72">
        <w:rPr>
          <w:color w:val="666666"/>
          <w:sz w:val="28"/>
          <w:szCs w:val="28"/>
        </w:rPr>
        <w:t>Функциональные подсистемы РСЧС создаются федеральными органами исполнительной власти для организации работы в области защиты населения и территорий от чрезвычайных ситуаций в сфере деятельности этих органов.</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737AC8" w:rsidRPr="005F4B72" w:rsidRDefault="00737AC8" w:rsidP="005F4B72">
      <w:pPr>
        <w:pStyle w:val="ab"/>
        <w:shd w:val="clear" w:color="auto" w:fill="EBEBEB"/>
        <w:spacing w:before="0" w:beforeAutospacing="0" w:after="0" w:afterAutospacing="0"/>
        <w:jc w:val="both"/>
        <w:rPr>
          <w:color w:val="666666"/>
          <w:sz w:val="28"/>
          <w:szCs w:val="28"/>
        </w:rPr>
      </w:pPr>
      <w:r w:rsidRPr="005F4B72">
        <w:rPr>
          <w:color w:val="666666"/>
          <w:sz w:val="28"/>
          <w:szCs w:val="28"/>
        </w:rPr>
        <w:t>На каждом уровне РСЧС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EF0420" w:rsidRDefault="00EF0420" w:rsidP="007F5867">
      <w:pPr>
        <w:pStyle w:val="ab"/>
        <w:spacing w:before="0" w:beforeAutospacing="0" w:after="0" w:afterAutospacing="0"/>
        <w:ind w:firstLine="709"/>
        <w:jc w:val="center"/>
        <w:rPr>
          <w:b/>
          <w:sz w:val="28"/>
          <w:szCs w:val="28"/>
        </w:rPr>
      </w:pPr>
    </w:p>
    <w:p w:rsidR="00FF2A6E" w:rsidRPr="005F4B72" w:rsidRDefault="00B65377" w:rsidP="007F5867">
      <w:pPr>
        <w:pStyle w:val="ab"/>
        <w:spacing w:before="0" w:beforeAutospacing="0" w:after="0" w:afterAutospacing="0"/>
        <w:ind w:firstLine="709"/>
        <w:jc w:val="center"/>
        <w:rPr>
          <w:b/>
          <w:sz w:val="28"/>
          <w:szCs w:val="28"/>
        </w:rPr>
      </w:pPr>
      <w:r w:rsidRPr="005F4B72">
        <w:rPr>
          <w:b/>
          <w:sz w:val="28"/>
          <w:szCs w:val="28"/>
        </w:rPr>
        <w:t>Контрольные вопросы</w:t>
      </w:r>
    </w:p>
    <w:p w:rsidR="00B65377" w:rsidRPr="005F4B72" w:rsidRDefault="00B65377" w:rsidP="005F4B72">
      <w:pPr>
        <w:pStyle w:val="ab"/>
        <w:numPr>
          <w:ilvl w:val="0"/>
          <w:numId w:val="26"/>
        </w:numPr>
        <w:spacing w:before="0" w:beforeAutospacing="0" w:after="0" w:afterAutospacing="0"/>
        <w:jc w:val="both"/>
        <w:rPr>
          <w:sz w:val="28"/>
          <w:szCs w:val="28"/>
        </w:rPr>
      </w:pPr>
      <w:r w:rsidRPr="005F4B72">
        <w:rPr>
          <w:sz w:val="28"/>
          <w:szCs w:val="28"/>
        </w:rPr>
        <w:t>Какие мероприятия по защите населения проводятся заблаговременно?</w:t>
      </w:r>
    </w:p>
    <w:p w:rsidR="00B65377" w:rsidRPr="005F4B72" w:rsidRDefault="00B65377" w:rsidP="005F4B72">
      <w:pPr>
        <w:pStyle w:val="ab"/>
        <w:numPr>
          <w:ilvl w:val="0"/>
          <w:numId w:val="26"/>
        </w:numPr>
        <w:spacing w:before="0" w:beforeAutospacing="0" w:after="0" w:afterAutospacing="0"/>
        <w:jc w:val="both"/>
        <w:rPr>
          <w:sz w:val="28"/>
          <w:szCs w:val="28"/>
        </w:rPr>
      </w:pPr>
      <w:r w:rsidRPr="005F4B72">
        <w:rPr>
          <w:sz w:val="28"/>
          <w:szCs w:val="28"/>
        </w:rPr>
        <w:t>Основные мероприятия, проводимые с возникновением ЧС.</w:t>
      </w:r>
    </w:p>
    <w:p w:rsidR="00B65377" w:rsidRPr="005F4B72" w:rsidRDefault="00B65377" w:rsidP="005F4B72">
      <w:pPr>
        <w:pStyle w:val="ab"/>
        <w:numPr>
          <w:ilvl w:val="0"/>
          <w:numId w:val="26"/>
        </w:numPr>
        <w:spacing w:before="0" w:beforeAutospacing="0" w:after="0" w:afterAutospacing="0"/>
        <w:jc w:val="both"/>
        <w:rPr>
          <w:sz w:val="28"/>
          <w:szCs w:val="28"/>
        </w:rPr>
      </w:pPr>
      <w:r w:rsidRPr="005F4B72">
        <w:rPr>
          <w:sz w:val="28"/>
          <w:szCs w:val="28"/>
        </w:rPr>
        <w:t>Исходные данные, необходимые для разработки плана ГО.</w:t>
      </w:r>
    </w:p>
    <w:p w:rsidR="00B65377" w:rsidRPr="005F4B72" w:rsidRDefault="00B65377" w:rsidP="005F4B72">
      <w:pPr>
        <w:pStyle w:val="ab"/>
        <w:numPr>
          <w:ilvl w:val="0"/>
          <w:numId w:val="26"/>
        </w:numPr>
        <w:spacing w:before="0" w:beforeAutospacing="0" w:after="0" w:afterAutospacing="0"/>
        <w:jc w:val="both"/>
        <w:rPr>
          <w:sz w:val="28"/>
          <w:szCs w:val="28"/>
        </w:rPr>
      </w:pPr>
      <w:r w:rsidRPr="005F4B72">
        <w:rPr>
          <w:sz w:val="28"/>
          <w:szCs w:val="28"/>
        </w:rPr>
        <w:t>Основные разделы плана ГО.</w:t>
      </w:r>
    </w:p>
    <w:p w:rsidR="00385777" w:rsidRPr="005F4B72" w:rsidRDefault="00385777" w:rsidP="005F4B72">
      <w:pPr>
        <w:pStyle w:val="ab"/>
        <w:numPr>
          <w:ilvl w:val="0"/>
          <w:numId w:val="26"/>
        </w:numPr>
        <w:spacing w:before="0" w:beforeAutospacing="0" w:after="0" w:afterAutospacing="0"/>
        <w:jc w:val="both"/>
        <w:rPr>
          <w:sz w:val="28"/>
          <w:szCs w:val="28"/>
        </w:rPr>
      </w:pPr>
      <w:r w:rsidRPr="005F4B72">
        <w:rPr>
          <w:sz w:val="28"/>
          <w:szCs w:val="28"/>
        </w:rPr>
        <w:t>Мероприятия РСЧС, проводимые в режиме повседневной готовности.</w:t>
      </w:r>
    </w:p>
    <w:p w:rsidR="00385777" w:rsidRPr="005F4B72" w:rsidRDefault="00385777" w:rsidP="005F4B72">
      <w:pPr>
        <w:pStyle w:val="ab"/>
        <w:numPr>
          <w:ilvl w:val="0"/>
          <w:numId w:val="26"/>
        </w:numPr>
        <w:spacing w:before="0" w:beforeAutospacing="0" w:after="0" w:afterAutospacing="0"/>
        <w:jc w:val="both"/>
        <w:rPr>
          <w:sz w:val="28"/>
          <w:szCs w:val="28"/>
        </w:rPr>
      </w:pPr>
      <w:r w:rsidRPr="005F4B72">
        <w:rPr>
          <w:sz w:val="28"/>
          <w:szCs w:val="28"/>
        </w:rPr>
        <w:t xml:space="preserve"> Мероприятия РСЧС, проводимые в режиме повышенной готовности.</w:t>
      </w:r>
    </w:p>
    <w:p w:rsidR="00385777" w:rsidRPr="005F4B72" w:rsidRDefault="00385777" w:rsidP="005F4B72">
      <w:pPr>
        <w:pStyle w:val="ab"/>
        <w:numPr>
          <w:ilvl w:val="0"/>
          <w:numId w:val="26"/>
        </w:numPr>
        <w:spacing w:before="0" w:beforeAutospacing="0" w:after="0" w:afterAutospacing="0"/>
        <w:jc w:val="both"/>
        <w:rPr>
          <w:sz w:val="28"/>
          <w:szCs w:val="28"/>
        </w:rPr>
      </w:pPr>
      <w:r w:rsidRPr="005F4B72">
        <w:rPr>
          <w:sz w:val="28"/>
          <w:szCs w:val="28"/>
        </w:rPr>
        <w:t>Мероприятия РСЧС, проводимые в режиме чрезвычайной ситуации.</w:t>
      </w:r>
    </w:p>
    <w:p w:rsidR="00385777" w:rsidRPr="005F4B72" w:rsidRDefault="00385777" w:rsidP="005F4B72">
      <w:pPr>
        <w:pStyle w:val="ab"/>
        <w:numPr>
          <w:ilvl w:val="0"/>
          <w:numId w:val="26"/>
        </w:numPr>
        <w:spacing w:before="0" w:beforeAutospacing="0" w:after="0" w:afterAutospacing="0"/>
        <w:jc w:val="both"/>
        <w:rPr>
          <w:sz w:val="28"/>
          <w:szCs w:val="28"/>
        </w:rPr>
      </w:pPr>
    </w:p>
    <w:p w:rsidR="00CB2638" w:rsidRDefault="00CB2638" w:rsidP="005F4B72">
      <w:pPr>
        <w:spacing w:after="0" w:line="240" w:lineRule="auto"/>
        <w:rPr>
          <w:rFonts w:ascii="Times New Roman" w:eastAsia="Calibri" w:hAnsi="Times New Roman" w:cs="Times New Roman"/>
          <w:b/>
          <w:sz w:val="28"/>
          <w:szCs w:val="28"/>
        </w:rPr>
      </w:pPr>
    </w:p>
    <w:p w:rsidR="00746A46" w:rsidRDefault="00BF1DF8" w:rsidP="00CB26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 6</w:t>
      </w:r>
      <w:r w:rsidR="007416EC" w:rsidRPr="005F4B72">
        <w:rPr>
          <w:rFonts w:ascii="Times New Roman" w:hAnsi="Times New Roman" w:cs="Times New Roman"/>
          <w:b/>
          <w:sz w:val="28"/>
          <w:szCs w:val="28"/>
        </w:rPr>
        <w:t xml:space="preserve">  Основные правовые акты в области пожарной безопасности.</w:t>
      </w:r>
    </w:p>
    <w:p w:rsidR="007F5867" w:rsidRPr="007F5867" w:rsidRDefault="007F5867" w:rsidP="00CB2638">
      <w:pPr>
        <w:spacing w:after="0" w:line="240" w:lineRule="auto"/>
        <w:jc w:val="center"/>
        <w:rPr>
          <w:rFonts w:ascii="Times New Roman" w:hAnsi="Times New Roman" w:cs="Times New Roman"/>
          <w:b/>
          <w:sz w:val="28"/>
          <w:szCs w:val="28"/>
        </w:rPr>
      </w:pPr>
    </w:p>
    <w:p w:rsidR="00183A98" w:rsidRPr="007F5867" w:rsidRDefault="007F5867" w:rsidP="007F5867">
      <w:pPr>
        <w:spacing w:after="0" w:line="240" w:lineRule="auto"/>
        <w:jc w:val="center"/>
        <w:rPr>
          <w:rFonts w:ascii="Times New Roman" w:hAnsi="Times New Roman" w:cs="Times New Roman"/>
          <w:b/>
          <w:sz w:val="28"/>
          <w:szCs w:val="28"/>
        </w:rPr>
      </w:pPr>
      <w:r w:rsidRPr="007F5867">
        <w:rPr>
          <w:rFonts w:ascii="Times New Roman" w:hAnsi="Times New Roman" w:cs="Times New Roman"/>
          <w:b/>
          <w:sz w:val="28"/>
          <w:szCs w:val="28"/>
        </w:rPr>
        <w:t>План</w:t>
      </w:r>
      <w:r w:rsidR="00183A98" w:rsidRPr="007F5867">
        <w:rPr>
          <w:rFonts w:ascii="Times New Roman" w:hAnsi="Times New Roman" w:cs="Times New Roman"/>
          <w:b/>
          <w:sz w:val="28"/>
          <w:szCs w:val="28"/>
        </w:rPr>
        <w:t xml:space="preserve"> лекции</w:t>
      </w:r>
    </w:p>
    <w:p w:rsidR="007F5867" w:rsidRPr="005F4B72" w:rsidRDefault="007F5867" w:rsidP="007F5867">
      <w:pPr>
        <w:spacing w:after="0" w:line="240" w:lineRule="auto"/>
        <w:jc w:val="center"/>
        <w:rPr>
          <w:rFonts w:ascii="Times New Roman" w:hAnsi="Times New Roman" w:cs="Times New Roman"/>
          <w:sz w:val="28"/>
          <w:szCs w:val="28"/>
        </w:rPr>
      </w:pPr>
    </w:p>
    <w:p w:rsidR="00183A98" w:rsidRPr="005F4B72" w:rsidRDefault="00183A98" w:rsidP="005F4B72">
      <w:pPr>
        <w:pStyle w:val="a3"/>
        <w:numPr>
          <w:ilvl w:val="0"/>
          <w:numId w:val="40"/>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Основные понятия ФЗ «О пожарной безопасности».</w:t>
      </w:r>
    </w:p>
    <w:p w:rsidR="00183A98" w:rsidRPr="005F4B72" w:rsidRDefault="00183A98" w:rsidP="005F4B72">
      <w:pPr>
        <w:pStyle w:val="a3"/>
        <w:numPr>
          <w:ilvl w:val="0"/>
          <w:numId w:val="40"/>
        </w:numPr>
        <w:spacing w:after="0" w:line="240" w:lineRule="auto"/>
        <w:jc w:val="both"/>
        <w:rPr>
          <w:rFonts w:ascii="Times New Roman" w:hAnsi="Times New Roman" w:cs="Times New Roman"/>
          <w:sz w:val="28"/>
          <w:szCs w:val="28"/>
        </w:rPr>
      </w:pPr>
      <w:r w:rsidRPr="005F4B72">
        <w:rPr>
          <w:rFonts w:ascii="Times New Roman" w:hAnsi="Times New Roman" w:cs="Times New Roman"/>
          <w:sz w:val="28"/>
          <w:szCs w:val="28"/>
        </w:rPr>
        <w:t xml:space="preserve">Структура </w:t>
      </w:r>
      <w:r w:rsidR="00F37EA1" w:rsidRPr="005F4B72">
        <w:rPr>
          <w:rFonts w:ascii="Times New Roman" w:eastAsia="Calibri" w:hAnsi="Times New Roman" w:cs="Times New Roman"/>
          <w:sz w:val="28"/>
          <w:szCs w:val="28"/>
        </w:rPr>
        <w:t xml:space="preserve">Федерального  закона </w:t>
      </w:r>
      <w:r w:rsidRPr="005F4B72">
        <w:rPr>
          <w:rFonts w:ascii="Times New Roman" w:eastAsia="Calibri" w:hAnsi="Times New Roman" w:cs="Times New Roman"/>
          <w:sz w:val="28"/>
          <w:szCs w:val="28"/>
        </w:rPr>
        <w:t xml:space="preserve">РФ от 21. 12. </w:t>
      </w:r>
      <w:smartTag w:uri="urn:schemas-microsoft-com:office:smarttags" w:element="metricconverter">
        <w:smartTagPr>
          <w:attr w:name="ProductID" w:val="94 г"/>
        </w:smartTagPr>
        <w:r w:rsidRPr="005F4B72">
          <w:rPr>
            <w:rFonts w:ascii="Times New Roman" w:eastAsia="Calibri" w:hAnsi="Times New Roman" w:cs="Times New Roman"/>
            <w:sz w:val="28"/>
            <w:szCs w:val="28"/>
          </w:rPr>
          <w:t xml:space="preserve">94 </w:t>
        </w:r>
        <w:proofErr w:type="spellStart"/>
        <w:r w:rsidRPr="005F4B72">
          <w:rPr>
            <w:rFonts w:ascii="Times New Roman" w:eastAsia="Calibri" w:hAnsi="Times New Roman" w:cs="Times New Roman"/>
            <w:sz w:val="28"/>
            <w:szCs w:val="28"/>
          </w:rPr>
          <w:t>г</w:t>
        </w:r>
      </w:smartTag>
      <w:r w:rsidRPr="005F4B72">
        <w:rPr>
          <w:rFonts w:ascii="Times New Roman" w:eastAsia="Calibri" w:hAnsi="Times New Roman" w:cs="Times New Roman"/>
          <w:sz w:val="28"/>
          <w:szCs w:val="28"/>
        </w:rPr>
        <w:t>.г</w:t>
      </w:r>
      <w:proofErr w:type="spellEnd"/>
      <w:r w:rsidRPr="005F4B72">
        <w:rPr>
          <w:rFonts w:ascii="Times New Roman" w:eastAsia="Calibri" w:hAnsi="Times New Roman" w:cs="Times New Roman"/>
          <w:sz w:val="28"/>
          <w:szCs w:val="28"/>
        </w:rPr>
        <w:t>. № 69-ФЗ «О пожарной безопасности» с изменениями и дополнениями.</w:t>
      </w:r>
    </w:p>
    <w:p w:rsidR="00F37EA1" w:rsidRPr="005F4B72" w:rsidRDefault="00F37EA1" w:rsidP="005F4B72">
      <w:pPr>
        <w:pStyle w:val="a3"/>
        <w:numPr>
          <w:ilvl w:val="0"/>
          <w:numId w:val="40"/>
        </w:numPr>
        <w:spacing w:after="0" w:line="240" w:lineRule="auto"/>
        <w:jc w:val="both"/>
        <w:rPr>
          <w:rFonts w:ascii="Times New Roman" w:eastAsia="Calibri" w:hAnsi="Times New Roman" w:cs="Times New Roman"/>
          <w:sz w:val="28"/>
          <w:szCs w:val="28"/>
        </w:rPr>
      </w:pPr>
      <w:r w:rsidRPr="005F4B72">
        <w:rPr>
          <w:rFonts w:ascii="Times New Roman" w:hAnsi="Times New Roman" w:cs="Times New Roman"/>
          <w:sz w:val="28"/>
          <w:szCs w:val="28"/>
        </w:rPr>
        <w:lastRenderedPageBreak/>
        <w:t xml:space="preserve">Структура </w:t>
      </w:r>
      <w:r w:rsidRPr="005F4B72">
        <w:rPr>
          <w:rFonts w:ascii="Times New Roman" w:eastAsia="Calibri" w:hAnsi="Times New Roman" w:cs="Times New Roman"/>
          <w:sz w:val="28"/>
          <w:szCs w:val="28"/>
        </w:rPr>
        <w:t>«Технического регламента о требованиях пожарной безопасности»</w:t>
      </w:r>
    </w:p>
    <w:p w:rsidR="00F37EA1" w:rsidRPr="005F4B72" w:rsidRDefault="00F37EA1" w:rsidP="005F4B72">
      <w:pPr>
        <w:pStyle w:val="a3"/>
        <w:numPr>
          <w:ilvl w:val="0"/>
          <w:numId w:val="40"/>
        </w:numPr>
        <w:spacing w:after="0" w:line="240" w:lineRule="auto"/>
        <w:jc w:val="both"/>
        <w:rPr>
          <w:rFonts w:ascii="Times New Roman" w:hAnsi="Times New Roman" w:cs="Times New Roman"/>
          <w:sz w:val="28"/>
          <w:szCs w:val="28"/>
        </w:rPr>
      </w:pPr>
      <w:r w:rsidRPr="005F4B72">
        <w:rPr>
          <w:rFonts w:ascii="Times New Roman" w:eastAsia="Calibri" w:hAnsi="Times New Roman" w:cs="Times New Roman"/>
          <w:sz w:val="28"/>
          <w:szCs w:val="28"/>
        </w:rPr>
        <w:t xml:space="preserve"> Структура «Правил противопожарного режима в РФ».</w:t>
      </w:r>
    </w:p>
    <w:p w:rsidR="00FA3542" w:rsidRPr="005F4B72" w:rsidRDefault="00FA3542" w:rsidP="005F4B72">
      <w:pPr>
        <w:pStyle w:val="a3"/>
        <w:numPr>
          <w:ilvl w:val="0"/>
          <w:numId w:val="40"/>
        </w:numPr>
        <w:spacing w:after="0" w:line="240" w:lineRule="auto"/>
        <w:jc w:val="both"/>
        <w:rPr>
          <w:rFonts w:ascii="Times New Roman" w:hAnsi="Times New Roman" w:cs="Times New Roman"/>
          <w:sz w:val="28"/>
          <w:szCs w:val="28"/>
        </w:rPr>
      </w:pPr>
      <w:r w:rsidRPr="005F4B72">
        <w:rPr>
          <w:rFonts w:ascii="Times New Roman" w:eastAsia="Calibri" w:hAnsi="Times New Roman" w:cs="Times New Roman"/>
          <w:sz w:val="28"/>
          <w:szCs w:val="28"/>
        </w:rPr>
        <w:t>Система обеспечения пожарной безопасности.</w:t>
      </w:r>
    </w:p>
    <w:p w:rsidR="007416EC" w:rsidRPr="005F4B72" w:rsidRDefault="007416EC" w:rsidP="00EF0420">
      <w:pPr>
        <w:spacing w:after="0" w:line="240" w:lineRule="auto"/>
        <w:ind w:right="-1" w:firstLine="360"/>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b/>
          <w:color w:val="020C22"/>
          <w:sz w:val="28"/>
          <w:szCs w:val="28"/>
        </w:rPr>
        <w:t>Концепция общественной безопасности.</w:t>
      </w:r>
      <w:r w:rsidRPr="005F4B72">
        <w:rPr>
          <w:rFonts w:ascii="Times New Roman" w:eastAsia="Times New Roman" w:hAnsi="Times New Roman" w:cs="Times New Roman"/>
          <w:color w:val="020C22"/>
          <w:sz w:val="28"/>
          <w:szCs w:val="28"/>
        </w:rPr>
        <w:t xml:space="preserve">    Особого внимания требует обеспечение пожарной безопасности в Российской Федерации. Минимизация потерь от пожаров является важным фактором устойчивого социально-экономического развития страны и одной из составляющих общественной безопасности. При этом вероятность возникновения пожаров в России выше, чем в других экономически развитых странах.</w:t>
      </w:r>
    </w:p>
    <w:p w:rsidR="007416EC" w:rsidRPr="005F4B72" w:rsidRDefault="007416EC" w:rsidP="005F4B72">
      <w:pPr>
        <w:spacing w:after="0" w:line="240" w:lineRule="auto"/>
        <w:ind w:right="1816"/>
        <w:jc w:val="both"/>
        <w:rPr>
          <w:rFonts w:ascii="Times New Roman" w:eastAsia="Times New Roman" w:hAnsi="Times New Roman" w:cs="Times New Roman"/>
          <w:color w:val="020C22"/>
          <w:sz w:val="28"/>
          <w:szCs w:val="28"/>
        </w:rPr>
      </w:pPr>
    </w:p>
    <w:p w:rsidR="007416EC" w:rsidRPr="005F4B72" w:rsidRDefault="007416EC"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1. Федеральный закон РФ от 21. 12. </w:t>
      </w:r>
      <w:smartTag w:uri="urn:schemas-microsoft-com:office:smarttags" w:element="metricconverter">
        <w:smartTagPr>
          <w:attr w:name="ProductID" w:val="94 г"/>
        </w:smartTagPr>
        <w:r w:rsidRPr="005F4B72">
          <w:rPr>
            <w:rFonts w:ascii="Times New Roman" w:eastAsia="Calibri" w:hAnsi="Times New Roman" w:cs="Times New Roman"/>
            <w:sz w:val="28"/>
            <w:szCs w:val="28"/>
          </w:rPr>
          <w:t xml:space="preserve">94 </w:t>
        </w:r>
        <w:proofErr w:type="spellStart"/>
        <w:r w:rsidRPr="005F4B72">
          <w:rPr>
            <w:rFonts w:ascii="Times New Roman" w:eastAsia="Calibri" w:hAnsi="Times New Roman" w:cs="Times New Roman"/>
            <w:sz w:val="28"/>
            <w:szCs w:val="28"/>
          </w:rPr>
          <w:t>г</w:t>
        </w:r>
      </w:smartTag>
      <w:r w:rsidRPr="005F4B72">
        <w:rPr>
          <w:rFonts w:ascii="Times New Roman" w:eastAsia="Calibri" w:hAnsi="Times New Roman" w:cs="Times New Roman"/>
          <w:sz w:val="28"/>
          <w:szCs w:val="28"/>
        </w:rPr>
        <w:t>.г</w:t>
      </w:r>
      <w:proofErr w:type="spellEnd"/>
      <w:r w:rsidRPr="005F4B72">
        <w:rPr>
          <w:rFonts w:ascii="Times New Roman" w:eastAsia="Calibri" w:hAnsi="Times New Roman" w:cs="Times New Roman"/>
          <w:sz w:val="28"/>
          <w:szCs w:val="28"/>
        </w:rPr>
        <w:t xml:space="preserve">. № 69-ФЗ «О пожарной безопасности» с изменениями и дополнениями. (Последнее изменение было внесено 02. 02. 2006 № 19-ФЗ). </w:t>
      </w:r>
    </w:p>
    <w:p w:rsidR="007416EC" w:rsidRPr="005F4B72" w:rsidRDefault="007416EC"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2.Федеральный закон от 22 июля 2008 года № 123-ФЗ «Технический регламент о требованиях пожарной безопасности»</w:t>
      </w:r>
    </w:p>
    <w:p w:rsidR="007416EC" w:rsidRPr="005F4B72" w:rsidRDefault="007416EC"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3. Правила пожарной безопасности в РФ ППБ 01-03 от 18.06.2003 № 313 </w:t>
      </w:r>
    </w:p>
    <w:p w:rsidR="007416EC" w:rsidRPr="005F4B72" w:rsidRDefault="007416EC"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4. Приказ МЧС России от 12.12.2007 №645 «Обучение мерам пожарной безопасности работников организаций».</w:t>
      </w:r>
    </w:p>
    <w:p w:rsidR="007416EC" w:rsidRPr="005F4B72" w:rsidRDefault="007416EC"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5. «Закон о пожарной безопасности в Новосибирской области» №7103 от 30.06.97г. </w:t>
      </w:r>
    </w:p>
    <w:p w:rsidR="00183A98" w:rsidRPr="005F4B72" w:rsidRDefault="00183A98"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6. Правила противопожарного режима в РФ (утв. постановлением правительства РФ от 25 апреля 2012г. № 390)</w:t>
      </w:r>
    </w:p>
    <w:p w:rsidR="007416EC" w:rsidRPr="005F4B72" w:rsidRDefault="00183A98"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7</w:t>
      </w:r>
      <w:r w:rsidR="007416EC" w:rsidRPr="005F4B72">
        <w:rPr>
          <w:rFonts w:ascii="Times New Roman" w:eastAsia="Calibri" w:hAnsi="Times New Roman" w:cs="Times New Roman"/>
          <w:sz w:val="28"/>
          <w:szCs w:val="28"/>
        </w:rPr>
        <w:t xml:space="preserve">. </w:t>
      </w:r>
      <w:r w:rsidR="007416EC" w:rsidRPr="005F4B72">
        <w:rPr>
          <w:rFonts w:ascii="Times New Roman" w:eastAsia="Calibri" w:hAnsi="Times New Roman" w:cs="Times New Roman"/>
          <w:bCs/>
          <w:sz w:val="28"/>
          <w:szCs w:val="28"/>
        </w:rPr>
        <w:t>ГОСТ ССБТ 12.1.004-85 Пожарная безопасность</w:t>
      </w:r>
    </w:p>
    <w:p w:rsidR="007416EC" w:rsidRPr="005F4B72" w:rsidRDefault="00183A98" w:rsidP="005F4B72">
      <w:pPr>
        <w:shd w:val="clear" w:color="auto" w:fill="FFFFFF"/>
        <w:spacing w:after="0" w:line="240" w:lineRule="auto"/>
        <w:rPr>
          <w:rFonts w:ascii="Times New Roman" w:eastAsia="Calibri" w:hAnsi="Times New Roman" w:cs="Times New Roman"/>
          <w:color w:val="333333"/>
          <w:sz w:val="28"/>
          <w:szCs w:val="28"/>
        </w:rPr>
      </w:pPr>
      <w:r w:rsidRPr="005F4B72">
        <w:rPr>
          <w:rFonts w:ascii="Times New Roman" w:eastAsia="Calibri" w:hAnsi="Times New Roman" w:cs="Times New Roman"/>
          <w:bCs/>
          <w:color w:val="333333"/>
          <w:sz w:val="28"/>
          <w:szCs w:val="28"/>
        </w:rPr>
        <w:t>8</w:t>
      </w:r>
      <w:r w:rsidR="007416EC" w:rsidRPr="005F4B72">
        <w:rPr>
          <w:rFonts w:ascii="Times New Roman" w:eastAsia="Calibri" w:hAnsi="Times New Roman" w:cs="Times New Roman"/>
          <w:bCs/>
          <w:color w:val="333333"/>
          <w:sz w:val="28"/>
          <w:szCs w:val="28"/>
        </w:rPr>
        <w:t>.  ГОСТ 12.026-2001  Цвета сигнальные, знаки безопасности и сигнальная разметка.</w:t>
      </w:r>
    </w:p>
    <w:p w:rsidR="007416EC" w:rsidRPr="005F4B72" w:rsidRDefault="00183A98" w:rsidP="005F4B72">
      <w:pPr>
        <w:spacing w:after="0" w:line="240" w:lineRule="auto"/>
        <w:jc w:val="both"/>
        <w:rPr>
          <w:rFonts w:ascii="Times New Roman" w:eastAsia="Calibri" w:hAnsi="Times New Roman" w:cs="Times New Roman"/>
          <w:bCs/>
          <w:sz w:val="28"/>
          <w:szCs w:val="28"/>
        </w:rPr>
      </w:pPr>
      <w:r w:rsidRPr="005F4B72">
        <w:rPr>
          <w:rFonts w:ascii="Times New Roman" w:eastAsia="Calibri" w:hAnsi="Times New Roman" w:cs="Times New Roman"/>
          <w:bCs/>
          <w:color w:val="333333"/>
          <w:sz w:val="28"/>
          <w:szCs w:val="28"/>
        </w:rPr>
        <w:t>9</w:t>
      </w:r>
      <w:r w:rsidR="007416EC" w:rsidRPr="005F4B72">
        <w:rPr>
          <w:rFonts w:ascii="Times New Roman" w:eastAsia="Calibri" w:hAnsi="Times New Roman" w:cs="Times New Roman"/>
          <w:bCs/>
          <w:color w:val="333333"/>
          <w:sz w:val="28"/>
          <w:szCs w:val="28"/>
        </w:rPr>
        <w:t xml:space="preserve">. </w:t>
      </w:r>
      <w:r w:rsidR="007416EC" w:rsidRPr="005F4B72">
        <w:rPr>
          <w:rFonts w:ascii="Times New Roman" w:eastAsia="Calibri" w:hAnsi="Times New Roman" w:cs="Times New Roman"/>
          <w:bCs/>
          <w:sz w:val="28"/>
          <w:szCs w:val="28"/>
        </w:rPr>
        <w:t>НПБ 160-97 Цвета сигнальные. Знаки пожарной  безопасности.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Защищенность личности, материальных и культурных ценностей нашего общества от пожаров согласно российскому законодательству рассматривается как элемент национальной безопасности и одна из важнейших функций государства.</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Общие правовые, экономические и социальные основы обеспечения пожарной безопасности в РФ определяет Федеральный закон от 21 декабря 1994 г. № 69-ФЗ "О пожарной безопасности", регулирующий отношения между органами государственной власти, органами местного самоуправления, юридическими лицами независимо от организационно-правовых форм и видов собственности</w:t>
      </w:r>
      <w:r w:rsidR="00D944BA" w:rsidRPr="005F4B72">
        <w:rPr>
          <w:rFonts w:ascii="Times New Roman" w:eastAsia="Times New Roman" w:hAnsi="Times New Roman" w:cs="Times New Roman"/>
          <w:sz w:val="28"/>
          <w:szCs w:val="28"/>
        </w:rPr>
        <w:t>.</w:t>
      </w:r>
      <w:r w:rsidRPr="005F4B72">
        <w:rPr>
          <w:rFonts w:ascii="Times New Roman" w:eastAsia="Times New Roman" w:hAnsi="Times New Roman" w:cs="Times New Roman"/>
          <w:sz w:val="28"/>
          <w:szCs w:val="28"/>
        </w:rPr>
        <w:t xml:space="preserve"> </w:t>
      </w:r>
      <w:r w:rsidR="00D944BA" w:rsidRPr="005F4B72">
        <w:rPr>
          <w:rFonts w:ascii="Times New Roman" w:eastAsia="Times New Roman" w:hAnsi="Times New Roman" w:cs="Times New Roman"/>
          <w:sz w:val="28"/>
          <w:szCs w:val="28"/>
        </w:rPr>
        <w:t>Т</w:t>
      </w:r>
      <w:r w:rsidRPr="005F4B72">
        <w:rPr>
          <w:rFonts w:ascii="Times New Roman" w:eastAsia="Times New Roman" w:hAnsi="Times New Roman" w:cs="Times New Roman"/>
          <w:sz w:val="28"/>
          <w:szCs w:val="28"/>
        </w:rPr>
        <w:t xml:space="preserve">акже </w:t>
      </w:r>
      <w:r w:rsidR="00D944BA" w:rsidRPr="005F4B72">
        <w:rPr>
          <w:rFonts w:ascii="Times New Roman" w:eastAsia="Times New Roman" w:hAnsi="Times New Roman" w:cs="Times New Roman"/>
          <w:sz w:val="28"/>
          <w:szCs w:val="28"/>
        </w:rPr>
        <w:t xml:space="preserve">они регулируют отношения </w:t>
      </w:r>
      <w:r w:rsidRPr="005F4B72">
        <w:rPr>
          <w:rFonts w:ascii="Times New Roman" w:eastAsia="Times New Roman" w:hAnsi="Times New Roman" w:cs="Times New Roman"/>
          <w:sz w:val="28"/>
          <w:szCs w:val="28"/>
        </w:rPr>
        <w:t>между общественными объединениями, должностными лицами, гражданами РФ, иностранными гражданами, лицами без гражданства.</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Обеспечение пожарной безопасности является одной из важнейших функций государства. Основным видом пожарной охраны в стране является Государственная противопожарная служба (ГПС), наделенная полномочиями федерального надзора и являющаяся центральным звеном системы обеспечения пожарной безопасности в РФ.</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lastRenderedPageBreak/>
        <w:t>Общее руководство по обеспечению пожарной безопасности в стране осуществляет Правительство РФ, в субъектах Федерации, районе, поселке, сельском населенном пункте — соответствующие администрации. В отраслях народного хозяйства — руководители министерств, ведомств, объединений, организаций или фирм.</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Федеральном законе применяются следующие понятия:</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пожарная безопасность — состояние защищенности личности, имущества, общества и государства от пожаров;</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пожар — неконтролируемое горение, причиняющее материальный ущерб, вред жизни и здоровью граждан, интересам общества и государства;</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 Ф, нормативными документами или уполномоченным государственным органом;</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нарушение требований пожарной безопасности — невыполнение или ненадлежащее выполнение требований пожарной безопасности;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противопожарный режим —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тушения пожаров;</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меры пожарной безопасности — действия по обеспечению пожарной безопасности, в том числе по выполнению требований пожарной безопасности;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пожарная охрана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государственный пожарный надзор — осуществляемая в порядке, установленном законодательством Российской Федерации, деятельность по проверке соблюдения организациями и гражданами требований пожарной безопасности и принятие мер по результатам проверки;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ведомственный пожарный надзор — деятельность ведомственной пожарной охраны по проверке соблюдения организациями, подведомственными соответствующим федеральным органам исполнительной власти, требований пожарной безопасности и принятие мер по результатам проверки;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подтверждение соответствия в области пожарной безопасности документальное удостоверение соответствия продукции или иных объектов, выполнения работ и оказания услуг требованиям технических регламентов, стандартов, норм пожарной безопасности или условиям договоров;</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нормативные документы по пожарной безопасности — технические регламенты и стандарты, а также действующие до вступления в силу технических регламентов и вновь разрабатываемые нормы пожарной безопасности, правила пожарной безопасности, стандарты, инструкции и </w:t>
      </w:r>
      <w:r w:rsidRPr="005F4B72">
        <w:rPr>
          <w:rFonts w:ascii="Times New Roman" w:eastAsia="Times New Roman" w:hAnsi="Times New Roman" w:cs="Times New Roman"/>
          <w:sz w:val="28"/>
          <w:szCs w:val="28"/>
        </w:rPr>
        <w:lastRenderedPageBreak/>
        <w:t>иные документы, содержащие соответственно обязательные и рекомендательные требования пожарной безопасности;</w:t>
      </w:r>
    </w:p>
    <w:p w:rsidR="007F5867"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профилактика пожаров — совокупность превентивных мер, направленных на исключение возможности возникновения пожаров и ограничение их последствий;</w:t>
      </w:r>
    </w:p>
    <w:p w:rsidR="00D01392" w:rsidRPr="005F4B72" w:rsidRDefault="00D01392" w:rsidP="007F5867">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7F5867" w:rsidRDefault="007F5867" w:rsidP="005F4B72">
      <w:pPr>
        <w:spacing w:after="0" w:line="240" w:lineRule="auto"/>
        <w:ind w:right="1816"/>
        <w:jc w:val="both"/>
        <w:rPr>
          <w:rFonts w:ascii="Times New Roman" w:eastAsia="Times New Roman" w:hAnsi="Times New Roman" w:cs="Times New Roman"/>
          <w:sz w:val="28"/>
          <w:szCs w:val="28"/>
        </w:rPr>
      </w:pPr>
    </w:p>
    <w:p w:rsidR="007F5867" w:rsidRDefault="007416EC" w:rsidP="007F5867">
      <w:pPr>
        <w:spacing w:after="0" w:line="240" w:lineRule="auto"/>
        <w:ind w:right="-1"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К действиям по предупреждению, ликвидации социально-политических, межнациональных конфликтов и массовых беспорядков пожарная охрана не привлекается.</w:t>
      </w:r>
    </w:p>
    <w:p w:rsidR="007F5867" w:rsidRDefault="007F5867" w:rsidP="007F5867">
      <w:pPr>
        <w:spacing w:after="0" w:line="240" w:lineRule="auto"/>
        <w:ind w:right="1816" w:firstLine="708"/>
        <w:jc w:val="both"/>
        <w:rPr>
          <w:rFonts w:ascii="Times New Roman" w:eastAsia="Times New Roman" w:hAnsi="Times New Roman" w:cs="Times New Roman"/>
          <w:sz w:val="28"/>
          <w:szCs w:val="28"/>
        </w:rPr>
      </w:pPr>
    </w:p>
    <w:p w:rsidR="00522CAB" w:rsidRPr="005F4B72" w:rsidRDefault="00522CAB" w:rsidP="007F5867">
      <w:pPr>
        <w:spacing w:after="0" w:line="240" w:lineRule="auto"/>
        <w:ind w:right="1816" w:firstLine="708"/>
        <w:jc w:val="center"/>
        <w:rPr>
          <w:rFonts w:ascii="Times New Roman" w:eastAsia="Times New Roman" w:hAnsi="Times New Roman" w:cs="Times New Roman"/>
          <w:b/>
          <w:color w:val="020C22"/>
          <w:sz w:val="28"/>
          <w:szCs w:val="28"/>
        </w:rPr>
      </w:pPr>
      <w:r w:rsidRPr="005F4B72">
        <w:rPr>
          <w:rFonts w:ascii="Times New Roman" w:eastAsia="Times New Roman" w:hAnsi="Times New Roman" w:cs="Times New Roman"/>
          <w:b/>
          <w:color w:val="020C22"/>
          <w:sz w:val="28"/>
          <w:szCs w:val="28"/>
        </w:rPr>
        <w:t>Контрольные вопросы.</w:t>
      </w:r>
    </w:p>
    <w:p w:rsidR="00522CAB" w:rsidRPr="005F4B72" w:rsidRDefault="00522CAB" w:rsidP="005F4B72">
      <w:pPr>
        <w:spacing w:after="0" w:line="240" w:lineRule="auto"/>
        <w:ind w:right="1816"/>
        <w:jc w:val="both"/>
        <w:rPr>
          <w:rFonts w:ascii="Times New Roman" w:eastAsia="Times New Roman" w:hAnsi="Times New Roman" w:cs="Times New Roman"/>
          <w:color w:val="020C22"/>
          <w:sz w:val="28"/>
          <w:szCs w:val="28"/>
        </w:rPr>
      </w:pPr>
    </w:p>
    <w:p w:rsidR="00522CAB" w:rsidRPr="005F4B72" w:rsidRDefault="001F2FC5" w:rsidP="005F4B72">
      <w:pPr>
        <w:pStyle w:val="a3"/>
        <w:numPr>
          <w:ilvl w:val="0"/>
          <w:numId w:val="27"/>
        </w:numPr>
        <w:spacing w:after="0" w:line="240" w:lineRule="auto"/>
        <w:ind w:right="1816"/>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Знаки пожарной безопасности и сигнальные цвета.</w:t>
      </w:r>
    </w:p>
    <w:p w:rsidR="00F37EA1" w:rsidRPr="005F4B72" w:rsidRDefault="00F37EA1" w:rsidP="005F4B72">
      <w:pPr>
        <w:pStyle w:val="a3"/>
        <w:numPr>
          <w:ilvl w:val="0"/>
          <w:numId w:val="27"/>
        </w:numPr>
        <w:spacing w:after="0" w:line="240" w:lineRule="auto"/>
        <w:ind w:right="1816"/>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Правовые основы технического регулирования в области пожарной безопасности.</w:t>
      </w:r>
    </w:p>
    <w:p w:rsidR="00F37EA1" w:rsidRPr="005F4B72" w:rsidRDefault="00F37EA1" w:rsidP="005F4B72">
      <w:pPr>
        <w:pStyle w:val="a3"/>
        <w:numPr>
          <w:ilvl w:val="0"/>
          <w:numId w:val="27"/>
        </w:numPr>
        <w:spacing w:after="0" w:line="240" w:lineRule="auto"/>
        <w:ind w:right="1816"/>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Техническое регулирование в области пожарной безопасности.</w:t>
      </w:r>
    </w:p>
    <w:p w:rsidR="00F37EA1" w:rsidRPr="005F4B72" w:rsidRDefault="00F37EA1" w:rsidP="005F4B72">
      <w:pPr>
        <w:pStyle w:val="a3"/>
        <w:numPr>
          <w:ilvl w:val="0"/>
          <w:numId w:val="27"/>
        </w:numPr>
        <w:spacing w:after="0" w:line="240" w:lineRule="auto"/>
        <w:ind w:right="1816"/>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Обеспечение пожарной</w:t>
      </w:r>
      <w:r w:rsidR="00FA3542" w:rsidRPr="005F4B72">
        <w:rPr>
          <w:rFonts w:ascii="Times New Roman" w:eastAsia="Times New Roman" w:hAnsi="Times New Roman" w:cs="Times New Roman"/>
          <w:color w:val="020C22"/>
          <w:sz w:val="28"/>
          <w:szCs w:val="28"/>
        </w:rPr>
        <w:t xml:space="preserve"> безопасности объектов защиты.</w:t>
      </w:r>
    </w:p>
    <w:p w:rsidR="00FA3542" w:rsidRPr="005F4B72" w:rsidRDefault="00FA3542" w:rsidP="005F4B72">
      <w:pPr>
        <w:pStyle w:val="a3"/>
        <w:numPr>
          <w:ilvl w:val="0"/>
          <w:numId w:val="27"/>
        </w:numPr>
        <w:spacing w:after="0" w:line="240" w:lineRule="auto"/>
        <w:ind w:right="1816"/>
        <w:jc w:val="both"/>
        <w:rPr>
          <w:rFonts w:ascii="Times New Roman" w:eastAsia="Times New Roman" w:hAnsi="Times New Roman" w:cs="Times New Roman"/>
          <w:color w:val="020C22"/>
          <w:sz w:val="28"/>
          <w:szCs w:val="28"/>
        </w:rPr>
      </w:pPr>
      <w:r w:rsidRPr="005F4B72">
        <w:rPr>
          <w:rFonts w:ascii="Times New Roman" w:eastAsia="Times New Roman" w:hAnsi="Times New Roman" w:cs="Times New Roman"/>
          <w:color w:val="020C22"/>
          <w:sz w:val="28"/>
          <w:szCs w:val="28"/>
        </w:rPr>
        <w:t>Условия соответствия объекта защиты требованиям пожарной безопасности.</w:t>
      </w:r>
    </w:p>
    <w:p w:rsidR="00FA3542" w:rsidRPr="005F4B72" w:rsidRDefault="00FA3542" w:rsidP="005F4B72">
      <w:pPr>
        <w:pStyle w:val="a3"/>
        <w:spacing w:after="0" w:line="240" w:lineRule="auto"/>
        <w:ind w:right="1816"/>
        <w:jc w:val="both"/>
        <w:rPr>
          <w:rFonts w:ascii="Times New Roman" w:eastAsia="Times New Roman" w:hAnsi="Times New Roman" w:cs="Times New Roman"/>
          <w:color w:val="020C22"/>
          <w:sz w:val="28"/>
          <w:szCs w:val="28"/>
        </w:rPr>
      </w:pPr>
    </w:p>
    <w:p w:rsidR="00522CAB" w:rsidRPr="005F4B72" w:rsidRDefault="00522CAB" w:rsidP="005F4B72">
      <w:pPr>
        <w:spacing w:after="0" w:line="240" w:lineRule="auto"/>
        <w:ind w:right="1816"/>
        <w:jc w:val="both"/>
        <w:rPr>
          <w:rFonts w:ascii="Times New Roman" w:eastAsia="Times New Roman" w:hAnsi="Times New Roman" w:cs="Times New Roman"/>
          <w:color w:val="020C22"/>
          <w:sz w:val="28"/>
          <w:szCs w:val="28"/>
        </w:rPr>
      </w:pPr>
    </w:p>
    <w:p w:rsidR="007416EC" w:rsidRDefault="001A0C1D" w:rsidP="005F4B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w:t>
      </w:r>
      <w:r w:rsidR="00D01392" w:rsidRPr="005F4B72">
        <w:rPr>
          <w:rFonts w:ascii="Times New Roman" w:hAnsi="Times New Roman" w:cs="Times New Roman"/>
          <w:b/>
          <w:sz w:val="28"/>
          <w:szCs w:val="28"/>
        </w:rPr>
        <w:t xml:space="preserve"> </w:t>
      </w:r>
      <w:r w:rsidR="00430F3D">
        <w:rPr>
          <w:rFonts w:ascii="Times New Roman" w:hAnsi="Times New Roman" w:cs="Times New Roman"/>
          <w:b/>
          <w:sz w:val="28"/>
          <w:szCs w:val="28"/>
        </w:rPr>
        <w:t>6</w:t>
      </w:r>
      <w:r w:rsidR="00EF0420">
        <w:rPr>
          <w:rFonts w:ascii="Times New Roman" w:hAnsi="Times New Roman" w:cs="Times New Roman"/>
          <w:b/>
          <w:sz w:val="28"/>
          <w:szCs w:val="28"/>
        </w:rPr>
        <w:t>.</w:t>
      </w:r>
      <w:r w:rsidR="007F5867">
        <w:rPr>
          <w:rFonts w:ascii="Times New Roman" w:hAnsi="Times New Roman" w:cs="Times New Roman"/>
          <w:b/>
          <w:sz w:val="28"/>
          <w:szCs w:val="28"/>
        </w:rPr>
        <w:t>1</w:t>
      </w:r>
      <w:r w:rsidR="00D01392" w:rsidRPr="005F4B72">
        <w:rPr>
          <w:rFonts w:ascii="Times New Roman" w:hAnsi="Times New Roman" w:cs="Times New Roman"/>
          <w:b/>
          <w:sz w:val="28"/>
          <w:szCs w:val="28"/>
        </w:rPr>
        <w:t xml:space="preserve">  Структура органов Государственного пожарного надзора, права и обязанности.</w:t>
      </w:r>
    </w:p>
    <w:p w:rsidR="007F5867" w:rsidRPr="005F4B72" w:rsidRDefault="007F5867" w:rsidP="005F4B72">
      <w:pPr>
        <w:spacing w:after="0" w:line="240" w:lineRule="auto"/>
        <w:jc w:val="center"/>
        <w:rPr>
          <w:rFonts w:ascii="Times New Roman" w:hAnsi="Times New Roman" w:cs="Times New Roman"/>
          <w:b/>
          <w:sz w:val="28"/>
          <w:szCs w:val="28"/>
        </w:rPr>
      </w:pPr>
    </w:p>
    <w:p w:rsidR="00F37EA1" w:rsidRPr="005F4B72" w:rsidRDefault="00F37EA1" w:rsidP="005F4B72">
      <w:pPr>
        <w:pStyle w:val="a3"/>
        <w:numPr>
          <w:ilvl w:val="0"/>
          <w:numId w:val="41"/>
        </w:numPr>
        <w:spacing w:after="0" w:line="240" w:lineRule="auto"/>
        <w:ind w:right="1816"/>
        <w:jc w:val="both"/>
        <w:rPr>
          <w:rFonts w:ascii="Times New Roman" w:hAnsi="Times New Roman" w:cs="Times New Roman"/>
          <w:sz w:val="28"/>
          <w:szCs w:val="28"/>
        </w:rPr>
      </w:pPr>
      <w:r w:rsidRPr="005F4B72">
        <w:rPr>
          <w:rFonts w:ascii="Times New Roman" w:eastAsia="Times New Roman" w:hAnsi="Times New Roman" w:cs="Times New Roman"/>
          <w:color w:val="020C22"/>
          <w:sz w:val="28"/>
          <w:szCs w:val="28"/>
        </w:rPr>
        <w:t xml:space="preserve">Полномочия органов государственной власти и органов местного самоуправления в области </w:t>
      </w:r>
      <w:r w:rsidR="00FA3542" w:rsidRPr="005F4B72">
        <w:rPr>
          <w:rFonts w:ascii="Times New Roman" w:eastAsia="Times New Roman" w:hAnsi="Times New Roman" w:cs="Times New Roman"/>
          <w:color w:val="020C22"/>
          <w:sz w:val="28"/>
          <w:szCs w:val="28"/>
        </w:rPr>
        <w:t>пожарной безопасности.</w:t>
      </w:r>
    </w:p>
    <w:p w:rsidR="00FA3542" w:rsidRPr="005F4B72" w:rsidRDefault="002D36FD" w:rsidP="005F4B72">
      <w:pPr>
        <w:pStyle w:val="a3"/>
        <w:numPr>
          <w:ilvl w:val="0"/>
          <w:numId w:val="41"/>
        </w:numPr>
        <w:spacing w:after="0" w:line="240" w:lineRule="auto"/>
        <w:ind w:right="1816"/>
        <w:jc w:val="both"/>
        <w:rPr>
          <w:rFonts w:ascii="Times New Roman" w:hAnsi="Times New Roman" w:cs="Times New Roman"/>
          <w:sz w:val="28"/>
          <w:szCs w:val="28"/>
        </w:rPr>
      </w:pPr>
      <w:r w:rsidRPr="005F4B72">
        <w:rPr>
          <w:rFonts w:ascii="Times New Roman" w:hAnsi="Times New Roman" w:cs="Times New Roman"/>
          <w:sz w:val="28"/>
          <w:szCs w:val="28"/>
        </w:rPr>
        <w:t>Структура Государственной противопожарной службы.</w:t>
      </w:r>
    </w:p>
    <w:p w:rsidR="002D36FD" w:rsidRPr="005F4B72" w:rsidRDefault="002D36FD" w:rsidP="005F4B72">
      <w:pPr>
        <w:pStyle w:val="a3"/>
        <w:numPr>
          <w:ilvl w:val="0"/>
          <w:numId w:val="41"/>
        </w:numPr>
        <w:spacing w:after="0" w:line="240" w:lineRule="auto"/>
        <w:ind w:right="1816"/>
        <w:jc w:val="both"/>
        <w:rPr>
          <w:rFonts w:ascii="Times New Roman" w:hAnsi="Times New Roman" w:cs="Times New Roman"/>
          <w:sz w:val="28"/>
          <w:szCs w:val="28"/>
        </w:rPr>
      </w:pPr>
      <w:r w:rsidRPr="005F4B72">
        <w:rPr>
          <w:rFonts w:ascii="Times New Roman" w:hAnsi="Times New Roman" w:cs="Times New Roman"/>
          <w:sz w:val="28"/>
          <w:szCs w:val="28"/>
        </w:rPr>
        <w:t>Органы государственного пожарного надзора.</w:t>
      </w:r>
    </w:p>
    <w:p w:rsidR="002D36FD" w:rsidRPr="005F4B72" w:rsidRDefault="002D36FD" w:rsidP="005F4B72">
      <w:pPr>
        <w:pStyle w:val="consplusnormal"/>
        <w:numPr>
          <w:ilvl w:val="0"/>
          <w:numId w:val="41"/>
        </w:numPr>
        <w:spacing w:before="0" w:beforeAutospacing="0" w:after="0" w:afterAutospacing="0"/>
        <w:jc w:val="both"/>
        <w:rPr>
          <w:color w:val="000000"/>
          <w:sz w:val="28"/>
          <w:szCs w:val="28"/>
        </w:rPr>
      </w:pPr>
      <w:r w:rsidRPr="005F4B72">
        <w:rPr>
          <w:bCs/>
          <w:color w:val="000000"/>
          <w:sz w:val="28"/>
          <w:szCs w:val="28"/>
        </w:rPr>
        <w:t>Права главного  государственного инспектора Российской Федерации по пожарному надзору и должностных лиц органов пожарного надзора при осуществлении надзорной деятельности.</w:t>
      </w:r>
    </w:p>
    <w:p w:rsidR="002D36FD" w:rsidRPr="007F5867" w:rsidRDefault="002D36FD" w:rsidP="007F5867">
      <w:pPr>
        <w:spacing w:after="0" w:line="240" w:lineRule="auto"/>
        <w:ind w:left="360" w:right="1816"/>
        <w:jc w:val="both"/>
        <w:rPr>
          <w:rFonts w:ascii="Times New Roman" w:hAnsi="Times New Roman" w:cs="Times New Roman"/>
          <w:sz w:val="28"/>
          <w:szCs w:val="28"/>
        </w:rPr>
      </w:pP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 Государственную противопожарную службу входят:</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федеральная противопожарная служба;</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противопожарная служба субъектов Российской Федерации.</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Федеральная противопожарная служба включает в себя:</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структурные подразделения центрального аппарата федерального органа исполнительной власти, уполномоченного на решение задач в области </w:t>
      </w:r>
      <w:r w:rsidRPr="005F4B72">
        <w:rPr>
          <w:rFonts w:ascii="Times New Roman" w:eastAsia="Times New Roman" w:hAnsi="Times New Roman" w:cs="Times New Roman"/>
          <w:sz w:val="28"/>
          <w:szCs w:val="28"/>
        </w:rPr>
        <w:lastRenderedPageBreak/>
        <w:t>пожарной безопасности, осуществляющие управление и координацию деятельности федеральной противопожарной службы;</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структурные подразделения </w:t>
      </w:r>
      <w:r w:rsidRPr="005F4B72">
        <w:rPr>
          <w:rFonts w:ascii="Times New Roman" w:eastAsia="Times New Roman" w:hAnsi="Times New Roman" w:cs="Times New Roman"/>
          <w:sz w:val="28"/>
          <w:szCs w:val="28"/>
          <w:u w:val="single"/>
        </w:rPr>
        <w:t>территориальных</w:t>
      </w:r>
      <w:r w:rsidRPr="005F4B72">
        <w:rPr>
          <w:rFonts w:ascii="Times New Roman" w:eastAsia="Times New Roman" w:hAnsi="Times New Roman" w:cs="Times New Roman"/>
          <w:sz w:val="28"/>
          <w:szCs w:val="28"/>
        </w:rPr>
        <w:t xml:space="preserve"> органов федерального органа исполнительной власти, — </w:t>
      </w:r>
      <w:r w:rsidRPr="005F4B72">
        <w:rPr>
          <w:rFonts w:ascii="Times New Roman" w:eastAsia="Times New Roman" w:hAnsi="Times New Roman" w:cs="Times New Roman"/>
          <w:sz w:val="28"/>
          <w:szCs w:val="28"/>
          <w:u w:val="single"/>
        </w:rPr>
        <w:t>региональных</w:t>
      </w:r>
      <w:r w:rsidRPr="005F4B72">
        <w:rPr>
          <w:rFonts w:ascii="Times New Roman" w:eastAsia="Times New Roman" w:hAnsi="Times New Roman" w:cs="Times New Roman"/>
          <w:sz w:val="28"/>
          <w:szCs w:val="28"/>
        </w:rPr>
        <w:t xml:space="preserve"> центров по делам гражданской обороны, чрезвычайным ситуациям и ликвидации последствий стихийных бедствий, органов, уполномоченных решать задачи гражданской обороны и задачи по предупреждению и ликвидации чрезвычайных ситуаций по </w:t>
      </w:r>
      <w:r w:rsidRPr="005F4B72">
        <w:rPr>
          <w:rFonts w:ascii="Times New Roman" w:eastAsia="Times New Roman" w:hAnsi="Times New Roman" w:cs="Times New Roman"/>
          <w:sz w:val="28"/>
          <w:szCs w:val="28"/>
          <w:u w:val="single"/>
        </w:rPr>
        <w:t>субъектам</w:t>
      </w:r>
      <w:r w:rsidRPr="005F4B72">
        <w:rPr>
          <w:rFonts w:ascii="Times New Roman" w:eastAsia="Times New Roman" w:hAnsi="Times New Roman" w:cs="Times New Roman"/>
          <w:sz w:val="28"/>
          <w:szCs w:val="28"/>
        </w:rPr>
        <w:t xml:space="preserve"> Российской Федерации;</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органы государственного пожарного надзора;</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пожарно-технические, научно-исследовательские и образовательные учреждения;</w:t>
      </w:r>
      <w:r w:rsidRPr="005F4B72">
        <w:rPr>
          <w:rFonts w:ascii="Times New Roman" w:eastAsia="Times New Roman" w:hAnsi="Times New Roman" w:cs="Times New Roman"/>
          <w:sz w:val="28"/>
          <w:szCs w:val="28"/>
        </w:rPr>
        <w:br/>
        <w:t>  • подразделения федеральной противопожарной службы, созданные в целях обеспечения профилактики пожаров и (или) их тушения в организациях (объектовые подразделения);</w:t>
      </w:r>
    </w:p>
    <w:p w:rsidR="007F5867"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xml:space="preserve"> подразделения федеральной противопожарной службы, созданные в целях организации профилактики и тушения пожаров в закрытых административно-территориальных образованиях, а также в особо важных и режимных организациях (специальные и воинские подразделения).</w:t>
      </w:r>
    </w:p>
    <w:p w:rsidR="0044528F" w:rsidRPr="005F4B72" w:rsidRDefault="0044528F" w:rsidP="007F5867">
      <w:pPr>
        <w:spacing w:after="0" w:line="240" w:lineRule="auto"/>
        <w:ind w:firstLine="360"/>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Организационная структура, полномочия, задачи, функции, порядок деятельности федеральной противопожарной службы определяются положением о федеральной противопожарной службе, утверждаемым в установленном порядке.</w:t>
      </w:r>
    </w:p>
    <w:p w:rsidR="00D01392" w:rsidRPr="005F4B72" w:rsidRDefault="00D01392" w:rsidP="007F5867">
      <w:pPr>
        <w:pStyle w:val="consplusnormal"/>
        <w:spacing w:before="0" w:beforeAutospacing="0" w:after="0" w:afterAutospacing="0"/>
        <w:ind w:left="142" w:firstLine="425"/>
        <w:jc w:val="both"/>
        <w:rPr>
          <w:color w:val="000000"/>
          <w:sz w:val="28"/>
          <w:szCs w:val="28"/>
        </w:rPr>
      </w:pPr>
      <w:r w:rsidRPr="005F4B72">
        <w:rPr>
          <w:color w:val="000000"/>
          <w:sz w:val="28"/>
          <w:szCs w:val="28"/>
        </w:rPr>
        <w:t>Государственный пожарный надзор в Российской Федерации осуществляется должностными лицами органов государственного пожарного надзора, находящихся в ведении федерального органа исполнительной власти, уполномоченного на решение задач в области пожарной безопасности.</w:t>
      </w:r>
    </w:p>
    <w:p w:rsidR="007F5867" w:rsidRDefault="007F5867" w:rsidP="005F4B72">
      <w:pPr>
        <w:pStyle w:val="consplusnormal"/>
        <w:spacing w:before="0" w:beforeAutospacing="0" w:after="0" w:afterAutospacing="0"/>
        <w:ind w:left="566" w:firstLine="728"/>
        <w:jc w:val="both"/>
        <w:rPr>
          <w:b/>
          <w:bCs/>
          <w:color w:val="000000"/>
          <w:sz w:val="28"/>
          <w:szCs w:val="28"/>
        </w:rPr>
      </w:pPr>
    </w:p>
    <w:p w:rsidR="00D01392" w:rsidRPr="005F4B72" w:rsidRDefault="00D01392" w:rsidP="005F4B72">
      <w:pPr>
        <w:pStyle w:val="consplusnormal"/>
        <w:spacing w:before="0" w:beforeAutospacing="0" w:after="0" w:afterAutospacing="0"/>
        <w:ind w:left="566" w:firstLine="728"/>
        <w:jc w:val="both"/>
        <w:rPr>
          <w:color w:val="000000"/>
          <w:sz w:val="28"/>
          <w:szCs w:val="28"/>
        </w:rPr>
      </w:pPr>
      <w:r w:rsidRPr="005F4B72">
        <w:rPr>
          <w:b/>
          <w:bCs/>
          <w:color w:val="000000"/>
          <w:sz w:val="28"/>
          <w:szCs w:val="28"/>
        </w:rPr>
        <w:t>Органами государственного пожарного надзора являются:</w:t>
      </w:r>
    </w:p>
    <w:p w:rsidR="007F5867" w:rsidRDefault="007F5867" w:rsidP="005F4B72">
      <w:pPr>
        <w:pStyle w:val="consplusnormal"/>
        <w:spacing w:before="0" w:beforeAutospacing="0" w:after="0" w:afterAutospacing="0"/>
        <w:ind w:left="566" w:firstLine="728"/>
        <w:jc w:val="both"/>
        <w:rPr>
          <w:color w:val="000000"/>
          <w:sz w:val="28"/>
          <w:szCs w:val="28"/>
        </w:rPr>
      </w:pP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федеральный орган исполнительной власти, уполномоченный на решение задач в области пожарной безопасности, в лице структурного подразделения его центрального аппарата, в сферу ведения которого входят вопросы организации и осуществления государственного пожарного надзора;</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структурные подразделения региональных центров по делам гражданской обороны, чрезвычайным ситуациям и ликвидации последствий стихийных бедствий, созданные для организации и осуществления государственного пожарного надзора на территориях федеральных округов;</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структурные подразделения территориальных органов управления федерального органа исполнительной власти, уполномоченного на решение задач в области пожарной безопасности;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структурные подразделения специальных и воинских подразделений.</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 </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b/>
          <w:bCs/>
          <w:color w:val="000000"/>
          <w:sz w:val="28"/>
          <w:szCs w:val="28"/>
        </w:rPr>
        <w:lastRenderedPageBreak/>
        <w:t>Руководители соответствующих органов государственного пожарного надзора по должности одновременно являются:</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 </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главными государственными инспекторами субъектов Российской Федерации по пожарному надзору;</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главными государственными инспекторами специальных и воинских подразделений федеральной противопожарной службы по пожарному надзору.</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 </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Перечень иных должностных лиц органов государственного пожарного надзора (государственных инспекторов) и соответствующих им прав и обязанностей по осуществлению государственного пожарного надзора определяется Правительством Российской Федерации.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Должностные лица органов государственного пожарного надзора при осуществлении надзорных функций на объектах, являющихся собственностью иностранных юридических лиц или организаций с иностранными инвестициями, пользуются правами, установленными настоящей статьей.</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Указания и распоряжения вышестоящих должностных лиц органов государственного пожарного надзора обязательны для исполнения нижестоящими должностными лицами органов государственного пожарного надзора.</w:t>
      </w:r>
    </w:p>
    <w:p w:rsidR="007F5867" w:rsidRDefault="007F5867" w:rsidP="007F5867">
      <w:pPr>
        <w:pStyle w:val="consplusnormal"/>
        <w:spacing w:before="0" w:beforeAutospacing="0" w:after="0" w:afterAutospacing="0"/>
        <w:ind w:firstLine="567"/>
        <w:jc w:val="both"/>
        <w:rPr>
          <w:b/>
          <w:bCs/>
          <w:color w:val="000000"/>
          <w:sz w:val="28"/>
          <w:szCs w:val="28"/>
        </w:rPr>
      </w:pPr>
    </w:p>
    <w:p w:rsidR="00D01392" w:rsidRPr="005F4B72" w:rsidRDefault="007F5867" w:rsidP="007F5867">
      <w:pPr>
        <w:pStyle w:val="consplusnormal"/>
        <w:spacing w:before="0" w:beforeAutospacing="0" w:after="0" w:afterAutospacing="0"/>
        <w:ind w:firstLine="567"/>
        <w:jc w:val="both"/>
        <w:rPr>
          <w:color w:val="000000"/>
          <w:sz w:val="28"/>
          <w:szCs w:val="28"/>
        </w:rPr>
      </w:pPr>
      <w:r>
        <w:rPr>
          <w:b/>
          <w:bCs/>
          <w:color w:val="000000"/>
          <w:sz w:val="28"/>
          <w:szCs w:val="28"/>
        </w:rPr>
        <w:t>Г</w:t>
      </w:r>
      <w:r w:rsidR="00D01392" w:rsidRPr="005F4B72">
        <w:rPr>
          <w:b/>
          <w:bCs/>
          <w:color w:val="000000"/>
          <w:sz w:val="28"/>
          <w:szCs w:val="28"/>
        </w:rPr>
        <w:t>лавный государственный инспектор Российской Федерации по пожарному надзору и должностные лица органов пожарного надзора при осуществлении надзорной деятельности имеют право:</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организовывать самостоятельно или совместно с федеральными органами исполнительной власти разработку нормативных документов по пожарной безопасности, а также нормативных документов, регламентирующих порядок разработки, производства и эксплуатации пожарно-технической продукции;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осуществлять государственный пожарный надзор за соблюдением требований пожарной безопасности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а также должностными лицами и гражданами;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вносить в федеральные органы исполнительной власти, органы государственной власти субъектов Российской Федерации и органы местного самоуправления предложения о выполнении мер пожарной безопасности;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проводить обследования и проверки территорий, зданий, сооружений, помещений организаций и других объектов, в том числе в нерабочее время, в целях контроля за соблюдением требований пожарной безопасности и пресечения их нарушений;</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lastRenderedPageBreak/>
        <w:t>входить беспрепятственно в порядке, установленном законодательством Российской Федерации, в жилые и иные помещения, на земельные участки граждан при наличии достоверных данных о нарушении требований пожарной безопасности, создающем угрозу возникновения пожара и (или) безопасности людей;</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давать руководителям организаций, должностным лицам и гражданам обязательные для исполнения предписания по устранению нарушений требований пожарной безопасности, обеспечению пожарной безопасности товаров (работ, услуг), снятию с производства, прекращению выпуска и приостановке реализации товаров (работ, услуг), не соответствующих требованиям пожарной безопасности;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производить в соответствии с действующим законодательством дознание по делам о пожарах и по делам о нарушениях требований пожарной безопасности;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вызывать в органы управления и в подразделения государственного пожарного надзора должностных лиц и граждан по находящимся в производстве делам и материалам о пожарах, получать от них необходимые объяснения, справки, документы и копии с них;</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налагать в соответствии с действующим законодательством административные взыскания на граждан и юридических лиц, включая изготовителей (исполнителей, продавцов), за нарушение требований пожарной безопасности, а также за иные правонарушения в области пожарной безопасности, в том числе за уклонение от исполнения или несвоевременное исполнение предписаний и постановлений должностных лиц государственного пожарного надзора.</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Организационная структура, полномочия, задачи, функции и порядок организации и осуществления деятельности органов государственного пожарного надзора определяются положением о государственном пожарном надзоре, утверждаемым в установленном порядке.</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Государственный пожарный надзор в лесах осуществляется уполномоченными органами исполнительной власти и подведомственными им государственными учреждениями, а на подземных объектах и при производстве, транспортировке, хранении, использовании и утилизации взрывчатых материалов в организациях, ведущих взрывные работы с использованием взрывчатых материалов промышленного назначения, - федеральным органом исполнительной власти, уполномоченным в области промышленной безопасности.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Контроль за обеспечением пожарной безопасности дипломатических и консульских учреждений Российской Федерации, а также представительств Российской Федерации за рубежом осуществляется в соответствии с положениями настоящего Федерального закона, если иное не предусмотрено международными договорами Российской Федерации.</w:t>
      </w:r>
    </w:p>
    <w:p w:rsidR="00D01392" w:rsidRPr="005F4B72" w:rsidRDefault="00D01392" w:rsidP="007F5867">
      <w:pPr>
        <w:pStyle w:val="consplusnormal"/>
        <w:spacing w:before="0" w:beforeAutospacing="0" w:after="0" w:afterAutospacing="0"/>
        <w:ind w:firstLine="567"/>
        <w:jc w:val="both"/>
        <w:rPr>
          <w:color w:val="000000"/>
          <w:sz w:val="28"/>
          <w:szCs w:val="28"/>
        </w:rPr>
      </w:pPr>
      <w:r w:rsidRPr="005F4B72">
        <w:rPr>
          <w:color w:val="000000"/>
          <w:sz w:val="28"/>
          <w:szCs w:val="28"/>
        </w:rPr>
        <w:t xml:space="preserve">В случае, если при строительстве, реконструкции, капитальном ремонте объектов капитального строительства предусмотрено осуществление </w:t>
      </w:r>
      <w:r w:rsidRPr="005F4B72">
        <w:rPr>
          <w:color w:val="000000"/>
          <w:sz w:val="28"/>
          <w:szCs w:val="28"/>
        </w:rPr>
        <w:lastRenderedPageBreak/>
        <w:t>государственного строительного надзора, государственный пожарный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в соответствии с законодательством Российской Федерации о градостроительной деятельности.</w:t>
      </w:r>
    </w:p>
    <w:p w:rsidR="001F2FC5" w:rsidRPr="005F4B72" w:rsidRDefault="00D944BA" w:rsidP="007F5867">
      <w:pPr>
        <w:spacing w:after="0" w:line="240" w:lineRule="auto"/>
        <w:ind w:firstLine="567"/>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     Государственная противопожарная служба является составной частью сил обеспечения безопасности личности, общества и государства и координирует деятельность других видов пожарной охраны.</w:t>
      </w:r>
      <w:r w:rsidRPr="005F4B72">
        <w:rPr>
          <w:rFonts w:ascii="Times New Roman" w:eastAsia="Times New Roman" w:hAnsi="Times New Roman" w:cs="Times New Roman"/>
          <w:sz w:val="28"/>
          <w:szCs w:val="28"/>
        </w:rPr>
        <w:br/>
      </w:r>
    </w:p>
    <w:p w:rsidR="00D01392" w:rsidRPr="005F4B72" w:rsidRDefault="00D944BA" w:rsidP="005F4B72">
      <w:p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noProof/>
          <w:sz w:val="28"/>
          <w:szCs w:val="28"/>
        </w:rPr>
        <w:drawing>
          <wp:inline distT="0" distB="0" distL="0" distR="0" wp14:anchorId="12BD8956" wp14:editId="0C4A7319">
            <wp:extent cx="4572000" cy="5953125"/>
            <wp:effectExtent l="19050" t="0" r="0" b="0"/>
            <wp:docPr id="3" name="Рисунок 15" descr="Структура органов управления Государственной противопожарной службы в Р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Структура органов управления Государственной противопожарной службы в РФ"/>
                    <pic:cNvPicPr>
                      <a:picLocks noChangeAspect="1" noChangeArrowheads="1"/>
                    </pic:cNvPicPr>
                  </pic:nvPicPr>
                  <pic:blipFill>
                    <a:blip r:embed="rId23"/>
                    <a:srcRect/>
                    <a:stretch>
                      <a:fillRect/>
                    </a:stretch>
                  </pic:blipFill>
                  <pic:spPr bwMode="auto">
                    <a:xfrm>
                      <a:off x="0" y="0"/>
                      <a:ext cx="4572000" cy="5953125"/>
                    </a:xfrm>
                    <a:prstGeom prst="rect">
                      <a:avLst/>
                    </a:prstGeom>
                    <a:noFill/>
                    <a:ln w="9525">
                      <a:noFill/>
                      <a:miter lim="800000"/>
                      <a:headEnd/>
                      <a:tailEnd/>
                    </a:ln>
                  </pic:spPr>
                </pic:pic>
              </a:graphicData>
            </a:graphic>
          </wp:inline>
        </w:drawing>
      </w:r>
    </w:p>
    <w:p w:rsidR="00D944BA" w:rsidRPr="005F4B72" w:rsidRDefault="00D944BA" w:rsidP="005F4B72">
      <w:pPr>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На рис.  представлена структура органов управления Государственной противопожарной службы (ГПС) </w:t>
      </w:r>
    </w:p>
    <w:p w:rsidR="00D01392" w:rsidRPr="005F4B72" w:rsidRDefault="00D01392" w:rsidP="005F4B72">
      <w:pPr>
        <w:shd w:val="clear" w:color="auto" w:fill="FFFFFF"/>
        <w:spacing w:after="0" w:line="240" w:lineRule="auto"/>
        <w:jc w:val="both"/>
        <w:rPr>
          <w:rFonts w:ascii="Times New Roman" w:eastAsia="Times New Roman" w:hAnsi="Times New Roman" w:cs="Times New Roman"/>
          <w:sz w:val="28"/>
          <w:szCs w:val="28"/>
        </w:rPr>
      </w:pPr>
    </w:p>
    <w:p w:rsidR="007F5867" w:rsidRPr="007F5867" w:rsidRDefault="007F5867" w:rsidP="007F5867">
      <w:pPr>
        <w:spacing w:after="0" w:line="240" w:lineRule="auto"/>
        <w:jc w:val="center"/>
        <w:rPr>
          <w:rFonts w:ascii="Times New Roman" w:eastAsia="Times New Roman" w:hAnsi="Times New Roman" w:cs="Times New Roman"/>
          <w:b/>
          <w:sz w:val="28"/>
          <w:szCs w:val="28"/>
        </w:rPr>
      </w:pPr>
      <w:r w:rsidRPr="007F5867">
        <w:rPr>
          <w:rFonts w:ascii="Times New Roman" w:eastAsia="Times New Roman" w:hAnsi="Times New Roman" w:cs="Times New Roman"/>
          <w:b/>
          <w:sz w:val="28"/>
          <w:szCs w:val="28"/>
        </w:rPr>
        <w:t>Контрольные вопросы</w:t>
      </w:r>
    </w:p>
    <w:p w:rsidR="007F5867" w:rsidRPr="007F5867" w:rsidRDefault="007F5867" w:rsidP="007F5867">
      <w:pPr>
        <w:pStyle w:val="consplusnormal"/>
        <w:numPr>
          <w:ilvl w:val="0"/>
          <w:numId w:val="51"/>
        </w:numPr>
        <w:spacing w:before="0" w:beforeAutospacing="0" w:after="0" w:afterAutospacing="0"/>
        <w:jc w:val="both"/>
        <w:rPr>
          <w:sz w:val="28"/>
          <w:szCs w:val="28"/>
        </w:rPr>
      </w:pPr>
      <w:r w:rsidRPr="007F5867">
        <w:rPr>
          <w:bCs/>
          <w:color w:val="000000"/>
          <w:sz w:val="28"/>
          <w:szCs w:val="28"/>
        </w:rPr>
        <w:lastRenderedPageBreak/>
        <w:t xml:space="preserve">Права главного государственного инспектора Российской Федерации по пожарному надзору и должностных лиц органов пожарного надзора при осуществлении надзорной деятельности. </w:t>
      </w:r>
    </w:p>
    <w:p w:rsidR="007F5867" w:rsidRPr="007F5867" w:rsidRDefault="007F5867" w:rsidP="007F5867">
      <w:pPr>
        <w:pStyle w:val="consplusnormal"/>
        <w:numPr>
          <w:ilvl w:val="0"/>
          <w:numId w:val="51"/>
        </w:numPr>
        <w:spacing w:before="0" w:beforeAutospacing="0" w:after="0" w:afterAutospacing="0"/>
        <w:jc w:val="both"/>
        <w:rPr>
          <w:sz w:val="28"/>
          <w:szCs w:val="28"/>
        </w:rPr>
      </w:pPr>
      <w:r w:rsidRPr="007F5867">
        <w:rPr>
          <w:bCs/>
          <w:color w:val="000000"/>
          <w:sz w:val="28"/>
          <w:szCs w:val="28"/>
        </w:rPr>
        <w:t>Органы государственного пожарного надзора.</w:t>
      </w:r>
    </w:p>
    <w:p w:rsidR="007F5867" w:rsidRPr="007F5867" w:rsidRDefault="007F5867" w:rsidP="007F5867">
      <w:pPr>
        <w:pStyle w:val="a3"/>
        <w:numPr>
          <w:ilvl w:val="0"/>
          <w:numId w:val="51"/>
        </w:numPr>
        <w:spacing w:after="0" w:line="240" w:lineRule="auto"/>
        <w:rPr>
          <w:rFonts w:ascii="Times New Roman" w:hAnsi="Times New Roman" w:cs="Times New Roman"/>
          <w:bCs/>
          <w:color w:val="000000"/>
          <w:sz w:val="28"/>
          <w:szCs w:val="28"/>
        </w:rPr>
      </w:pPr>
      <w:r w:rsidRPr="007F5867">
        <w:rPr>
          <w:rFonts w:ascii="Times New Roman" w:hAnsi="Times New Roman" w:cs="Times New Roman"/>
          <w:bCs/>
          <w:color w:val="000000"/>
          <w:sz w:val="28"/>
          <w:szCs w:val="28"/>
        </w:rPr>
        <w:t>Структура органов Государственного пожарного надзора</w:t>
      </w:r>
    </w:p>
    <w:p w:rsidR="007F5867" w:rsidRDefault="007F5867" w:rsidP="007F5867">
      <w:pPr>
        <w:spacing w:after="0" w:line="240" w:lineRule="auto"/>
        <w:ind w:firstLine="708"/>
        <w:jc w:val="center"/>
        <w:rPr>
          <w:bCs/>
          <w:color w:val="000000"/>
          <w:sz w:val="28"/>
          <w:szCs w:val="28"/>
        </w:rPr>
      </w:pPr>
    </w:p>
    <w:p w:rsidR="00D944BA" w:rsidRPr="0095565C" w:rsidRDefault="00430F3D" w:rsidP="007F5867">
      <w:pPr>
        <w:spacing w:after="0" w:line="240" w:lineRule="auto"/>
        <w:ind w:firstLine="708"/>
        <w:jc w:val="center"/>
        <w:rPr>
          <w:rFonts w:ascii="Times New Roman" w:eastAsia="Calibri" w:hAnsi="Times New Roman" w:cs="Times New Roman"/>
          <w:b/>
          <w:sz w:val="28"/>
          <w:szCs w:val="28"/>
        </w:rPr>
      </w:pPr>
      <w:r w:rsidRPr="00430F3D">
        <w:rPr>
          <w:rFonts w:ascii="Times New Roman" w:hAnsi="Times New Roman" w:cs="Times New Roman"/>
          <w:b/>
          <w:bCs/>
          <w:color w:val="000000"/>
          <w:sz w:val="28"/>
          <w:szCs w:val="28"/>
        </w:rPr>
        <w:t>Тема 6</w:t>
      </w:r>
      <w:r w:rsidR="00EF0420" w:rsidRPr="00430F3D">
        <w:rPr>
          <w:rFonts w:ascii="Times New Roman" w:eastAsia="Calibri" w:hAnsi="Times New Roman" w:cs="Times New Roman"/>
          <w:b/>
          <w:sz w:val="28"/>
          <w:szCs w:val="28"/>
        </w:rPr>
        <w:t>.2</w:t>
      </w:r>
      <w:r w:rsidR="0095565C" w:rsidRPr="00430F3D">
        <w:rPr>
          <w:rFonts w:ascii="Times New Roman" w:eastAsia="Calibri" w:hAnsi="Times New Roman" w:cs="Times New Roman"/>
          <w:b/>
          <w:sz w:val="28"/>
          <w:szCs w:val="28"/>
        </w:rPr>
        <w:t xml:space="preserve"> </w:t>
      </w:r>
      <w:r w:rsidR="00D944BA" w:rsidRPr="0095565C">
        <w:rPr>
          <w:rFonts w:ascii="Times New Roman" w:eastAsia="Calibri" w:hAnsi="Times New Roman" w:cs="Times New Roman"/>
          <w:b/>
          <w:sz w:val="28"/>
          <w:szCs w:val="28"/>
        </w:rPr>
        <w:t>Порядок взаимодействия пожарной охраны и предприятий.</w:t>
      </w:r>
    </w:p>
    <w:p w:rsidR="002D36FD" w:rsidRPr="0095565C" w:rsidRDefault="002D36FD" w:rsidP="005F4B72">
      <w:pPr>
        <w:spacing w:after="0" w:line="240" w:lineRule="auto"/>
        <w:ind w:firstLine="708"/>
        <w:jc w:val="center"/>
        <w:rPr>
          <w:rFonts w:ascii="Times New Roman" w:eastAsia="Calibri" w:hAnsi="Times New Roman" w:cs="Times New Roman"/>
          <w:b/>
          <w:i/>
          <w:sz w:val="28"/>
          <w:szCs w:val="28"/>
        </w:rPr>
      </w:pPr>
    </w:p>
    <w:p w:rsidR="002D36FD" w:rsidRPr="0095565C" w:rsidRDefault="0095565C" w:rsidP="0095565C">
      <w:pPr>
        <w:spacing w:after="0" w:line="240" w:lineRule="auto"/>
        <w:ind w:firstLine="708"/>
        <w:jc w:val="center"/>
        <w:rPr>
          <w:rFonts w:ascii="Times New Roman" w:eastAsia="Calibri" w:hAnsi="Times New Roman" w:cs="Times New Roman"/>
          <w:b/>
          <w:sz w:val="28"/>
          <w:szCs w:val="28"/>
        </w:rPr>
      </w:pPr>
      <w:r w:rsidRPr="0095565C">
        <w:rPr>
          <w:rFonts w:ascii="Times New Roman" w:eastAsia="Calibri" w:hAnsi="Times New Roman" w:cs="Times New Roman"/>
          <w:b/>
          <w:sz w:val="28"/>
          <w:szCs w:val="28"/>
        </w:rPr>
        <w:t>План</w:t>
      </w:r>
      <w:r w:rsidR="002D36FD" w:rsidRPr="0095565C">
        <w:rPr>
          <w:rFonts w:ascii="Times New Roman" w:eastAsia="Calibri" w:hAnsi="Times New Roman" w:cs="Times New Roman"/>
          <w:b/>
          <w:sz w:val="28"/>
          <w:szCs w:val="28"/>
        </w:rPr>
        <w:t xml:space="preserve"> лекции</w:t>
      </w:r>
    </w:p>
    <w:p w:rsidR="002D36FD" w:rsidRPr="005F4B72" w:rsidRDefault="002D36FD" w:rsidP="005F4B72">
      <w:pPr>
        <w:spacing w:after="0" w:line="240" w:lineRule="auto"/>
        <w:ind w:firstLine="708"/>
        <w:jc w:val="both"/>
        <w:rPr>
          <w:rFonts w:ascii="Times New Roman" w:eastAsia="Calibri" w:hAnsi="Times New Roman" w:cs="Times New Roman"/>
          <w:sz w:val="28"/>
          <w:szCs w:val="28"/>
        </w:rPr>
      </w:pPr>
    </w:p>
    <w:p w:rsidR="002D36FD" w:rsidRPr="005F4B72" w:rsidRDefault="002D36FD" w:rsidP="005F4B72">
      <w:pPr>
        <w:pStyle w:val="a3"/>
        <w:numPr>
          <w:ilvl w:val="0"/>
          <w:numId w:val="42"/>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Виды и основные задачи пожарной охраны.</w:t>
      </w:r>
    </w:p>
    <w:p w:rsidR="002D36FD" w:rsidRPr="005F4B72" w:rsidRDefault="002D36FD" w:rsidP="005F4B72">
      <w:pPr>
        <w:pStyle w:val="a3"/>
        <w:numPr>
          <w:ilvl w:val="0"/>
          <w:numId w:val="42"/>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Права, обязанности и ответственность   в области пожарной безопасности</w:t>
      </w:r>
      <w:r w:rsidRPr="005F4B72">
        <w:rPr>
          <w:rFonts w:ascii="Times New Roman" w:eastAsia="Calibri" w:hAnsi="Times New Roman" w:cs="Times New Roman"/>
          <w:sz w:val="28"/>
          <w:szCs w:val="28"/>
        </w:rPr>
        <w:tab/>
        <w:t>руководителей предприятий и граждан.</w:t>
      </w:r>
    </w:p>
    <w:p w:rsidR="002D36FD" w:rsidRPr="005F4B72" w:rsidRDefault="002D36FD" w:rsidP="005F4B72">
      <w:pPr>
        <w:pStyle w:val="a3"/>
        <w:numPr>
          <w:ilvl w:val="0"/>
          <w:numId w:val="42"/>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Планирование мероприятий по профилактике пожарной безопасности</w:t>
      </w:r>
    </w:p>
    <w:p w:rsidR="002D36FD" w:rsidRPr="005F4B72" w:rsidRDefault="002D36FD" w:rsidP="005F4B72">
      <w:pPr>
        <w:pStyle w:val="a3"/>
        <w:numPr>
          <w:ilvl w:val="0"/>
          <w:numId w:val="42"/>
        </w:num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iCs/>
          <w:sz w:val="28"/>
          <w:szCs w:val="28"/>
        </w:rPr>
        <w:t>Организационные мероприятия по обеспечению пожарной безопасности</w:t>
      </w:r>
    </w:p>
    <w:p w:rsidR="002D36FD" w:rsidRPr="005F4B72" w:rsidRDefault="002D36FD" w:rsidP="005F4B72">
      <w:pPr>
        <w:pStyle w:val="a3"/>
        <w:numPr>
          <w:ilvl w:val="0"/>
          <w:numId w:val="42"/>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iCs/>
          <w:sz w:val="28"/>
          <w:szCs w:val="28"/>
        </w:rPr>
        <w:t xml:space="preserve">Организация обучения и инструктажей работников мерам  пожарной </w:t>
      </w:r>
      <w:r w:rsidRPr="005F4B72">
        <w:rPr>
          <w:rFonts w:ascii="Times New Roman" w:hAnsi="Times New Roman" w:cs="Times New Roman"/>
          <w:iCs/>
          <w:sz w:val="28"/>
          <w:szCs w:val="28"/>
        </w:rPr>
        <w:t>б</w:t>
      </w:r>
      <w:r w:rsidRPr="005F4B72">
        <w:rPr>
          <w:rFonts w:ascii="Times New Roman" w:eastAsia="Calibri" w:hAnsi="Times New Roman" w:cs="Times New Roman"/>
          <w:iCs/>
          <w:sz w:val="28"/>
          <w:szCs w:val="28"/>
        </w:rPr>
        <w:t>езопасности</w:t>
      </w:r>
    </w:p>
    <w:p w:rsidR="002D36FD" w:rsidRPr="0095565C" w:rsidRDefault="0095565C" w:rsidP="0095565C">
      <w:pPr>
        <w:spacing w:after="0" w:line="240" w:lineRule="auto"/>
        <w:ind w:left="708"/>
        <w:outlineLvl w:val="0"/>
        <w:rPr>
          <w:rFonts w:ascii="Times New Roman" w:eastAsia="Calibri" w:hAnsi="Times New Roman" w:cs="Times New Roman"/>
          <w:sz w:val="28"/>
          <w:szCs w:val="28"/>
        </w:rPr>
      </w:pPr>
      <w:r>
        <w:rPr>
          <w:rFonts w:ascii="Times New Roman" w:eastAsia="Calibri" w:hAnsi="Times New Roman" w:cs="Times New Roman"/>
          <w:iCs/>
          <w:sz w:val="28"/>
          <w:szCs w:val="28"/>
        </w:rPr>
        <w:t xml:space="preserve">6. </w:t>
      </w:r>
      <w:r w:rsidR="002D36FD" w:rsidRPr="0095565C">
        <w:rPr>
          <w:rFonts w:ascii="Times New Roman" w:eastAsia="Calibri" w:hAnsi="Times New Roman" w:cs="Times New Roman"/>
          <w:iCs/>
          <w:sz w:val="28"/>
          <w:szCs w:val="28"/>
        </w:rPr>
        <w:t>Разработка инструкций  о мерах пожарной безопасности.</w:t>
      </w:r>
    </w:p>
    <w:p w:rsidR="002D36FD" w:rsidRPr="005F4B72" w:rsidRDefault="002D36FD" w:rsidP="005F4B72">
      <w:pPr>
        <w:pStyle w:val="a3"/>
        <w:spacing w:after="0" w:line="240" w:lineRule="auto"/>
        <w:ind w:left="1068"/>
        <w:jc w:val="both"/>
        <w:rPr>
          <w:rFonts w:ascii="Times New Roman" w:eastAsia="Calibri" w:hAnsi="Times New Roman" w:cs="Times New Roman"/>
          <w:sz w:val="28"/>
          <w:szCs w:val="28"/>
        </w:rPr>
      </w:pPr>
    </w:p>
    <w:p w:rsidR="0095565C" w:rsidRDefault="0095565C" w:rsidP="005F4B72">
      <w:pPr>
        <w:shd w:val="clear" w:color="auto" w:fill="FFFFFF"/>
        <w:spacing w:after="0" w:line="240" w:lineRule="auto"/>
        <w:jc w:val="both"/>
        <w:rPr>
          <w:rFonts w:ascii="Times New Roman" w:eastAsia="Times New Roman" w:hAnsi="Times New Roman" w:cs="Times New Roman"/>
          <w:sz w:val="28"/>
          <w:szCs w:val="28"/>
        </w:rPr>
      </w:pPr>
    </w:p>
    <w:p w:rsidR="003A1E9E" w:rsidRPr="005F4B72" w:rsidRDefault="00746A46" w:rsidP="0095565C">
      <w:pPr>
        <w:shd w:val="clear" w:color="auto" w:fill="FFFFFF"/>
        <w:spacing w:after="0" w:line="240" w:lineRule="auto"/>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Пожарная охрана подразделяется на следующие виды:</w:t>
      </w:r>
      <w:r w:rsidRPr="005F4B72">
        <w:rPr>
          <w:rFonts w:ascii="Times New Roman" w:eastAsia="Times New Roman" w:hAnsi="Times New Roman" w:cs="Times New Roman"/>
          <w:sz w:val="28"/>
          <w:szCs w:val="28"/>
        </w:rPr>
        <w:br/>
        <w:t>государственная противопожарная служба;</w:t>
      </w:r>
    </w:p>
    <w:p w:rsidR="003A1E9E" w:rsidRPr="005F4B72" w:rsidRDefault="00746A46" w:rsidP="0095565C">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муниципальная пожарная охрана;</w:t>
      </w:r>
    </w:p>
    <w:p w:rsidR="003A1E9E" w:rsidRPr="005F4B72" w:rsidRDefault="00746A46" w:rsidP="0095565C">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ведомственная пожарная охрана,</w:t>
      </w:r>
    </w:p>
    <w:p w:rsidR="003A1E9E" w:rsidRPr="005F4B72" w:rsidRDefault="00746A46" w:rsidP="0095565C">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частная пожарная охрана;</w:t>
      </w:r>
    </w:p>
    <w:p w:rsidR="003A1E9E" w:rsidRPr="005F4B72" w:rsidRDefault="00746A46" w:rsidP="0095565C">
      <w:pPr>
        <w:shd w:val="clear" w:color="auto" w:fill="FFFFFF"/>
        <w:spacing w:after="0" w:line="240" w:lineRule="auto"/>
        <w:ind w:firstLine="708"/>
        <w:jc w:val="both"/>
        <w:rPr>
          <w:rFonts w:ascii="Times New Roman" w:eastAsia="Times New Roman" w:hAnsi="Times New Roman" w:cs="Times New Roman"/>
          <w:sz w:val="28"/>
          <w:szCs w:val="28"/>
        </w:rPr>
      </w:pPr>
      <w:r w:rsidRPr="005F4B72">
        <w:rPr>
          <w:rFonts w:ascii="Times New Roman" w:eastAsia="Times New Roman" w:hAnsi="Times New Roman" w:cs="Times New Roman"/>
          <w:sz w:val="28"/>
          <w:szCs w:val="28"/>
        </w:rPr>
        <w:t>добровольная пожарная охрана.</w:t>
      </w:r>
    </w:p>
    <w:p w:rsidR="0095565C" w:rsidRDefault="0095565C" w:rsidP="0095565C">
      <w:pPr>
        <w:spacing w:after="0" w:line="240" w:lineRule="auto"/>
        <w:ind w:firstLine="708"/>
        <w:jc w:val="both"/>
        <w:outlineLvl w:val="0"/>
        <w:rPr>
          <w:rFonts w:ascii="Times New Roman" w:eastAsia="Calibri" w:hAnsi="Times New Roman" w:cs="Times New Roman"/>
          <w:sz w:val="28"/>
          <w:szCs w:val="28"/>
        </w:rPr>
      </w:pPr>
    </w:p>
    <w:p w:rsidR="00577880" w:rsidRPr="005F4B72" w:rsidRDefault="00577880" w:rsidP="0095565C">
      <w:pPr>
        <w:spacing w:after="0" w:line="240" w:lineRule="auto"/>
        <w:ind w:firstLine="708"/>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Основными задачами пожарной охраны являются:</w:t>
      </w:r>
    </w:p>
    <w:p w:rsidR="00577880" w:rsidRPr="005F4B72" w:rsidRDefault="00577880" w:rsidP="0095565C">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-организация и осуществление профилактики пожаров;</w:t>
      </w:r>
    </w:p>
    <w:p w:rsidR="00577880" w:rsidRPr="005F4B72" w:rsidRDefault="00577880" w:rsidP="0095565C">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-спасение людей и имущества при пожарах;</w:t>
      </w:r>
    </w:p>
    <w:p w:rsidR="00577880" w:rsidRPr="005F4B72" w:rsidRDefault="00577880" w:rsidP="0095565C">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-организация и осуществление тушения пожаров, и проведение аварийно-спасательных работ.</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К действиям по предупреждению, ликвидации социально-политических, межнациональных конфликтов и массовых беспорядков пожарная охрана не привлекается.</w:t>
      </w:r>
    </w:p>
    <w:p w:rsidR="0095565C" w:rsidRDefault="0095565C" w:rsidP="005F4B72">
      <w:pPr>
        <w:spacing w:after="0" w:line="240" w:lineRule="auto"/>
        <w:jc w:val="center"/>
        <w:outlineLvl w:val="0"/>
        <w:rPr>
          <w:rFonts w:ascii="Times New Roman" w:eastAsia="Calibri" w:hAnsi="Times New Roman" w:cs="Times New Roman"/>
          <w:b/>
          <w:sz w:val="28"/>
          <w:szCs w:val="28"/>
        </w:rPr>
      </w:pPr>
    </w:p>
    <w:p w:rsidR="00577880" w:rsidRPr="005F4B72" w:rsidRDefault="00577880" w:rsidP="005F4B72">
      <w:pPr>
        <w:spacing w:after="0" w:line="240" w:lineRule="auto"/>
        <w:jc w:val="center"/>
        <w:outlineLvl w:val="0"/>
        <w:rPr>
          <w:rFonts w:ascii="Times New Roman" w:eastAsia="Calibri" w:hAnsi="Times New Roman" w:cs="Times New Roman"/>
          <w:sz w:val="28"/>
          <w:szCs w:val="28"/>
        </w:rPr>
      </w:pPr>
      <w:r w:rsidRPr="005F4B72">
        <w:rPr>
          <w:rFonts w:ascii="Times New Roman" w:eastAsia="Calibri" w:hAnsi="Times New Roman" w:cs="Times New Roman"/>
          <w:b/>
          <w:sz w:val="28"/>
          <w:szCs w:val="28"/>
        </w:rPr>
        <w:t>Обеспечение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Обеспечение пожарной безопасности включает в себя  нормативно- правовое регулирование в области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-разработку и реализацию мер пожарной безопасности. Меры пожарной безопасности разрабатываются на основе опыта борьбы с </w:t>
      </w:r>
      <w:r w:rsidRPr="005F4B72">
        <w:rPr>
          <w:rFonts w:ascii="Times New Roman" w:eastAsia="Calibri" w:hAnsi="Times New Roman" w:cs="Times New Roman"/>
          <w:sz w:val="28"/>
          <w:szCs w:val="28"/>
        </w:rPr>
        <w:lastRenderedPageBreak/>
        <w:t>пожарами, оценки пожарной опасности веществ, материалов, технологических процессов, изделий, конструкций, зданий и сооружений. Изготовители  (поставщики) указывают в соответствующей технической документации показатели  пожарной опасности этих веществ, материалов, изделий и оборудования, а так же меры пожарной безопасности при обращении с ними;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-разработка и реализация мер пожарной безопасности для организаций, зданий и сооружений, в том числе при их проектировании, должны в обязательном порядке предусматривать решения, обеспечивающие эвакуацию людей при пожаре;</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для производств разрабатываются планы тушения пожаров, решения по обеспечению безопасности людей.</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Тушение пожаров и проведение </w:t>
      </w:r>
      <w:proofErr w:type="spellStart"/>
      <w:r w:rsidRPr="005F4B72">
        <w:rPr>
          <w:rFonts w:ascii="Times New Roman" w:eastAsia="Calibri" w:hAnsi="Times New Roman" w:cs="Times New Roman"/>
          <w:sz w:val="28"/>
          <w:szCs w:val="28"/>
        </w:rPr>
        <w:t>аварийно</w:t>
      </w:r>
      <w:proofErr w:type="spellEnd"/>
      <w:r w:rsidRPr="005F4B72">
        <w:rPr>
          <w:rFonts w:ascii="Times New Roman" w:eastAsia="Calibri" w:hAnsi="Times New Roman" w:cs="Times New Roman"/>
          <w:sz w:val="28"/>
          <w:szCs w:val="28"/>
        </w:rPr>
        <w:t xml:space="preserve"> – спасательных работ  осуществляется на безвозмездной основе, если иное не установлено законодательством РФ</w:t>
      </w:r>
    </w:p>
    <w:p w:rsidR="0095565C" w:rsidRDefault="0095565C" w:rsidP="005F4B72">
      <w:pPr>
        <w:spacing w:after="0" w:line="240" w:lineRule="auto"/>
        <w:jc w:val="center"/>
        <w:rPr>
          <w:rFonts w:ascii="Times New Roman" w:eastAsia="Calibri" w:hAnsi="Times New Roman" w:cs="Times New Roman"/>
          <w:b/>
          <w:sz w:val="28"/>
          <w:szCs w:val="28"/>
        </w:rPr>
      </w:pPr>
    </w:p>
    <w:p w:rsidR="00577880" w:rsidRPr="005F4B72" w:rsidRDefault="00577880" w:rsidP="005F4B72">
      <w:pPr>
        <w:spacing w:after="0" w:line="240" w:lineRule="auto"/>
        <w:jc w:val="center"/>
        <w:rPr>
          <w:rFonts w:ascii="Times New Roman" w:eastAsia="Calibri" w:hAnsi="Times New Roman" w:cs="Times New Roman"/>
          <w:sz w:val="28"/>
          <w:szCs w:val="28"/>
        </w:rPr>
      </w:pPr>
      <w:r w:rsidRPr="005F4B72">
        <w:rPr>
          <w:rFonts w:ascii="Times New Roman" w:eastAsia="Calibri" w:hAnsi="Times New Roman" w:cs="Times New Roman"/>
          <w:b/>
          <w:sz w:val="28"/>
          <w:szCs w:val="28"/>
        </w:rPr>
        <w:t>Права, обязанности и ответственность в области пожарной безопасности</w:t>
      </w:r>
      <w:r w:rsidRPr="005F4B72">
        <w:rPr>
          <w:rFonts w:ascii="Times New Roman" w:eastAsia="Calibri" w:hAnsi="Times New Roman" w:cs="Times New Roman"/>
          <w:sz w:val="28"/>
          <w:szCs w:val="28"/>
        </w:rPr>
        <w:tab/>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Права и обязанности граждан в области пожарной безопасности </w:t>
      </w:r>
    </w:p>
    <w:p w:rsidR="00577880" w:rsidRPr="005F4B72" w:rsidRDefault="00577880" w:rsidP="005F4B72">
      <w:pPr>
        <w:spacing w:after="0" w:line="240" w:lineRule="auto"/>
        <w:ind w:firstLine="708"/>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Граждане имеют право:</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защиту их жизни, здоровья и имущества в случае пожара;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возмещение ущерба, причинённого пожаром, в порядке установленном действующим законодательством;</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участие в установлении причин пожара, нанесшего ущерб их здоровью и имуществу;</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получение информации по вопросам пожарной безопасности, в том числе от органов управления и подразделений пожарной охраны;</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участие в обеспечении пожарной безопасности, в том числе в деятельности  добровольной пожарной охраны.</w:t>
      </w:r>
    </w:p>
    <w:p w:rsidR="00577880" w:rsidRPr="005F4B72" w:rsidRDefault="00577880" w:rsidP="005F4B72">
      <w:p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ab/>
        <w:t>Граждане обязаны:</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соблюдать требования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иметь в помещениях и строениях, находящихся в их собственности (пользовании), первичных средств тушения пожаров и противопожарный инвентарь в соответствии  с правилами пожарной безопасности и перечнями, утверждёнными соответствующими органами местного самоуправления;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при обнаружении пожаров немедленно уведомить о них пожарную охрану (для приёма сообщений о пожарах и ЧС в телефонных сетях населенных пунктов установлен единый номер – 01;</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до прибытия пожарной охраны принимать посильные меры  по спасению людей, имущества и тушению пожаров;</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оказывать содействие пожарной охране при тушении пожаров;</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выполнять предписания, постановления и иные законодательные требования должностных лиц государственного пожарного надзора;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 предоставлять в порядке, установленном законодательством РФ, возможность должностным лицам государственного пожарного надзора проводить обследования и проверки,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577880" w:rsidRPr="005F4B72" w:rsidRDefault="00577880" w:rsidP="005F4B72">
      <w:p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Руководители организации имеют право: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создавать, реорганизовывать и ликвидировать в установленном порядке подразделения пожарной безопасности, которые они содержат за счёт собственных средств;</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вносить в органы государственной власти и органы местного самоуправления  предложения по обеспечению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проводить работы по установлению причин и обстоятельств пожаров, происшедших на предприятиях;</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устанавливать меры социального и экономического стимулирования обеспечения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получать информацию по вопросам пожарной безопасности, в том числе и от органов управления и подразделений пожарной охраны.</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Руководители организаций или индивидуальные предприниматели имеют право назначать лиц, которые должны выполнять соответствующие правила пожарной безопасности, либо обеспечивать их соблюдение на определённых участках работ.</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Для привлечения работников предприятий к работе по предупреждению и борьбы с пожарами на объектах могут создаваться пожарно-технические комиссии и добровольные пожарные формирования. </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 Руководитель предприятия обязан назначить должностных лиц, ответственных за пожарную безопасность отдельных объектов (цехов, участков, складов и т. д.);</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организовать пожарную охрану объекта;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организовать обучение рабочих и служащих правилам пожарной безопасности;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разработать перспективные планы внедрения пожаротушения и мероприятия по повышению уровня пожарной безопасности предприятия;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разрабатывать инструкции о порядке работы с противопожарными веществами и материалами, а так же  инструкций о соблюдении противопожарного режима и о действии людей при возникновении пожара;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применять средства наглядной агитации по обеспечению пожарной безопасности;</w:t>
      </w:r>
    </w:p>
    <w:p w:rsidR="00577880" w:rsidRPr="005F4B72" w:rsidRDefault="00577880" w:rsidP="005F4B72">
      <w:pPr>
        <w:spacing w:after="0" w:line="240" w:lineRule="auto"/>
        <w:jc w:val="both"/>
        <w:rPr>
          <w:rFonts w:ascii="Times New Roman" w:eastAsia="Calibri" w:hAnsi="Times New Roman" w:cs="Times New Roman"/>
          <w:b/>
          <w:sz w:val="28"/>
          <w:szCs w:val="28"/>
        </w:rPr>
      </w:pPr>
      <w:r w:rsidRPr="005F4B72">
        <w:rPr>
          <w:rFonts w:ascii="Times New Roman" w:eastAsia="Calibri" w:hAnsi="Times New Roman" w:cs="Times New Roman"/>
          <w:sz w:val="28"/>
          <w:szCs w:val="28"/>
        </w:rPr>
        <w:tab/>
        <w:t>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r w:rsidRPr="005F4B72">
        <w:rPr>
          <w:rFonts w:ascii="Times New Roman" w:eastAsia="Calibri" w:hAnsi="Times New Roman" w:cs="Times New Roman"/>
          <w:i/>
          <w:sz w:val="28"/>
          <w:szCs w:val="28"/>
        </w:rPr>
        <w:t>.</w:t>
      </w:r>
    </w:p>
    <w:p w:rsidR="0095565C" w:rsidRDefault="0095565C" w:rsidP="005F4B72">
      <w:pPr>
        <w:spacing w:after="0" w:line="240" w:lineRule="auto"/>
        <w:ind w:firstLine="708"/>
        <w:jc w:val="center"/>
        <w:rPr>
          <w:rFonts w:ascii="Times New Roman" w:eastAsia="Calibri" w:hAnsi="Times New Roman" w:cs="Times New Roman"/>
          <w:b/>
          <w:i/>
          <w:sz w:val="28"/>
          <w:szCs w:val="28"/>
        </w:rPr>
      </w:pPr>
    </w:p>
    <w:p w:rsidR="00577880" w:rsidRPr="005F4B72" w:rsidRDefault="00577880" w:rsidP="005F4B72">
      <w:pPr>
        <w:spacing w:after="0" w:line="240" w:lineRule="auto"/>
        <w:ind w:firstLine="708"/>
        <w:jc w:val="center"/>
        <w:rPr>
          <w:rFonts w:ascii="Times New Roman" w:eastAsia="Calibri" w:hAnsi="Times New Roman" w:cs="Times New Roman"/>
          <w:b/>
          <w:i/>
          <w:sz w:val="28"/>
          <w:szCs w:val="28"/>
        </w:rPr>
      </w:pPr>
      <w:r w:rsidRPr="005F4B72">
        <w:rPr>
          <w:rFonts w:ascii="Times New Roman" w:eastAsia="Calibri" w:hAnsi="Times New Roman" w:cs="Times New Roman"/>
          <w:b/>
          <w:i/>
          <w:sz w:val="28"/>
          <w:szCs w:val="28"/>
        </w:rPr>
        <w:lastRenderedPageBreak/>
        <w:t xml:space="preserve">Ответственность за нарушение требований пожарной </w:t>
      </w:r>
      <w:r w:rsidR="000F383C" w:rsidRPr="005F4B72">
        <w:rPr>
          <w:rFonts w:ascii="Times New Roman" w:hAnsi="Times New Roman" w:cs="Times New Roman"/>
          <w:b/>
          <w:i/>
          <w:sz w:val="28"/>
          <w:szCs w:val="28"/>
        </w:rPr>
        <w:t>б</w:t>
      </w:r>
      <w:r w:rsidRPr="005F4B72">
        <w:rPr>
          <w:rFonts w:ascii="Times New Roman" w:eastAsia="Calibri" w:hAnsi="Times New Roman" w:cs="Times New Roman"/>
          <w:b/>
          <w:i/>
          <w:sz w:val="28"/>
          <w:szCs w:val="28"/>
        </w:rPr>
        <w:t xml:space="preserve">езопасности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Ответственность за пожарную безопасность предприятий возлагается на руководителей предприятия.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Ответственность за нарушение требований пожарной безопасности несут: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собственники имущества;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 руководители федеральных органов исполнительной власти;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руководители органов местного самоуправления;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лица, уполномоченные владеть, пользоваться или распоряжаться имуществом, в том числе руководители организаций;</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лица, в установленном порядке назначенные ответственными за обеспечение пожарной безопасности;</w:t>
      </w:r>
    </w:p>
    <w:p w:rsidR="0095565C"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должностные лица в пределах компетенции.</w:t>
      </w:r>
    </w:p>
    <w:p w:rsidR="0095565C" w:rsidRDefault="0095565C" w:rsidP="005F4B72">
      <w:pPr>
        <w:spacing w:after="0" w:line="240" w:lineRule="auto"/>
        <w:ind w:firstLine="708"/>
        <w:jc w:val="both"/>
        <w:rPr>
          <w:rFonts w:ascii="Times New Roman" w:eastAsia="Calibri" w:hAnsi="Times New Roman" w:cs="Times New Roman"/>
          <w:sz w:val="28"/>
          <w:szCs w:val="28"/>
        </w:rPr>
      </w:pPr>
    </w:p>
    <w:p w:rsidR="00577880" w:rsidRPr="0095565C" w:rsidRDefault="00577880" w:rsidP="005F4B72">
      <w:pPr>
        <w:spacing w:after="0" w:line="240" w:lineRule="auto"/>
        <w:ind w:firstLine="708"/>
        <w:jc w:val="center"/>
        <w:outlineLvl w:val="0"/>
        <w:rPr>
          <w:rFonts w:ascii="Times New Roman" w:eastAsia="Calibri" w:hAnsi="Times New Roman" w:cs="Times New Roman"/>
          <w:b/>
          <w:sz w:val="28"/>
          <w:szCs w:val="28"/>
        </w:rPr>
      </w:pPr>
      <w:r w:rsidRPr="0095565C">
        <w:rPr>
          <w:rFonts w:ascii="Times New Roman" w:eastAsia="Calibri" w:hAnsi="Times New Roman" w:cs="Times New Roman"/>
          <w:b/>
          <w:iCs/>
          <w:sz w:val="28"/>
          <w:szCs w:val="28"/>
        </w:rPr>
        <w:t>Дисциплинарные взыскания</w:t>
      </w:r>
    </w:p>
    <w:p w:rsidR="00577880" w:rsidRPr="005F4B72" w:rsidRDefault="00577880" w:rsidP="005F4B72">
      <w:pPr>
        <w:spacing w:after="0" w:line="240" w:lineRule="auto"/>
        <w:ind w:firstLine="708"/>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Статья 192 Трудового кодекса Российской Федерации.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замечание;</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выговор; </w:t>
      </w:r>
    </w:p>
    <w:p w:rsidR="000F383C"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увольнение по соответствующим основаниям.</w:t>
      </w:r>
    </w:p>
    <w:p w:rsidR="0095565C" w:rsidRPr="005F4B72" w:rsidRDefault="0095565C" w:rsidP="005F4B72">
      <w:pPr>
        <w:spacing w:after="0" w:line="240" w:lineRule="auto"/>
        <w:ind w:firstLine="708"/>
        <w:jc w:val="both"/>
        <w:rPr>
          <w:rFonts w:ascii="Times New Roman" w:hAnsi="Times New Roman" w:cs="Times New Roman"/>
          <w:iCs/>
          <w:sz w:val="28"/>
          <w:szCs w:val="28"/>
        </w:rPr>
      </w:pPr>
    </w:p>
    <w:p w:rsidR="00577880" w:rsidRPr="0095565C" w:rsidRDefault="00577880" w:rsidP="005F4B72">
      <w:pPr>
        <w:spacing w:after="0" w:line="240" w:lineRule="auto"/>
        <w:ind w:firstLine="708"/>
        <w:jc w:val="center"/>
        <w:rPr>
          <w:rFonts w:ascii="Times New Roman" w:eastAsia="Calibri" w:hAnsi="Times New Roman" w:cs="Times New Roman"/>
          <w:b/>
          <w:iCs/>
          <w:sz w:val="28"/>
          <w:szCs w:val="28"/>
        </w:rPr>
      </w:pPr>
      <w:r w:rsidRPr="0095565C">
        <w:rPr>
          <w:rFonts w:ascii="Times New Roman" w:eastAsia="Calibri" w:hAnsi="Times New Roman" w:cs="Times New Roman"/>
          <w:b/>
          <w:iCs/>
          <w:sz w:val="28"/>
          <w:szCs w:val="28"/>
        </w:rPr>
        <w:t>Административная ответственность</w:t>
      </w:r>
    </w:p>
    <w:p w:rsidR="00577880" w:rsidRPr="005F4B72" w:rsidRDefault="00577880" w:rsidP="005F4B72">
      <w:pPr>
        <w:spacing w:after="0" w:line="240" w:lineRule="auto"/>
        <w:ind w:firstLine="708"/>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Кодекс РФ об административных правонарушениях </w:t>
      </w:r>
    </w:p>
    <w:p w:rsidR="00577880" w:rsidRPr="005F4B72" w:rsidRDefault="00577880" w:rsidP="005F4B72">
      <w:pPr>
        <w:spacing w:after="0" w:line="240" w:lineRule="auto"/>
        <w:ind w:firstLine="708"/>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с изменениями на 5 января 2006 года</w:t>
      </w:r>
    </w:p>
    <w:p w:rsidR="00577880" w:rsidRPr="005F4B72" w:rsidRDefault="00577880" w:rsidP="005F4B72">
      <w:pPr>
        <w:spacing w:after="0" w:line="240" w:lineRule="auto"/>
        <w:ind w:firstLine="708"/>
        <w:jc w:val="center"/>
        <w:rPr>
          <w:rFonts w:ascii="Times New Roman" w:eastAsia="Calibri" w:hAnsi="Times New Roman" w:cs="Times New Roman"/>
          <w:sz w:val="28"/>
          <w:szCs w:val="28"/>
        </w:rPr>
      </w:pPr>
      <w:r w:rsidRPr="005F4B72">
        <w:rPr>
          <w:rFonts w:ascii="Times New Roman" w:eastAsia="Calibri" w:hAnsi="Times New Roman" w:cs="Times New Roman"/>
          <w:sz w:val="28"/>
          <w:szCs w:val="28"/>
        </w:rPr>
        <w:t>(Извлечения)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Статья 3.12.  Административное приостановление деятельности.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 же эксплуатации агрегатов, объектов, зданий, сооружений, осуществление отдельных видов деятельности (работ), оказания услуг. Административное приостановление деятельности применяется в случае возникновения угрозы жизни или здоровью людей на срок до девяноста суток.</w:t>
      </w:r>
    </w:p>
    <w:p w:rsidR="00577880" w:rsidRPr="005F4B72" w:rsidRDefault="00577880" w:rsidP="005F4B72">
      <w:pPr>
        <w:spacing w:after="0" w:line="240" w:lineRule="auto"/>
        <w:ind w:firstLine="708"/>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Статья 20.4.  Нарушение требований пожарной безопасности</w:t>
      </w:r>
    </w:p>
    <w:p w:rsidR="00577880" w:rsidRPr="005F4B72" w:rsidRDefault="00577880" w:rsidP="005F4B72">
      <w:pPr>
        <w:spacing w:after="0" w:line="240" w:lineRule="auto"/>
        <w:ind w:firstLine="708"/>
        <w:jc w:val="both"/>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1. Нарушение требований пожарной безопасности, установленных стандартами, нормами и правилами, за исключением случаев, предусмотренных статьями 8.32, 11. 16 настоящего Кодекса - влечёт предупреждение или наложение административного штрафа. </w:t>
      </w:r>
    </w:p>
    <w:p w:rsidR="00577880" w:rsidRPr="005F4B72" w:rsidRDefault="00996BF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2</w:t>
      </w:r>
      <w:r w:rsidR="00577880" w:rsidRPr="005F4B72">
        <w:rPr>
          <w:rFonts w:ascii="Times New Roman" w:eastAsia="Calibri" w:hAnsi="Times New Roman" w:cs="Times New Roman"/>
          <w:sz w:val="28"/>
          <w:szCs w:val="28"/>
        </w:rPr>
        <w:t>. Нарушение требований стандартов, норм, и правил пожарной безопасности, повлекшие возникновение пожара без причинения тяжкого или средней тяжести вреда здоровью человека либо без наступления иных тяжких последствий - влечет наложение административного штрафа: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4. Выдача сертификата соответствия на продукцию без сертификата пожарной безопасности, если сертификат пожарной безопасности обязателен</w:t>
      </w:r>
      <w:r w:rsidR="00996BF0" w:rsidRPr="005F4B72">
        <w:rPr>
          <w:rFonts w:ascii="Times New Roman" w:eastAsia="Calibri" w:hAnsi="Times New Roman" w:cs="Times New Roman"/>
          <w:sz w:val="28"/>
          <w:szCs w:val="28"/>
        </w:rPr>
        <w:t xml:space="preserve"> </w:t>
      </w:r>
      <w:r w:rsidRPr="005F4B72">
        <w:rPr>
          <w:rFonts w:ascii="Times New Roman" w:eastAsia="Calibri" w:hAnsi="Times New Roman" w:cs="Times New Roman"/>
          <w:sz w:val="28"/>
          <w:szCs w:val="28"/>
        </w:rPr>
        <w:t xml:space="preserve">  влечет наложение административного штрафа на должностных лиц</w:t>
      </w:r>
      <w:r w:rsidR="00996BF0" w:rsidRPr="005F4B72">
        <w:rPr>
          <w:rFonts w:ascii="Times New Roman" w:eastAsia="Calibri" w:hAnsi="Times New Roman" w:cs="Times New Roman"/>
          <w:sz w:val="28"/>
          <w:szCs w:val="28"/>
        </w:rPr>
        <w:t>.</w:t>
      </w:r>
      <w:r w:rsidRPr="005F4B72">
        <w:rPr>
          <w:rFonts w:ascii="Times New Roman" w:eastAsia="Calibri" w:hAnsi="Times New Roman" w:cs="Times New Roman"/>
          <w:sz w:val="28"/>
          <w:szCs w:val="28"/>
        </w:rPr>
        <w:t xml:space="preserve"> </w:t>
      </w:r>
    </w:p>
    <w:p w:rsidR="00577880" w:rsidRPr="005F4B72" w:rsidRDefault="00577880" w:rsidP="005F4B72">
      <w:pPr>
        <w:spacing w:after="0" w:line="240" w:lineRule="auto"/>
        <w:ind w:firstLine="708"/>
        <w:jc w:val="both"/>
        <w:rPr>
          <w:rFonts w:ascii="Times New Roman" w:eastAsia="Calibri" w:hAnsi="Times New Roman" w:cs="Times New Roman"/>
          <w:i/>
          <w:iCs/>
          <w:sz w:val="28"/>
          <w:szCs w:val="28"/>
        </w:rPr>
      </w:pPr>
      <w:r w:rsidRPr="005F4B72">
        <w:rPr>
          <w:rFonts w:ascii="Times New Roman" w:eastAsia="Calibri" w:hAnsi="Times New Roman" w:cs="Times New Roman"/>
          <w:sz w:val="28"/>
          <w:szCs w:val="28"/>
        </w:rPr>
        <w:t>5. Несанкционированное перекрытие проездов к зданиям и сооружениям, установленных для пожарных машин и техники</w:t>
      </w:r>
      <w:r w:rsidR="00996BF0" w:rsidRPr="005F4B72">
        <w:rPr>
          <w:rFonts w:ascii="Times New Roman" w:eastAsia="Calibri" w:hAnsi="Times New Roman" w:cs="Times New Roman"/>
          <w:sz w:val="28"/>
          <w:szCs w:val="28"/>
        </w:rPr>
        <w:t xml:space="preserve"> </w:t>
      </w:r>
      <w:r w:rsidRPr="005F4B72">
        <w:rPr>
          <w:rFonts w:ascii="Times New Roman" w:eastAsia="Calibri" w:hAnsi="Times New Roman" w:cs="Times New Roman"/>
          <w:sz w:val="28"/>
          <w:szCs w:val="28"/>
        </w:rPr>
        <w:t xml:space="preserve"> влечет наложение административного штрафа</w:t>
      </w:r>
      <w:r w:rsidR="00996BF0" w:rsidRPr="005F4B72">
        <w:rPr>
          <w:rFonts w:ascii="Times New Roman" w:eastAsia="Calibri" w:hAnsi="Times New Roman" w:cs="Times New Roman"/>
          <w:sz w:val="28"/>
          <w:szCs w:val="28"/>
        </w:rPr>
        <w:t>.</w:t>
      </w:r>
      <w:r w:rsidRPr="005F4B72">
        <w:rPr>
          <w:rFonts w:ascii="Times New Roman" w:eastAsia="Calibri" w:hAnsi="Times New Roman" w:cs="Times New Roman"/>
          <w:sz w:val="28"/>
          <w:szCs w:val="28"/>
        </w:rPr>
        <w:t xml:space="preserve"> </w:t>
      </w:r>
    </w:p>
    <w:p w:rsidR="00577880" w:rsidRPr="001462A2" w:rsidRDefault="00577880" w:rsidP="005F4B72">
      <w:pPr>
        <w:spacing w:after="0" w:line="240" w:lineRule="auto"/>
        <w:ind w:firstLine="708"/>
        <w:jc w:val="center"/>
        <w:outlineLvl w:val="0"/>
        <w:rPr>
          <w:rFonts w:ascii="Times New Roman" w:eastAsia="Calibri" w:hAnsi="Times New Roman" w:cs="Times New Roman"/>
          <w:b/>
          <w:iCs/>
          <w:sz w:val="28"/>
          <w:szCs w:val="28"/>
        </w:rPr>
      </w:pPr>
      <w:r w:rsidRPr="001462A2">
        <w:rPr>
          <w:rFonts w:ascii="Times New Roman" w:eastAsia="Calibri" w:hAnsi="Times New Roman" w:cs="Times New Roman"/>
          <w:b/>
          <w:iCs/>
          <w:sz w:val="28"/>
          <w:szCs w:val="28"/>
        </w:rPr>
        <w:t xml:space="preserve">Уголовная ответственность </w:t>
      </w:r>
    </w:p>
    <w:p w:rsidR="00577880" w:rsidRPr="005F4B72" w:rsidRDefault="00577880" w:rsidP="005F4B72">
      <w:pPr>
        <w:spacing w:after="0" w:line="240" w:lineRule="auto"/>
        <w:ind w:firstLine="708"/>
        <w:jc w:val="center"/>
        <w:outlineLvl w:val="0"/>
        <w:rPr>
          <w:rFonts w:ascii="Times New Roman" w:eastAsia="Calibri" w:hAnsi="Times New Roman" w:cs="Times New Roman"/>
          <w:sz w:val="28"/>
          <w:szCs w:val="28"/>
        </w:rPr>
      </w:pPr>
      <w:r w:rsidRPr="005F4B72">
        <w:rPr>
          <w:rFonts w:ascii="Times New Roman" w:eastAsia="Calibri" w:hAnsi="Times New Roman" w:cs="Times New Roman"/>
          <w:sz w:val="28"/>
          <w:szCs w:val="28"/>
        </w:rPr>
        <w:t>Уголовный кодекс РФ с изменениями на 5 января 2006 года (Извлечения).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Статья 168. Уничтожение или повреждение имущества по неосторожности</w:t>
      </w:r>
      <w:r w:rsidR="00996BF0" w:rsidRPr="005F4B72">
        <w:rPr>
          <w:rFonts w:ascii="Times New Roman" w:eastAsia="Calibri" w:hAnsi="Times New Roman" w:cs="Times New Roman"/>
          <w:sz w:val="28"/>
          <w:szCs w:val="28"/>
        </w:rPr>
        <w:t>.</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Статья 219.Нарушение правил пожарной безопасности</w:t>
      </w:r>
    </w:p>
    <w:p w:rsidR="00CB2638" w:rsidRDefault="00CB2638" w:rsidP="005F4B72">
      <w:pPr>
        <w:spacing w:after="0" w:line="240" w:lineRule="auto"/>
        <w:ind w:firstLine="708"/>
        <w:jc w:val="center"/>
        <w:rPr>
          <w:rFonts w:ascii="Times New Roman" w:eastAsia="Calibri" w:hAnsi="Times New Roman" w:cs="Times New Roman"/>
          <w:b/>
          <w:sz w:val="28"/>
          <w:szCs w:val="28"/>
        </w:rPr>
      </w:pPr>
    </w:p>
    <w:p w:rsidR="00577880" w:rsidRDefault="00577880" w:rsidP="005F4B72">
      <w:pPr>
        <w:spacing w:after="0" w:line="240" w:lineRule="auto"/>
        <w:ind w:firstLine="708"/>
        <w:jc w:val="center"/>
        <w:rPr>
          <w:rFonts w:ascii="Times New Roman" w:eastAsia="Calibri" w:hAnsi="Times New Roman" w:cs="Times New Roman"/>
          <w:b/>
          <w:sz w:val="28"/>
          <w:szCs w:val="28"/>
        </w:rPr>
      </w:pPr>
      <w:r w:rsidRPr="005F4B72">
        <w:rPr>
          <w:rFonts w:ascii="Times New Roman" w:eastAsia="Calibri" w:hAnsi="Times New Roman" w:cs="Times New Roman"/>
          <w:b/>
          <w:sz w:val="28"/>
          <w:szCs w:val="28"/>
        </w:rPr>
        <w:t>Порядок действий при возникновении пожара</w:t>
      </w:r>
    </w:p>
    <w:p w:rsidR="0095565C" w:rsidRPr="005F4B72" w:rsidRDefault="0095565C" w:rsidP="005F4B72">
      <w:pPr>
        <w:spacing w:after="0" w:line="240" w:lineRule="auto"/>
        <w:ind w:firstLine="708"/>
        <w:jc w:val="center"/>
        <w:rPr>
          <w:rFonts w:ascii="Times New Roman" w:eastAsia="Calibri" w:hAnsi="Times New Roman" w:cs="Times New Roman"/>
          <w:sz w:val="28"/>
          <w:szCs w:val="28"/>
        </w:rPr>
      </w:pP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Каждый обнаруживший признаки горения (задымления, запах гари, повышение температуры) или пожар обязан: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незамедлительно сообщить о нем руководителю учреждения, в пожарную часть по телефону 01 (при этом необходимо сообщить адрес объекта, место возникновения пожара и свою фамилию);</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 приступить к тушению пожара имеющимися средствами пожаротушения и сохранности материальных ценностей;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оповестить людей о пожаре установленным сигналом или посыльным, открыть все эвакуационные выходы и эвакуировать людей из здания.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Руководители и  лица ответственные за обеспечение пожарной безопасности, при обнаружении пожара должны: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сообщить о возникновении пожара в пожарную охрану, поставить в известность руководство и дежурные службы объекта;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проверить включение в работу автоматических систем противопожарной защиты (сигнализации и оповещения, пожаротушения, </w:t>
      </w:r>
      <w:proofErr w:type="spellStart"/>
      <w:r w:rsidRPr="005F4B72">
        <w:rPr>
          <w:rFonts w:ascii="Times New Roman" w:eastAsia="Calibri" w:hAnsi="Times New Roman" w:cs="Times New Roman"/>
          <w:sz w:val="28"/>
          <w:szCs w:val="28"/>
        </w:rPr>
        <w:t>дымоудаления</w:t>
      </w:r>
      <w:proofErr w:type="spellEnd"/>
      <w:r w:rsidRPr="005F4B72">
        <w:rPr>
          <w:rFonts w:ascii="Times New Roman" w:eastAsia="Calibri" w:hAnsi="Times New Roman" w:cs="Times New Roman"/>
          <w:sz w:val="28"/>
          <w:szCs w:val="28"/>
        </w:rPr>
        <w:t xml:space="preserve"> и др.);</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при необходимости отключить электроэнергию (за исключением систем противопожарной защиты). Остановить работу транспортирующих устройств, агрегатов, аппаратов, перекрыть сырьевые, газовые коммуникации, остановить работу систем вентиляции в горящем и смежным с ним помещениях, выполнить другие мероприятия, способствующие предотвращению развития пожара и задымления помещения зданий;</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 прекратить все работы в здании (если это допустимо по технологии производства), не связанные с мероприятиями по ликвидации пожара;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 удалить за приделы зоны всех работников, не участвующих в тушении пожара;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возглавить руководство по тушению пожара до прибытия подразделений пожарной охраны;</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обеспечить соблюдение техники безопасности работниками, принимающими участие в тушении пожара; </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одновременно с тушением пожара организовать эвакуацию людей и защиту материальных ценностей.</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Покидая помещения, необходимо отключить все электроприборы, плотно закрыть за собой двери, форточки и окна.</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Представитель администрации или другое должностное лицо обязано:</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выделить для встречи пожарных подразделений сотрудника, хорошо знающее расположение подъездных путей и </w:t>
      </w:r>
      <w:proofErr w:type="spellStart"/>
      <w:r w:rsidRPr="005F4B72">
        <w:rPr>
          <w:rFonts w:ascii="Times New Roman" w:eastAsia="Calibri" w:hAnsi="Times New Roman" w:cs="Times New Roman"/>
          <w:sz w:val="28"/>
          <w:szCs w:val="28"/>
        </w:rPr>
        <w:t>водоисточников</w:t>
      </w:r>
      <w:proofErr w:type="spellEnd"/>
      <w:r w:rsidRPr="005F4B72">
        <w:rPr>
          <w:rFonts w:ascii="Times New Roman" w:eastAsia="Calibri" w:hAnsi="Times New Roman" w:cs="Times New Roman"/>
          <w:sz w:val="28"/>
          <w:szCs w:val="28"/>
        </w:rPr>
        <w:t>;</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удалить из помещения людей не занятых тушением пожара;</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прекратить все мероприятия не связанные с тушением пожара;</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организовать отключение электроэнергии, обеспечить мероприятия по защите людей, принимающих участие в тушении пожара;</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выключить приточно-вытяжную вентиляцию всех помещений;</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проверить отсутствие людей во всех помещениях здания и наличие их по спискам;</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сообщить руководителю подразделения пожарной охраны  сведения о пожаре, о пожароопасных, взрывчатых, сильнодействующих ядовитых веществах, о конструктивных и технологических особенностях объекта, прилегающих строений и сооружений.</w:t>
      </w:r>
    </w:p>
    <w:p w:rsidR="0095565C" w:rsidRDefault="0095565C" w:rsidP="005F4B72">
      <w:pPr>
        <w:spacing w:after="0" w:line="240" w:lineRule="auto"/>
        <w:jc w:val="center"/>
        <w:outlineLvl w:val="0"/>
        <w:rPr>
          <w:rFonts w:ascii="Times New Roman" w:eastAsia="Calibri" w:hAnsi="Times New Roman" w:cs="Times New Roman"/>
          <w:b/>
          <w:sz w:val="28"/>
          <w:szCs w:val="28"/>
        </w:rPr>
      </w:pPr>
    </w:p>
    <w:p w:rsidR="00577880" w:rsidRPr="005F4B72" w:rsidRDefault="00577880" w:rsidP="005F4B72">
      <w:pPr>
        <w:spacing w:after="0" w:line="240" w:lineRule="auto"/>
        <w:jc w:val="center"/>
        <w:outlineLvl w:val="0"/>
        <w:rPr>
          <w:rFonts w:ascii="Times New Roman" w:eastAsia="Calibri" w:hAnsi="Times New Roman" w:cs="Times New Roman"/>
          <w:sz w:val="28"/>
          <w:szCs w:val="28"/>
        </w:rPr>
      </w:pPr>
      <w:r w:rsidRPr="005F4B72">
        <w:rPr>
          <w:rFonts w:ascii="Times New Roman" w:eastAsia="Calibri" w:hAnsi="Times New Roman" w:cs="Times New Roman"/>
          <w:b/>
          <w:sz w:val="28"/>
          <w:szCs w:val="28"/>
        </w:rPr>
        <w:t>Планирование мероприятий по профилактике пожарной безопасности</w:t>
      </w:r>
    </w:p>
    <w:p w:rsidR="0095565C" w:rsidRDefault="0095565C" w:rsidP="005F4B72">
      <w:pPr>
        <w:spacing w:after="0" w:line="240" w:lineRule="auto"/>
        <w:jc w:val="center"/>
        <w:rPr>
          <w:rFonts w:ascii="Times New Roman" w:eastAsia="Calibri" w:hAnsi="Times New Roman" w:cs="Times New Roman"/>
          <w:iCs/>
          <w:sz w:val="28"/>
          <w:szCs w:val="28"/>
        </w:rPr>
      </w:pPr>
    </w:p>
    <w:p w:rsidR="00577880" w:rsidRPr="005F4B72" w:rsidRDefault="00577880" w:rsidP="005F4B72">
      <w:pPr>
        <w:spacing w:after="0" w:line="240" w:lineRule="auto"/>
        <w:jc w:val="center"/>
        <w:rPr>
          <w:rFonts w:ascii="Times New Roman" w:eastAsia="Calibri" w:hAnsi="Times New Roman" w:cs="Times New Roman"/>
          <w:iCs/>
          <w:sz w:val="28"/>
          <w:szCs w:val="28"/>
        </w:rPr>
      </w:pPr>
      <w:r w:rsidRPr="005F4B72">
        <w:rPr>
          <w:rFonts w:ascii="Times New Roman" w:eastAsia="Calibri" w:hAnsi="Times New Roman" w:cs="Times New Roman"/>
          <w:iCs/>
          <w:sz w:val="28"/>
          <w:szCs w:val="28"/>
        </w:rPr>
        <w:t>Издание приказов и распоряжений, ведение документации на предприятии.</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b/>
          <w:sz w:val="28"/>
          <w:szCs w:val="28"/>
        </w:rPr>
        <w:tab/>
      </w:r>
      <w:r w:rsidRPr="005F4B72">
        <w:rPr>
          <w:rFonts w:ascii="Times New Roman" w:eastAsia="Calibri" w:hAnsi="Times New Roman" w:cs="Times New Roman"/>
          <w:sz w:val="28"/>
          <w:szCs w:val="28"/>
        </w:rPr>
        <w:t>С целью профилактики и систематического контроля за соблюдением правил пожарной безопасности должны быть изданы следующие приказы и распоряжения: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 назначении ответственных лиц за соблюдением правил пожарной безопасности  предприятия, цехов, участков, помещений;</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об утверждении плана противопожарных мероприятий;</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 порядке и сроках прохождения противопожарного инструктажа и занятий по пожарно-техническому минимуму с указанием перечня цехов или профессий, а также должностных лиц, на которые возлагается проведение инструктажа и занятий;</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об усилении противопожарной защиты объектов  в период подготовки к осенне-зимнему и весенне-летнему периодам;</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 порядке осмотра и закрытия помещения после окончания работы;</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 порядке проведения пожарных работ на объекте;</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 создании внештатного штаба пожаротушения;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 о разработке плана основных противопожарных мероприятий (по выполнению приказов или распоряжений вышестоящих ведомств или министерств, усилению пожарной охраны в праздничные и выходные дни, о назначении ответственных лиц за эксплуатацию противопожарной автоматики, водопровода, вентиляции, электрооборудования). А также о запрещении пользоваться электронагревательными приборами на рабочих местах, запрещении курения и т. д.</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На предприятии должна вестись регистрация приказов, распоряжений, журналов противопожарных инструктажей, предписаний госинспекторов.</w:t>
      </w:r>
    </w:p>
    <w:p w:rsidR="00577880" w:rsidRPr="005F4B72" w:rsidRDefault="00577880" w:rsidP="005F4B72">
      <w:pPr>
        <w:spacing w:after="0" w:line="240" w:lineRule="auto"/>
        <w:jc w:val="center"/>
        <w:rPr>
          <w:rFonts w:ascii="Times New Roman" w:eastAsia="Calibri" w:hAnsi="Times New Roman" w:cs="Times New Roman"/>
          <w:b/>
          <w:sz w:val="28"/>
          <w:szCs w:val="28"/>
        </w:rPr>
      </w:pPr>
    </w:p>
    <w:p w:rsidR="00577880" w:rsidRPr="005F4B72" w:rsidRDefault="00577880" w:rsidP="005F4B72">
      <w:pPr>
        <w:spacing w:after="0" w:line="240" w:lineRule="auto"/>
        <w:rPr>
          <w:rFonts w:ascii="Times New Roman" w:eastAsia="Calibri" w:hAnsi="Times New Roman" w:cs="Times New Roman"/>
          <w:sz w:val="28"/>
          <w:szCs w:val="28"/>
        </w:rPr>
      </w:pPr>
      <w:r w:rsidRPr="005F4B72">
        <w:rPr>
          <w:rFonts w:ascii="Times New Roman" w:eastAsia="Calibri" w:hAnsi="Times New Roman" w:cs="Times New Roman"/>
          <w:sz w:val="28"/>
          <w:szCs w:val="28"/>
        </w:rPr>
        <w:tab/>
        <w:t>Виды планов: перспективный план (на 2-3 года), годовой и оперативный, утверждаются руководителем и проводятся приказом по предприятию.</w:t>
      </w:r>
    </w:p>
    <w:p w:rsidR="00577880" w:rsidRPr="005F4B72" w:rsidRDefault="00577880" w:rsidP="005F4B72">
      <w:pPr>
        <w:spacing w:after="0" w:line="240" w:lineRule="auto"/>
        <w:rPr>
          <w:rFonts w:ascii="Times New Roman" w:eastAsia="Calibri" w:hAnsi="Times New Roman" w:cs="Times New Roman"/>
          <w:sz w:val="28"/>
          <w:szCs w:val="28"/>
        </w:rPr>
      </w:pPr>
      <w:r w:rsidRPr="005F4B72">
        <w:rPr>
          <w:rFonts w:ascii="Times New Roman" w:eastAsia="Calibri" w:hAnsi="Times New Roman" w:cs="Times New Roman"/>
          <w:sz w:val="28"/>
          <w:szCs w:val="28"/>
        </w:rPr>
        <w:tab/>
        <w:t>Планы должны содержать следующие графы: номера планируемых мероприятий по порядку, и их наименование, сроки выполнения, ответственный исполнитель и отметку о выполнении.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Планы могут иметь разделы: организационный, пожарно-профилактический и финансовый.</w:t>
      </w:r>
    </w:p>
    <w:p w:rsidR="0095565C" w:rsidRDefault="0095565C" w:rsidP="005F4B72">
      <w:pPr>
        <w:spacing w:after="0" w:line="240" w:lineRule="auto"/>
        <w:jc w:val="center"/>
        <w:outlineLvl w:val="0"/>
        <w:rPr>
          <w:rFonts w:ascii="Times New Roman" w:eastAsia="Calibri" w:hAnsi="Times New Roman" w:cs="Times New Roman"/>
          <w:b/>
          <w:iCs/>
          <w:sz w:val="28"/>
          <w:szCs w:val="28"/>
        </w:rPr>
      </w:pPr>
    </w:p>
    <w:p w:rsidR="00577880" w:rsidRPr="005F4B72" w:rsidRDefault="00577880" w:rsidP="005F4B72">
      <w:pPr>
        <w:spacing w:after="0" w:line="240" w:lineRule="auto"/>
        <w:jc w:val="center"/>
        <w:outlineLvl w:val="0"/>
        <w:rPr>
          <w:rFonts w:ascii="Times New Roman" w:eastAsia="Calibri" w:hAnsi="Times New Roman" w:cs="Times New Roman"/>
          <w:sz w:val="28"/>
          <w:szCs w:val="28"/>
        </w:rPr>
      </w:pPr>
      <w:r w:rsidRPr="005F4B72">
        <w:rPr>
          <w:rFonts w:ascii="Times New Roman" w:eastAsia="Calibri" w:hAnsi="Times New Roman" w:cs="Times New Roman"/>
          <w:b/>
          <w:iCs/>
          <w:sz w:val="28"/>
          <w:szCs w:val="28"/>
        </w:rPr>
        <w:t>Организационные мероприятия по обеспечению пожарной безопасности</w:t>
      </w:r>
    </w:p>
    <w:p w:rsidR="0095565C"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На каждом предприятии приказом (инструкцией) в соответствии с  ППБ 01-03 должен быть установлен соответствующий их пожарной опасности  противопожарный режим, в том числе:</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назначены ответственные лица (лицо) за соблюдением противопожарного состояния помещения;</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определены и оборудованы места для курения;</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определены  места и допустимое количество единовременно находящихся в помещениях сырья, полуфабрикатов и готовой продукции;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установлен порядок уборки горючих отходов и пыли, хранения промасленной спецодежды;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определён порядок обесточивания электроустановок  в случае пожара и по окончании рабочего дня;</w:t>
      </w:r>
    </w:p>
    <w:p w:rsidR="00577880" w:rsidRPr="005F4B72" w:rsidRDefault="00577880" w:rsidP="005F4B72">
      <w:pPr>
        <w:spacing w:after="0" w:line="240" w:lineRule="auto"/>
        <w:ind w:left="360" w:firstLine="34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Регламентированы: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порядок проведения временных огневых и других пожароопасных работ;</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порядок осмотра и закрытия помещения после работы;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определены действия работников при обнаружении пожара;</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определён порядок и сроки прохождения противопожарного инструктажа и занятий по пожарно-техническому минимуму, а также ответственные за их проведение.</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Во всех производственных помещениях на видном месте должны быть  вывешены таблички с указанием номера телефона вызова пожарной охраны.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ab/>
        <w:t>В зданиях и сооружениях (кроме жилых домов), при единовременном нахождении на этаже более 10 человек, должны быть разработаны и на видных местах вывешены планы (схемы) эвакуации людей в случае пожара, а также предусмотрена система  (установка) оповещения людей при пожаре.</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На объектах с массовым пребыванием людей (50 человек и более) в дополнение должна быть разработана инструкция, определяющая действие персонала по обеспечению безопасной и быстрой эвакуации людей, по которой не реже одного раза в полгода должны проводится практические тренировки  всех задействованных для эвакуации работников.</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Для объектов с ночным пребыванием людей  в инструкции должны предусматриваться два варианта: в дневное и ночное время.</w:t>
      </w:r>
      <w:r w:rsidRPr="005F4B72">
        <w:rPr>
          <w:rFonts w:ascii="Times New Roman" w:eastAsia="Calibri" w:hAnsi="Times New Roman" w:cs="Times New Roman"/>
          <w:sz w:val="28"/>
          <w:szCs w:val="28"/>
        </w:rPr>
        <w:tab/>
      </w:r>
    </w:p>
    <w:p w:rsidR="00CB2638" w:rsidRDefault="00CB2638" w:rsidP="005F4B72">
      <w:pPr>
        <w:spacing w:after="0" w:line="240" w:lineRule="auto"/>
        <w:jc w:val="center"/>
        <w:rPr>
          <w:rFonts w:ascii="Times New Roman" w:eastAsia="Calibri" w:hAnsi="Times New Roman" w:cs="Times New Roman"/>
          <w:b/>
          <w:iCs/>
          <w:sz w:val="28"/>
          <w:szCs w:val="28"/>
        </w:rPr>
      </w:pPr>
    </w:p>
    <w:p w:rsidR="00577880" w:rsidRPr="005F4B72" w:rsidRDefault="00577880" w:rsidP="005F4B72">
      <w:pPr>
        <w:spacing w:after="0" w:line="240" w:lineRule="auto"/>
        <w:jc w:val="center"/>
        <w:rPr>
          <w:rFonts w:ascii="Times New Roman" w:eastAsia="Calibri" w:hAnsi="Times New Roman" w:cs="Times New Roman"/>
          <w:b/>
          <w:sz w:val="28"/>
          <w:szCs w:val="28"/>
        </w:rPr>
      </w:pPr>
      <w:r w:rsidRPr="005F4B72">
        <w:rPr>
          <w:rFonts w:ascii="Times New Roman" w:eastAsia="Calibri" w:hAnsi="Times New Roman" w:cs="Times New Roman"/>
          <w:b/>
          <w:iCs/>
          <w:sz w:val="28"/>
          <w:szCs w:val="28"/>
        </w:rPr>
        <w:t xml:space="preserve">Организация обучения и инструктажей работников мерам  пожарной </w:t>
      </w:r>
      <w:r w:rsidR="000F383C" w:rsidRPr="005F4B72">
        <w:rPr>
          <w:rFonts w:ascii="Times New Roman" w:hAnsi="Times New Roman" w:cs="Times New Roman"/>
          <w:b/>
          <w:iCs/>
          <w:sz w:val="28"/>
          <w:szCs w:val="28"/>
        </w:rPr>
        <w:t>б</w:t>
      </w:r>
      <w:r w:rsidRPr="005F4B72">
        <w:rPr>
          <w:rFonts w:ascii="Times New Roman" w:eastAsia="Calibri" w:hAnsi="Times New Roman" w:cs="Times New Roman"/>
          <w:b/>
          <w:iCs/>
          <w:sz w:val="28"/>
          <w:szCs w:val="28"/>
        </w:rPr>
        <w:t>езопасности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b/>
          <w:sz w:val="28"/>
          <w:szCs w:val="28"/>
        </w:rPr>
        <w:tab/>
      </w:r>
      <w:r w:rsidRPr="005F4B72">
        <w:rPr>
          <w:rFonts w:ascii="Times New Roman" w:eastAsia="Calibri" w:hAnsi="Times New Roman" w:cs="Times New Roman"/>
          <w:sz w:val="28"/>
          <w:szCs w:val="28"/>
        </w:rPr>
        <w:t>В соответствии с ФЗ «Техническим регламентом о требованиях пожарной безопасности» ответственность за организацию и проведение обучения возлагается на руководителей  предприятий.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Приказом МЧС России от 12.12 2007 № 645  «Обучение мерам пожарной безопасности работников организаций» определен порядок и периодичность проведения обучения, проверки знаний, выдачи удостоверений.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Основными видами обучения являются:</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 пожарно-технический минимум;  </w:t>
      </w:r>
    </w:p>
    <w:p w:rsidR="00577880" w:rsidRPr="005F4B72" w:rsidRDefault="00577880" w:rsidP="005F4B72">
      <w:pPr>
        <w:spacing w:after="0" w:line="240" w:lineRule="auto"/>
        <w:ind w:left="360" w:firstLine="34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противопожарный инструктаж.</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b/>
          <w:sz w:val="28"/>
          <w:szCs w:val="28"/>
        </w:rPr>
        <w:tab/>
      </w:r>
      <w:r w:rsidRPr="005F4B72">
        <w:rPr>
          <w:rFonts w:ascii="Times New Roman" w:eastAsia="Calibri" w:hAnsi="Times New Roman" w:cs="Times New Roman"/>
          <w:sz w:val="28"/>
          <w:szCs w:val="28"/>
        </w:rPr>
        <w:t>Обучение мерам пожарной безопасности работников организаций проводится администрацией  (собственниками) этих организаций в соответствии с нормативными документами по пожарной безопасности по специальным программам, утверждёнными соответствующими руководителями федеральных органов исполнительной власти  и согласованными  в порядке, установленном федеральным органом исполнительной власти.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b/>
          <w:sz w:val="28"/>
          <w:szCs w:val="28"/>
        </w:rPr>
        <w:tab/>
      </w:r>
      <w:r w:rsidRPr="005F4B72">
        <w:rPr>
          <w:rFonts w:ascii="Times New Roman" w:eastAsia="Calibri" w:hAnsi="Times New Roman" w:cs="Times New Roman"/>
          <w:sz w:val="28"/>
          <w:szCs w:val="28"/>
        </w:rPr>
        <w:t>На предприятии создается постоянно действующая комиссия по обучению и проверке знаний работников по вопросам законодательства, правилам и мерам пожарной безопасности.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Председатель и члены комиссии  должны предварительно пройти обучение в специализированном учебном центре, имеющем лицензию на осуществление этой деятельности, и получить удостоверение установленной формы о проверке знаний.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Для обучения работников пожароопасных участков целесообразно привлекать специалистов пожарной охраны.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ab/>
        <w:t xml:space="preserve">Обучение должны пройти руководители и персонал коммерческих предприятий, фирм, банков, страховых компаний  и других организаций независимо от форм собственности. </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Пожарно-техническому минимуму обучаются руководители, специалисты и работники организаций, ответственные за пожарную безопасность. Обучение пожарно-техническому минимуму включает объем знаний требований правовых актов, регламентирующих пожарную безопасность, приемы и действия при возникновении пожара в организации. Данное обучение проводится в течении месяца после приема на работу. Последующая периодичность – не реже одного раза в три года после последнего обучения. </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Обучение пожарно-техническому минимуму проводится как с отрывом от производства, так и без отрыва от производства.  В обязательном порядке с отрывом от производства обучение проходят:</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руководители и главные специалисты организации;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работники, ответственные за пожарную безопасность организации;</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работники ответственные за проведение противопожарного инструктажа;</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руководители первичных организаций добровольной пожарной охраны и иные работники по решению руководителя.</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Все перечисленные категории работников проходят обучение в образовательных учреждениях пожарно-технического профиля, учебных центрах федеральной противопожарной службы МЧС России, учебно-методических центрах по гражданской обороне и чрезвычайным ситуациям субъектов РФ и др.</w:t>
      </w:r>
    </w:p>
    <w:p w:rsidR="00577880" w:rsidRPr="005F4B72" w:rsidRDefault="00577880" w:rsidP="005F4B72">
      <w:pPr>
        <w:spacing w:after="0" w:line="240" w:lineRule="auto"/>
        <w:ind w:left="360" w:firstLine="34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В соответствии с ППБ  01 -03 на каждом объекте должны быть разработаны инструкции  о мерах пожарной безопасности для каждого взрывоопасного или пожароопасного участка (мастерской, цеха и т.д.).</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Все работники организации должны допускаться к работе только после  прохождения противопожарного инструктажа, а при изменении специфики работы проходить дополнительное обучение   предупреждения и тушения возможных пожаров в порядке, установленном руководителем.</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В соответствии с ГОСТ 12.0.004. – 89 ССБТ по характеру и времени проведения инструктажи подразделяются на следующие виды:</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вводный;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первичный инструктаж на рабочем месте;</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повторный;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внеплановый;</w:t>
      </w:r>
    </w:p>
    <w:p w:rsidR="00577880" w:rsidRPr="005F4B72" w:rsidRDefault="00577880" w:rsidP="005F4B72">
      <w:pPr>
        <w:spacing w:after="0" w:line="240" w:lineRule="auto"/>
        <w:ind w:left="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целевой. </w:t>
      </w:r>
    </w:p>
    <w:p w:rsidR="00CB2638" w:rsidRDefault="00CB2638" w:rsidP="005F4B72">
      <w:pPr>
        <w:spacing w:after="0" w:line="240" w:lineRule="auto"/>
        <w:ind w:hanging="360"/>
        <w:jc w:val="center"/>
        <w:outlineLvl w:val="0"/>
        <w:rPr>
          <w:rFonts w:ascii="Times New Roman" w:eastAsia="Calibri" w:hAnsi="Times New Roman" w:cs="Times New Roman"/>
          <w:b/>
          <w:iCs/>
          <w:sz w:val="28"/>
          <w:szCs w:val="28"/>
        </w:rPr>
      </w:pPr>
    </w:p>
    <w:p w:rsidR="00577880" w:rsidRPr="005F4B72" w:rsidRDefault="00577880" w:rsidP="005F4B72">
      <w:pPr>
        <w:spacing w:after="0" w:line="240" w:lineRule="auto"/>
        <w:ind w:hanging="360"/>
        <w:jc w:val="center"/>
        <w:outlineLvl w:val="0"/>
        <w:rPr>
          <w:rFonts w:ascii="Times New Roman" w:eastAsia="Calibri" w:hAnsi="Times New Roman" w:cs="Times New Roman"/>
          <w:b/>
          <w:sz w:val="28"/>
          <w:szCs w:val="28"/>
        </w:rPr>
      </w:pPr>
      <w:r w:rsidRPr="005F4B72">
        <w:rPr>
          <w:rFonts w:ascii="Times New Roman" w:eastAsia="Calibri" w:hAnsi="Times New Roman" w:cs="Times New Roman"/>
          <w:b/>
          <w:iCs/>
          <w:sz w:val="28"/>
          <w:szCs w:val="28"/>
        </w:rPr>
        <w:t>Разработка инструкций  о мерах пожарной безопасности.</w:t>
      </w:r>
    </w:p>
    <w:p w:rsidR="00577880" w:rsidRPr="005F4B72" w:rsidRDefault="00577880" w:rsidP="0095565C">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В соответствии с ППБ 01-03 необходимо иметь следующие инструкции: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 xml:space="preserve">- </w:t>
      </w:r>
      <w:proofErr w:type="spellStart"/>
      <w:r w:rsidRPr="005F4B72">
        <w:rPr>
          <w:rFonts w:ascii="Times New Roman" w:eastAsia="Calibri" w:hAnsi="Times New Roman" w:cs="Times New Roman"/>
          <w:sz w:val="28"/>
          <w:szCs w:val="28"/>
        </w:rPr>
        <w:t>общеобъектовую</w:t>
      </w:r>
      <w:proofErr w:type="spellEnd"/>
      <w:r w:rsidRPr="005F4B72">
        <w:rPr>
          <w:rFonts w:ascii="Times New Roman" w:eastAsia="Calibri" w:hAnsi="Times New Roman" w:cs="Times New Roman"/>
          <w:sz w:val="28"/>
          <w:szCs w:val="28"/>
        </w:rPr>
        <w:t>,  для  участков, цехов или помещений  о мерах пожарной безопасности и действиях  в случае возникновения пожара;</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по техническому содержанию и эксплуатации противопожарной автоматики;</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о совместном хранении пожароопасных химических веществ и материалов;</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о действиях охраны предприятия в случае возникновения пожара и другие. </w:t>
      </w:r>
    </w:p>
    <w:p w:rsidR="00577880" w:rsidRPr="005F4B72" w:rsidRDefault="00577880" w:rsidP="005F4B72">
      <w:pPr>
        <w:spacing w:after="0" w:line="240" w:lineRule="auto"/>
        <w:ind w:hanging="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r>
      <w:proofErr w:type="spellStart"/>
      <w:r w:rsidRPr="005F4B72">
        <w:rPr>
          <w:rFonts w:ascii="Times New Roman" w:eastAsia="Calibri" w:hAnsi="Times New Roman" w:cs="Times New Roman"/>
          <w:sz w:val="28"/>
          <w:szCs w:val="28"/>
        </w:rPr>
        <w:t>Общеобъектовые</w:t>
      </w:r>
      <w:proofErr w:type="spellEnd"/>
      <w:r w:rsidRPr="005F4B72">
        <w:rPr>
          <w:rFonts w:ascii="Times New Roman" w:eastAsia="Calibri" w:hAnsi="Times New Roman" w:cs="Times New Roman"/>
          <w:sz w:val="28"/>
          <w:szCs w:val="28"/>
        </w:rPr>
        <w:t xml:space="preserve"> и цеховые инструкции  по обеспечению пожарной безопасности должны быть разработаны с учётом требований ГОСТ 12.1.004.ССБТ. «Пожарная безопасность. Общие требования», ППБ 01-03, СНиПов и других нормативных документов, содержащих требования пожарной безопасности и учитывать специфику пожарной опасности зданий, сооружений, техпроцессов и производственного оборудования.</w:t>
      </w:r>
    </w:p>
    <w:p w:rsidR="00577880" w:rsidRPr="005F4B72" w:rsidRDefault="00577880" w:rsidP="005F4B72">
      <w:pPr>
        <w:spacing w:after="0" w:line="240" w:lineRule="auto"/>
        <w:ind w:hanging="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t>Для учета инструкций, обучения, технического обслуживания необходимо вести журналы:</w:t>
      </w:r>
    </w:p>
    <w:p w:rsidR="00577880" w:rsidRPr="005F4B72" w:rsidRDefault="00577880" w:rsidP="005F4B72">
      <w:pPr>
        <w:spacing w:after="0" w:line="240" w:lineRule="auto"/>
        <w:ind w:hanging="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t xml:space="preserve">  </w:t>
      </w:r>
      <w:r w:rsidRPr="005F4B72">
        <w:rPr>
          <w:rFonts w:ascii="Times New Roman" w:eastAsia="Calibri" w:hAnsi="Times New Roman" w:cs="Times New Roman"/>
          <w:sz w:val="28"/>
          <w:szCs w:val="28"/>
        </w:rPr>
        <w:tab/>
        <w:t>-учета проведения первичного и других видов противопожарных инструктажей;</w:t>
      </w:r>
    </w:p>
    <w:p w:rsidR="00577880" w:rsidRPr="005F4B72" w:rsidRDefault="00577880" w:rsidP="005F4B72">
      <w:p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 </w:t>
      </w:r>
      <w:r w:rsidRPr="005F4B72">
        <w:rPr>
          <w:rFonts w:ascii="Times New Roman" w:eastAsia="Calibri" w:hAnsi="Times New Roman" w:cs="Times New Roman"/>
          <w:sz w:val="28"/>
          <w:szCs w:val="28"/>
        </w:rPr>
        <w:tab/>
        <w:t>- учета проведения занятий по пожарно-техническому минимуму, а также осмотра и закрытия помещений после окончания  работы;</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учета и наличия  и состояния первичных средств пожаротушения;</w:t>
      </w:r>
    </w:p>
    <w:p w:rsidR="00577880" w:rsidRPr="005F4B72" w:rsidRDefault="00577880"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регистрации  работ по техническому обслуживанию и ремонту установок противопожарной автоматики и др.</w:t>
      </w:r>
    </w:p>
    <w:p w:rsidR="00577880" w:rsidRPr="005F4B72" w:rsidRDefault="00577880" w:rsidP="005F4B72">
      <w:pPr>
        <w:spacing w:after="0" w:line="240" w:lineRule="auto"/>
        <w:ind w:hanging="360"/>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ab/>
      </w:r>
      <w:r w:rsidRPr="005F4B72">
        <w:rPr>
          <w:rFonts w:ascii="Times New Roman" w:eastAsia="Calibri" w:hAnsi="Times New Roman" w:cs="Times New Roman"/>
          <w:sz w:val="28"/>
          <w:szCs w:val="28"/>
        </w:rPr>
        <w:tab/>
        <w:t>Обще</w:t>
      </w:r>
      <w:r w:rsidR="00D01392" w:rsidRPr="005F4B72">
        <w:rPr>
          <w:rFonts w:ascii="Times New Roman" w:eastAsia="Calibri" w:hAnsi="Times New Roman" w:cs="Times New Roman"/>
          <w:sz w:val="28"/>
          <w:szCs w:val="28"/>
        </w:rPr>
        <w:t xml:space="preserve"> </w:t>
      </w:r>
      <w:r w:rsidRPr="005F4B72">
        <w:rPr>
          <w:rFonts w:ascii="Times New Roman" w:eastAsia="Calibri" w:hAnsi="Times New Roman" w:cs="Times New Roman"/>
          <w:sz w:val="28"/>
          <w:szCs w:val="28"/>
        </w:rPr>
        <w:t>объектовые</w:t>
      </w:r>
      <w:r w:rsidR="000F383C" w:rsidRPr="005F4B72">
        <w:rPr>
          <w:rFonts w:ascii="Times New Roman" w:hAnsi="Times New Roman" w:cs="Times New Roman"/>
          <w:sz w:val="28"/>
          <w:szCs w:val="28"/>
        </w:rPr>
        <w:t xml:space="preserve"> </w:t>
      </w:r>
      <w:r w:rsidRPr="005F4B72">
        <w:rPr>
          <w:rFonts w:ascii="Times New Roman" w:eastAsia="Calibri" w:hAnsi="Times New Roman" w:cs="Times New Roman"/>
          <w:sz w:val="28"/>
          <w:szCs w:val="28"/>
        </w:rPr>
        <w:t xml:space="preserve"> инструкции вывешиваются на общих видных местах, а цеховые – в цехах, мастерских, складах.</w:t>
      </w:r>
    </w:p>
    <w:p w:rsidR="00CB2638" w:rsidRDefault="00CB2638" w:rsidP="005F4B72">
      <w:pPr>
        <w:spacing w:after="0" w:line="240" w:lineRule="auto"/>
        <w:ind w:firstLine="708"/>
        <w:jc w:val="center"/>
        <w:rPr>
          <w:rFonts w:ascii="Times New Roman" w:eastAsia="Calibri" w:hAnsi="Times New Roman" w:cs="Times New Roman"/>
          <w:b/>
          <w:sz w:val="28"/>
          <w:szCs w:val="28"/>
        </w:rPr>
      </w:pPr>
    </w:p>
    <w:p w:rsidR="0028620A" w:rsidRPr="005F4B72" w:rsidRDefault="0028620A" w:rsidP="005F4B72">
      <w:pPr>
        <w:spacing w:after="0" w:line="240" w:lineRule="auto"/>
        <w:ind w:firstLine="708"/>
        <w:jc w:val="center"/>
        <w:rPr>
          <w:rFonts w:ascii="Times New Roman" w:eastAsia="Calibri" w:hAnsi="Times New Roman" w:cs="Times New Roman"/>
          <w:b/>
          <w:sz w:val="28"/>
          <w:szCs w:val="28"/>
        </w:rPr>
      </w:pPr>
      <w:r w:rsidRPr="005F4B72">
        <w:rPr>
          <w:rFonts w:ascii="Times New Roman" w:eastAsia="Calibri" w:hAnsi="Times New Roman" w:cs="Times New Roman"/>
          <w:b/>
          <w:sz w:val="28"/>
          <w:szCs w:val="28"/>
        </w:rPr>
        <w:t>Обеспечение пожарной безопасности при проведении огневых, газосварочных и электросварочных работ</w:t>
      </w:r>
    </w:p>
    <w:p w:rsidR="0028620A" w:rsidRPr="005F4B72" w:rsidRDefault="0028620A" w:rsidP="005F4B72">
      <w:pPr>
        <w:spacing w:after="0" w:line="240" w:lineRule="auto"/>
        <w:ind w:firstLine="708"/>
        <w:jc w:val="center"/>
        <w:outlineLvl w:val="0"/>
        <w:rPr>
          <w:rFonts w:ascii="Times New Roman" w:eastAsia="Calibri" w:hAnsi="Times New Roman" w:cs="Times New Roman"/>
          <w:sz w:val="28"/>
          <w:szCs w:val="28"/>
        </w:rPr>
      </w:pPr>
      <w:r w:rsidRPr="005F4B72">
        <w:rPr>
          <w:rFonts w:ascii="Times New Roman" w:eastAsia="Calibri" w:hAnsi="Times New Roman" w:cs="Times New Roman"/>
          <w:iCs/>
          <w:sz w:val="28"/>
          <w:szCs w:val="28"/>
        </w:rPr>
        <w:t>Проведение огневых работ</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В соответствии с правилами ППБ 01-03 на проведение всех видов огневых работ на временных местах (кроме строительных площадок и частных домовладений)  руководитель объекта обязан оформить наряд- допуск. Форма наряда-допуска приведена в ППБ 01-03.</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Места проведения огневых работ следует обеспечить первичными средствами пожаротушения (огнетушитель, ящик с песком и лопатой, ведром с водой). Не разрешается размещать постоянные места для проведения огневых работ в пожароопасных  и взрывоопасных помещениях.</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Технологическое оборудование, на котором предусматривается проведение огневых работ, должно быть приведено во </w:t>
      </w:r>
      <w:proofErr w:type="spellStart"/>
      <w:r w:rsidRPr="005F4B72">
        <w:rPr>
          <w:rFonts w:ascii="Times New Roman" w:eastAsia="Calibri" w:hAnsi="Times New Roman" w:cs="Times New Roman"/>
          <w:sz w:val="28"/>
          <w:szCs w:val="28"/>
        </w:rPr>
        <w:t>взрывопожоробезопасное</w:t>
      </w:r>
      <w:proofErr w:type="spellEnd"/>
      <w:r w:rsidRPr="005F4B72">
        <w:rPr>
          <w:rFonts w:ascii="Times New Roman" w:eastAsia="Calibri" w:hAnsi="Times New Roman" w:cs="Times New Roman"/>
          <w:sz w:val="28"/>
          <w:szCs w:val="28"/>
        </w:rPr>
        <w:t xml:space="preserve"> состояние путем: </w:t>
      </w:r>
    </w:p>
    <w:p w:rsidR="0028620A" w:rsidRPr="005F4B72" w:rsidRDefault="0028620A" w:rsidP="005F4B72">
      <w:pPr>
        <w:numPr>
          <w:ilvl w:val="0"/>
          <w:numId w:val="13"/>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освобождения от взрывопожароопасных веществ;</w:t>
      </w:r>
    </w:p>
    <w:p w:rsidR="0028620A" w:rsidRPr="005F4B72" w:rsidRDefault="0028620A" w:rsidP="005F4B72">
      <w:pPr>
        <w:numPr>
          <w:ilvl w:val="0"/>
          <w:numId w:val="13"/>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отключения от действующих коммуникаций (за исключением коммуникаций, используемых для подготовки к проведению огневых работ);</w:t>
      </w:r>
    </w:p>
    <w:p w:rsidR="0028620A" w:rsidRPr="005F4B72" w:rsidRDefault="0028620A" w:rsidP="005F4B72">
      <w:pPr>
        <w:numPr>
          <w:ilvl w:val="0"/>
          <w:numId w:val="13"/>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lastRenderedPageBreak/>
        <w:t xml:space="preserve"> предварительной очистки вентиляции.</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При пропарке внутри технологического оборудования температура подаваемого пара не должна превышать значения, равного 80% температуры самовоспламенения горючего пара (газа).</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Приступить к проведению временных огневых и пожароопасных работ разрешается только после выполнения противопожарных мероприятий, предписанных при выдаче письменного разрешения, осмотра подготовленности места проведения работ и согласование их с пожарной охраной.</w:t>
      </w:r>
    </w:p>
    <w:p w:rsidR="0028620A" w:rsidRPr="005F4B72" w:rsidRDefault="0028620A" w:rsidP="005F4B72">
      <w:pPr>
        <w:spacing w:after="0" w:line="240" w:lineRule="auto"/>
        <w:ind w:firstLine="708"/>
        <w:jc w:val="both"/>
        <w:rPr>
          <w:rFonts w:ascii="Times New Roman" w:eastAsia="Calibri" w:hAnsi="Times New Roman" w:cs="Times New Roman"/>
          <w:b/>
          <w:i/>
          <w:sz w:val="28"/>
          <w:szCs w:val="28"/>
          <w:u w:val="single"/>
        </w:rPr>
      </w:pPr>
      <w:r w:rsidRPr="005F4B72">
        <w:rPr>
          <w:rFonts w:ascii="Times New Roman" w:eastAsia="Calibri" w:hAnsi="Times New Roman" w:cs="Times New Roman"/>
          <w:b/>
          <w:i/>
          <w:sz w:val="28"/>
          <w:szCs w:val="28"/>
          <w:u w:val="single"/>
        </w:rPr>
        <w:t>Ответственность за организацию и безопасное проведение временных огневых работ несёт начальник того цеха  (подразделения) в котором производятся эти работы.</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Разрешение на проведение временных огневых работ выдаётся на одну смену. При необходимости продолжения работ на этом же месте, администрация должна подтвердить ранее выданное разрешение в письменном виде.</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Исполнитель работ несёт ответственность за правильную эксплуатацию оборудования и соблюдение правил пожарной безопасности.</w:t>
      </w:r>
    </w:p>
    <w:p w:rsidR="0028620A" w:rsidRPr="005F4B72" w:rsidRDefault="0028620A" w:rsidP="005F4B72">
      <w:pPr>
        <w:spacing w:after="0" w:line="240" w:lineRule="auto"/>
        <w:ind w:firstLine="708"/>
        <w:jc w:val="both"/>
        <w:rPr>
          <w:rFonts w:ascii="Times New Roman" w:eastAsia="Calibri" w:hAnsi="Times New Roman" w:cs="Times New Roman"/>
          <w:sz w:val="28"/>
          <w:szCs w:val="28"/>
        </w:rPr>
      </w:pPr>
      <w:bookmarkStart w:id="86" w:name="_GoBack"/>
      <w:r w:rsidRPr="005F4B72">
        <w:rPr>
          <w:rFonts w:ascii="Times New Roman" w:eastAsia="Calibri" w:hAnsi="Times New Roman" w:cs="Times New Roman"/>
          <w:sz w:val="28"/>
          <w:szCs w:val="28"/>
        </w:rPr>
        <w:t>Начальник цеха, руководитель работ или мастер обязаны организовать проверку места проведения временных огневых работ после их окончания.</w:t>
      </w:r>
    </w:p>
    <w:bookmarkEnd w:id="86"/>
    <w:p w:rsidR="0095565C" w:rsidRDefault="0095565C" w:rsidP="005F4B72">
      <w:pPr>
        <w:spacing w:after="0" w:line="240" w:lineRule="auto"/>
        <w:jc w:val="both"/>
        <w:rPr>
          <w:rFonts w:ascii="Times New Roman" w:eastAsia="Calibri" w:hAnsi="Times New Roman" w:cs="Times New Roman"/>
          <w:b/>
          <w:sz w:val="28"/>
          <w:szCs w:val="28"/>
        </w:rPr>
      </w:pPr>
    </w:p>
    <w:p w:rsidR="001F2FC5" w:rsidRPr="005F4B72" w:rsidRDefault="001F2FC5" w:rsidP="0095565C">
      <w:pPr>
        <w:spacing w:after="0" w:line="240" w:lineRule="auto"/>
        <w:jc w:val="center"/>
        <w:rPr>
          <w:rFonts w:ascii="Times New Roman" w:eastAsia="Calibri" w:hAnsi="Times New Roman" w:cs="Times New Roman"/>
          <w:b/>
          <w:sz w:val="28"/>
          <w:szCs w:val="28"/>
        </w:rPr>
      </w:pPr>
      <w:r w:rsidRPr="005F4B72">
        <w:rPr>
          <w:rFonts w:ascii="Times New Roman" w:eastAsia="Calibri" w:hAnsi="Times New Roman" w:cs="Times New Roman"/>
          <w:b/>
          <w:sz w:val="28"/>
          <w:szCs w:val="28"/>
        </w:rPr>
        <w:t>Контрольные вопросы</w:t>
      </w:r>
    </w:p>
    <w:p w:rsidR="001F2FC5" w:rsidRPr="005F4B72" w:rsidRDefault="001F2FC5" w:rsidP="005F4B72">
      <w:pPr>
        <w:pStyle w:val="a3"/>
        <w:numPr>
          <w:ilvl w:val="0"/>
          <w:numId w:val="29"/>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sz w:val="28"/>
          <w:szCs w:val="28"/>
        </w:rPr>
        <w:t xml:space="preserve">Ответственность за нарушение требований пожарной </w:t>
      </w:r>
      <w:r w:rsidRPr="005F4B72">
        <w:rPr>
          <w:rFonts w:ascii="Times New Roman" w:hAnsi="Times New Roman" w:cs="Times New Roman"/>
          <w:sz w:val="28"/>
          <w:szCs w:val="28"/>
        </w:rPr>
        <w:t>б</w:t>
      </w:r>
      <w:r w:rsidRPr="005F4B72">
        <w:rPr>
          <w:rFonts w:ascii="Times New Roman" w:eastAsia="Calibri" w:hAnsi="Times New Roman" w:cs="Times New Roman"/>
          <w:sz w:val="28"/>
          <w:szCs w:val="28"/>
        </w:rPr>
        <w:t xml:space="preserve">езопасности </w:t>
      </w:r>
    </w:p>
    <w:p w:rsidR="00996BF0" w:rsidRPr="005F4B72" w:rsidRDefault="00996BF0" w:rsidP="005F4B72">
      <w:pPr>
        <w:pStyle w:val="a3"/>
        <w:numPr>
          <w:ilvl w:val="0"/>
          <w:numId w:val="29"/>
        </w:num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iCs/>
          <w:sz w:val="28"/>
          <w:szCs w:val="28"/>
        </w:rPr>
        <w:t>Содержание зданий, сооружений, помещений.</w:t>
      </w:r>
    </w:p>
    <w:p w:rsidR="00996BF0" w:rsidRPr="005F4B72" w:rsidRDefault="00996BF0" w:rsidP="005F4B72">
      <w:pPr>
        <w:pStyle w:val="a3"/>
        <w:numPr>
          <w:ilvl w:val="0"/>
          <w:numId w:val="29"/>
        </w:num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iCs/>
          <w:sz w:val="28"/>
          <w:szCs w:val="28"/>
        </w:rPr>
        <w:t>Обеспечение пожарной безопасности.</w:t>
      </w:r>
    </w:p>
    <w:p w:rsidR="00996BF0" w:rsidRPr="005F4B72" w:rsidRDefault="00996BF0" w:rsidP="005F4B72">
      <w:pPr>
        <w:pStyle w:val="a3"/>
        <w:numPr>
          <w:ilvl w:val="0"/>
          <w:numId w:val="29"/>
        </w:numPr>
        <w:spacing w:after="0" w:line="240" w:lineRule="auto"/>
        <w:jc w:val="both"/>
        <w:outlineLvl w:val="0"/>
        <w:rPr>
          <w:rFonts w:ascii="Times New Roman" w:eastAsia="Calibri" w:hAnsi="Times New Roman" w:cs="Times New Roman"/>
          <w:sz w:val="28"/>
          <w:szCs w:val="28"/>
        </w:rPr>
      </w:pPr>
      <w:r w:rsidRPr="005F4B72">
        <w:rPr>
          <w:rFonts w:ascii="Times New Roman" w:eastAsia="Calibri" w:hAnsi="Times New Roman" w:cs="Times New Roman"/>
          <w:iCs/>
          <w:sz w:val="28"/>
          <w:szCs w:val="28"/>
        </w:rPr>
        <w:t>Планирование мероприятий по ПБ.</w:t>
      </w:r>
    </w:p>
    <w:p w:rsidR="00996BF0" w:rsidRPr="005F4B72" w:rsidRDefault="00996BF0" w:rsidP="005F4B72">
      <w:pPr>
        <w:pStyle w:val="a3"/>
        <w:numPr>
          <w:ilvl w:val="0"/>
          <w:numId w:val="29"/>
        </w:numPr>
        <w:spacing w:after="0" w:line="240" w:lineRule="auto"/>
        <w:jc w:val="both"/>
        <w:rPr>
          <w:rFonts w:ascii="Times New Roman" w:eastAsia="Calibri" w:hAnsi="Times New Roman" w:cs="Times New Roman"/>
          <w:sz w:val="28"/>
          <w:szCs w:val="28"/>
        </w:rPr>
      </w:pPr>
      <w:r w:rsidRPr="005F4B72">
        <w:rPr>
          <w:rFonts w:ascii="Times New Roman" w:eastAsia="Calibri" w:hAnsi="Times New Roman" w:cs="Times New Roman"/>
          <w:iCs/>
          <w:sz w:val="28"/>
          <w:szCs w:val="28"/>
        </w:rPr>
        <w:t xml:space="preserve">Организация обучения и инструктажей работников мерам  пожарной </w:t>
      </w:r>
      <w:r w:rsidRPr="005F4B72">
        <w:rPr>
          <w:rFonts w:ascii="Times New Roman" w:hAnsi="Times New Roman" w:cs="Times New Roman"/>
          <w:iCs/>
          <w:sz w:val="28"/>
          <w:szCs w:val="28"/>
        </w:rPr>
        <w:t>б</w:t>
      </w:r>
      <w:r w:rsidRPr="005F4B72">
        <w:rPr>
          <w:rFonts w:ascii="Times New Roman" w:eastAsia="Calibri" w:hAnsi="Times New Roman" w:cs="Times New Roman"/>
          <w:iCs/>
          <w:sz w:val="28"/>
          <w:szCs w:val="28"/>
        </w:rPr>
        <w:t>езопасности</w:t>
      </w:r>
    </w:p>
    <w:p w:rsidR="002D36FD" w:rsidRPr="005F4B72" w:rsidRDefault="002D36FD" w:rsidP="00430F3D">
      <w:pPr>
        <w:pStyle w:val="a3"/>
        <w:spacing w:after="0" w:line="240" w:lineRule="auto"/>
        <w:ind w:left="1068"/>
        <w:jc w:val="both"/>
        <w:rPr>
          <w:rFonts w:ascii="Times New Roman" w:eastAsia="Calibri" w:hAnsi="Times New Roman" w:cs="Times New Roman"/>
          <w:sz w:val="28"/>
          <w:szCs w:val="28"/>
        </w:rPr>
      </w:pPr>
    </w:p>
    <w:p w:rsidR="00996BF0" w:rsidRPr="005F4B72" w:rsidRDefault="00996BF0" w:rsidP="005F4B72">
      <w:pPr>
        <w:pStyle w:val="a3"/>
        <w:spacing w:after="0" w:line="240" w:lineRule="auto"/>
        <w:ind w:left="1068"/>
        <w:jc w:val="both"/>
        <w:outlineLvl w:val="0"/>
        <w:rPr>
          <w:rFonts w:ascii="Times New Roman" w:eastAsia="Calibri" w:hAnsi="Times New Roman" w:cs="Times New Roman"/>
          <w:sz w:val="28"/>
          <w:szCs w:val="28"/>
        </w:rPr>
      </w:pPr>
    </w:p>
    <w:p w:rsidR="00910062" w:rsidRPr="005F4B72" w:rsidRDefault="00910062" w:rsidP="005F4B72">
      <w:pPr>
        <w:pStyle w:val="a3"/>
        <w:spacing w:after="0" w:line="240" w:lineRule="auto"/>
        <w:ind w:left="360"/>
        <w:jc w:val="both"/>
        <w:rPr>
          <w:rFonts w:ascii="Times New Roman" w:eastAsia="Times New Roman" w:hAnsi="Times New Roman" w:cs="Times New Roman"/>
          <w:b/>
          <w:i/>
          <w:sz w:val="28"/>
          <w:szCs w:val="28"/>
          <w:u w:val="single"/>
        </w:rPr>
      </w:pPr>
    </w:p>
    <w:sectPr w:rsidR="00910062" w:rsidRPr="005F4B72" w:rsidSect="00806062">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493" w:rsidRDefault="00663493" w:rsidP="007E2861">
      <w:pPr>
        <w:spacing w:after="0" w:line="240" w:lineRule="auto"/>
      </w:pPr>
      <w:r>
        <w:separator/>
      </w:r>
    </w:p>
  </w:endnote>
  <w:endnote w:type="continuationSeparator" w:id="0">
    <w:p w:rsidR="00663493" w:rsidRDefault="00663493" w:rsidP="007E2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3922"/>
      <w:docPartObj>
        <w:docPartGallery w:val="Page Numbers (Bottom of Page)"/>
        <w:docPartUnique/>
      </w:docPartObj>
    </w:sdtPr>
    <w:sdtContent>
      <w:p w:rsidR="00857CDE" w:rsidRDefault="00857CDE">
        <w:pPr>
          <w:pStyle w:val="a6"/>
          <w:jc w:val="right"/>
        </w:pPr>
        <w:r>
          <w:fldChar w:fldCharType="begin"/>
        </w:r>
        <w:r>
          <w:instrText xml:space="preserve"> PAGE   \* MERGEFORMAT </w:instrText>
        </w:r>
        <w:r>
          <w:fldChar w:fldCharType="separate"/>
        </w:r>
        <w:r w:rsidR="007C1D09">
          <w:rPr>
            <w:noProof/>
          </w:rPr>
          <w:t>68</w:t>
        </w:r>
        <w:r>
          <w:rPr>
            <w:noProof/>
          </w:rPr>
          <w:fldChar w:fldCharType="end"/>
        </w:r>
      </w:p>
    </w:sdtContent>
  </w:sdt>
  <w:p w:rsidR="00857CDE" w:rsidRDefault="00857C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493" w:rsidRDefault="00663493" w:rsidP="007E2861">
      <w:pPr>
        <w:spacing w:after="0" w:line="240" w:lineRule="auto"/>
      </w:pPr>
      <w:r>
        <w:separator/>
      </w:r>
    </w:p>
  </w:footnote>
  <w:footnote w:type="continuationSeparator" w:id="0">
    <w:p w:rsidR="00663493" w:rsidRDefault="00663493" w:rsidP="007E28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500"/>
    <w:multiLevelType w:val="hybridMultilevel"/>
    <w:tmpl w:val="71265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82DFF"/>
    <w:multiLevelType w:val="hybridMultilevel"/>
    <w:tmpl w:val="94FC03F8"/>
    <w:lvl w:ilvl="0" w:tplc="BF744278">
      <w:start w:val="1"/>
      <w:numFmt w:val="bullet"/>
      <w:lvlText w:val="•"/>
      <w:lvlJc w:val="left"/>
      <w:pPr>
        <w:tabs>
          <w:tab w:val="num" w:pos="720"/>
        </w:tabs>
        <w:ind w:left="720" w:hanging="360"/>
      </w:pPr>
      <w:rPr>
        <w:rFonts w:ascii="Arial" w:hAnsi="Arial" w:hint="default"/>
      </w:rPr>
    </w:lvl>
    <w:lvl w:ilvl="1" w:tplc="7AB2A042">
      <w:start w:val="1"/>
      <w:numFmt w:val="bullet"/>
      <w:lvlText w:val="•"/>
      <w:lvlJc w:val="left"/>
      <w:pPr>
        <w:tabs>
          <w:tab w:val="num" w:pos="1440"/>
        </w:tabs>
        <w:ind w:left="1440" w:hanging="360"/>
      </w:pPr>
      <w:rPr>
        <w:rFonts w:ascii="Arial" w:hAnsi="Arial" w:hint="default"/>
      </w:rPr>
    </w:lvl>
    <w:lvl w:ilvl="2" w:tplc="8B04A0D4" w:tentative="1">
      <w:start w:val="1"/>
      <w:numFmt w:val="bullet"/>
      <w:lvlText w:val="•"/>
      <w:lvlJc w:val="left"/>
      <w:pPr>
        <w:tabs>
          <w:tab w:val="num" w:pos="2160"/>
        </w:tabs>
        <w:ind w:left="2160" w:hanging="360"/>
      </w:pPr>
      <w:rPr>
        <w:rFonts w:ascii="Arial" w:hAnsi="Arial" w:hint="default"/>
      </w:rPr>
    </w:lvl>
    <w:lvl w:ilvl="3" w:tplc="80CED792" w:tentative="1">
      <w:start w:val="1"/>
      <w:numFmt w:val="bullet"/>
      <w:lvlText w:val="•"/>
      <w:lvlJc w:val="left"/>
      <w:pPr>
        <w:tabs>
          <w:tab w:val="num" w:pos="2880"/>
        </w:tabs>
        <w:ind w:left="2880" w:hanging="360"/>
      </w:pPr>
      <w:rPr>
        <w:rFonts w:ascii="Arial" w:hAnsi="Arial" w:hint="default"/>
      </w:rPr>
    </w:lvl>
    <w:lvl w:ilvl="4" w:tplc="8CF406EC" w:tentative="1">
      <w:start w:val="1"/>
      <w:numFmt w:val="bullet"/>
      <w:lvlText w:val="•"/>
      <w:lvlJc w:val="left"/>
      <w:pPr>
        <w:tabs>
          <w:tab w:val="num" w:pos="3600"/>
        </w:tabs>
        <w:ind w:left="3600" w:hanging="360"/>
      </w:pPr>
      <w:rPr>
        <w:rFonts w:ascii="Arial" w:hAnsi="Arial" w:hint="default"/>
      </w:rPr>
    </w:lvl>
    <w:lvl w:ilvl="5" w:tplc="FC7E0BDA" w:tentative="1">
      <w:start w:val="1"/>
      <w:numFmt w:val="bullet"/>
      <w:lvlText w:val="•"/>
      <w:lvlJc w:val="left"/>
      <w:pPr>
        <w:tabs>
          <w:tab w:val="num" w:pos="4320"/>
        </w:tabs>
        <w:ind w:left="4320" w:hanging="360"/>
      </w:pPr>
      <w:rPr>
        <w:rFonts w:ascii="Arial" w:hAnsi="Arial" w:hint="default"/>
      </w:rPr>
    </w:lvl>
    <w:lvl w:ilvl="6" w:tplc="1052771A" w:tentative="1">
      <w:start w:val="1"/>
      <w:numFmt w:val="bullet"/>
      <w:lvlText w:val="•"/>
      <w:lvlJc w:val="left"/>
      <w:pPr>
        <w:tabs>
          <w:tab w:val="num" w:pos="5040"/>
        </w:tabs>
        <w:ind w:left="5040" w:hanging="360"/>
      </w:pPr>
      <w:rPr>
        <w:rFonts w:ascii="Arial" w:hAnsi="Arial" w:hint="default"/>
      </w:rPr>
    </w:lvl>
    <w:lvl w:ilvl="7" w:tplc="92F65F50" w:tentative="1">
      <w:start w:val="1"/>
      <w:numFmt w:val="bullet"/>
      <w:lvlText w:val="•"/>
      <w:lvlJc w:val="left"/>
      <w:pPr>
        <w:tabs>
          <w:tab w:val="num" w:pos="5760"/>
        </w:tabs>
        <w:ind w:left="5760" w:hanging="360"/>
      </w:pPr>
      <w:rPr>
        <w:rFonts w:ascii="Arial" w:hAnsi="Arial" w:hint="default"/>
      </w:rPr>
    </w:lvl>
    <w:lvl w:ilvl="8" w:tplc="DD465640" w:tentative="1">
      <w:start w:val="1"/>
      <w:numFmt w:val="bullet"/>
      <w:lvlText w:val="•"/>
      <w:lvlJc w:val="left"/>
      <w:pPr>
        <w:tabs>
          <w:tab w:val="num" w:pos="6480"/>
        </w:tabs>
        <w:ind w:left="6480" w:hanging="360"/>
      </w:pPr>
      <w:rPr>
        <w:rFonts w:ascii="Arial" w:hAnsi="Arial" w:hint="default"/>
      </w:rPr>
    </w:lvl>
  </w:abstractNum>
  <w:abstractNum w:abstractNumId="2">
    <w:nsid w:val="0986052E"/>
    <w:multiLevelType w:val="hybridMultilevel"/>
    <w:tmpl w:val="6FA48122"/>
    <w:lvl w:ilvl="0" w:tplc="994A20D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C8215CB"/>
    <w:multiLevelType w:val="hybridMultilevel"/>
    <w:tmpl w:val="CAB88A62"/>
    <w:lvl w:ilvl="0" w:tplc="72D00A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E363D3"/>
    <w:multiLevelType w:val="hybridMultilevel"/>
    <w:tmpl w:val="B1CED8AC"/>
    <w:lvl w:ilvl="0" w:tplc="B5B8C13C">
      <w:start w:val="1"/>
      <w:numFmt w:val="bullet"/>
      <w:lvlText w:val="•"/>
      <w:lvlJc w:val="left"/>
      <w:pPr>
        <w:tabs>
          <w:tab w:val="num" w:pos="360"/>
        </w:tabs>
        <w:ind w:left="360" w:hanging="360"/>
      </w:pPr>
      <w:rPr>
        <w:rFonts w:ascii="Arial" w:hAnsi="Arial" w:hint="default"/>
      </w:rPr>
    </w:lvl>
    <w:lvl w:ilvl="1" w:tplc="CD42DBAE">
      <w:start w:val="1"/>
      <w:numFmt w:val="bullet"/>
      <w:lvlText w:val="•"/>
      <w:lvlJc w:val="left"/>
      <w:pPr>
        <w:tabs>
          <w:tab w:val="num" w:pos="1440"/>
        </w:tabs>
        <w:ind w:left="1440" w:hanging="360"/>
      </w:pPr>
      <w:rPr>
        <w:rFonts w:ascii="Arial" w:hAnsi="Arial" w:hint="default"/>
      </w:rPr>
    </w:lvl>
    <w:lvl w:ilvl="2" w:tplc="353A5610">
      <w:start w:val="1"/>
      <w:numFmt w:val="bullet"/>
      <w:lvlText w:val="•"/>
      <w:lvlJc w:val="left"/>
      <w:pPr>
        <w:tabs>
          <w:tab w:val="num" w:pos="2160"/>
        </w:tabs>
        <w:ind w:left="2160" w:hanging="360"/>
      </w:pPr>
      <w:rPr>
        <w:rFonts w:ascii="Arial" w:hAnsi="Arial" w:hint="default"/>
      </w:rPr>
    </w:lvl>
    <w:lvl w:ilvl="3" w:tplc="0F18620A" w:tentative="1">
      <w:start w:val="1"/>
      <w:numFmt w:val="bullet"/>
      <w:lvlText w:val="•"/>
      <w:lvlJc w:val="left"/>
      <w:pPr>
        <w:tabs>
          <w:tab w:val="num" w:pos="2880"/>
        </w:tabs>
        <w:ind w:left="2880" w:hanging="360"/>
      </w:pPr>
      <w:rPr>
        <w:rFonts w:ascii="Arial" w:hAnsi="Arial" w:hint="default"/>
      </w:rPr>
    </w:lvl>
    <w:lvl w:ilvl="4" w:tplc="A8F2C352" w:tentative="1">
      <w:start w:val="1"/>
      <w:numFmt w:val="bullet"/>
      <w:lvlText w:val="•"/>
      <w:lvlJc w:val="left"/>
      <w:pPr>
        <w:tabs>
          <w:tab w:val="num" w:pos="3600"/>
        </w:tabs>
        <w:ind w:left="3600" w:hanging="360"/>
      </w:pPr>
      <w:rPr>
        <w:rFonts w:ascii="Arial" w:hAnsi="Arial" w:hint="default"/>
      </w:rPr>
    </w:lvl>
    <w:lvl w:ilvl="5" w:tplc="9A427F56" w:tentative="1">
      <w:start w:val="1"/>
      <w:numFmt w:val="bullet"/>
      <w:lvlText w:val="•"/>
      <w:lvlJc w:val="left"/>
      <w:pPr>
        <w:tabs>
          <w:tab w:val="num" w:pos="4320"/>
        </w:tabs>
        <w:ind w:left="4320" w:hanging="360"/>
      </w:pPr>
      <w:rPr>
        <w:rFonts w:ascii="Arial" w:hAnsi="Arial" w:hint="default"/>
      </w:rPr>
    </w:lvl>
    <w:lvl w:ilvl="6" w:tplc="A6C69856" w:tentative="1">
      <w:start w:val="1"/>
      <w:numFmt w:val="bullet"/>
      <w:lvlText w:val="•"/>
      <w:lvlJc w:val="left"/>
      <w:pPr>
        <w:tabs>
          <w:tab w:val="num" w:pos="5040"/>
        </w:tabs>
        <w:ind w:left="5040" w:hanging="360"/>
      </w:pPr>
      <w:rPr>
        <w:rFonts w:ascii="Arial" w:hAnsi="Arial" w:hint="default"/>
      </w:rPr>
    </w:lvl>
    <w:lvl w:ilvl="7" w:tplc="BD4C895A" w:tentative="1">
      <w:start w:val="1"/>
      <w:numFmt w:val="bullet"/>
      <w:lvlText w:val="•"/>
      <w:lvlJc w:val="left"/>
      <w:pPr>
        <w:tabs>
          <w:tab w:val="num" w:pos="5760"/>
        </w:tabs>
        <w:ind w:left="5760" w:hanging="360"/>
      </w:pPr>
      <w:rPr>
        <w:rFonts w:ascii="Arial" w:hAnsi="Arial" w:hint="default"/>
      </w:rPr>
    </w:lvl>
    <w:lvl w:ilvl="8" w:tplc="DF02D98C" w:tentative="1">
      <w:start w:val="1"/>
      <w:numFmt w:val="bullet"/>
      <w:lvlText w:val="•"/>
      <w:lvlJc w:val="left"/>
      <w:pPr>
        <w:tabs>
          <w:tab w:val="num" w:pos="6480"/>
        </w:tabs>
        <w:ind w:left="6480" w:hanging="360"/>
      </w:pPr>
      <w:rPr>
        <w:rFonts w:ascii="Arial" w:hAnsi="Arial" w:hint="default"/>
      </w:rPr>
    </w:lvl>
  </w:abstractNum>
  <w:abstractNum w:abstractNumId="5">
    <w:nsid w:val="0F5B5632"/>
    <w:multiLevelType w:val="hybridMultilevel"/>
    <w:tmpl w:val="121C2D6A"/>
    <w:lvl w:ilvl="0" w:tplc="B9323384">
      <w:start w:val="1"/>
      <w:numFmt w:val="bullet"/>
      <w:lvlText w:val="•"/>
      <w:lvlJc w:val="left"/>
      <w:pPr>
        <w:tabs>
          <w:tab w:val="num" w:pos="720"/>
        </w:tabs>
        <w:ind w:left="720" w:hanging="360"/>
      </w:pPr>
      <w:rPr>
        <w:rFonts w:ascii="Arial" w:hAnsi="Arial" w:hint="default"/>
      </w:rPr>
    </w:lvl>
    <w:lvl w:ilvl="1" w:tplc="D37CE460" w:tentative="1">
      <w:start w:val="1"/>
      <w:numFmt w:val="bullet"/>
      <w:lvlText w:val="•"/>
      <w:lvlJc w:val="left"/>
      <w:pPr>
        <w:tabs>
          <w:tab w:val="num" w:pos="1440"/>
        </w:tabs>
        <w:ind w:left="1440" w:hanging="360"/>
      </w:pPr>
      <w:rPr>
        <w:rFonts w:ascii="Arial" w:hAnsi="Arial" w:hint="default"/>
      </w:rPr>
    </w:lvl>
    <w:lvl w:ilvl="2" w:tplc="B21C87A6" w:tentative="1">
      <w:start w:val="1"/>
      <w:numFmt w:val="bullet"/>
      <w:lvlText w:val="•"/>
      <w:lvlJc w:val="left"/>
      <w:pPr>
        <w:tabs>
          <w:tab w:val="num" w:pos="2160"/>
        </w:tabs>
        <w:ind w:left="2160" w:hanging="360"/>
      </w:pPr>
      <w:rPr>
        <w:rFonts w:ascii="Arial" w:hAnsi="Arial" w:hint="default"/>
      </w:rPr>
    </w:lvl>
    <w:lvl w:ilvl="3" w:tplc="959E35FA" w:tentative="1">
      <w:start w:val="1"/>
      <w:numFmt w:val="bullet"/>
      <w:lvlText w:val="•"/>
      <w:lvlJc w:val="left"/>
      <w:pPr>
        <w:tabs>
          <w:tab w:val="num" w:pos="2880"/>
        </w:tabs>
        <w:ind w:left="2880" w:hanging="360"/>
      </w:pPr>
      <w:rPr>
        <w:rFonts w:ascii="Arial" w:hAnsi="Arial" w:hint="default"/>
      </w:rPr>
    </w:lvl>
    <w:lvl w:ilvl="4" w:tplc="3660840A" w:tentative="1">
      <w:start w:val="1"/>
      <w:numFmt w:val="bullet"/>
      <w:lvlText w:val="•"/>
      <w:lvlJc w:val="left"/>
      <w:pPr>
        <w:tabs>
          <w:tab w:val="num" w:pos="3600"/>
        </w:tabs>
        <w:ind w:left="3600" w:hanging="360"/>
      </w:pPr>
      <w:rPr>
        <w:rFonts w:ascii="Arial" w:hAnsi="Arial" w:hint="default"/>
      </w:rPr>
    </w:lvl>
    <w:lvl w:ilvl="5" w:tplc="131EC43A" w:tentative="1">
      <w:start w:val="1"/>
      <w:numFmt w:val="bullet"/>
      <w:lvlText w:val="•"/>
      <w:lvlJc w:val="left"/>
      <w:pPr>
        <w:tabs>
          <w:tab w:val="num" w:pos="4320"/>
        </w:tabs>
        <w:ind w:left="4320" w:hanging="360"/>
      </w:pPr>
      <w:rPr>
        <w:rFonts w:ascii="Arial" w:hAnsi="Arial" w:hint="default"/>
      </w:rPr>
    </w:lvl>
    <w:lvl w:ilvl="6" w:tplc="5ED6C930" w:tentative="1">
      <w:start w:val="1"/>
      <w:numFmt w:val="bullet"/>
      <w:lvlText w:val="•"/>
      <w:lvlJc w:val="left"/>
      <w:pPr>
        <w:tabs>
          <w:tab w:val="num" w:pos="5040"/>
        </w:tabs>
        <w:ind w:left="5040" w:hanging="360"/>
      </w:pPr>
      <w:rPr>
        <w:rFonts w:ascii="Arial" w:hAnsi="Arial" w:hint="default"/>
      </w:rPr>
    </w:lvl>
    <w:lvl w:ilvl="7" w:tplc="E65283BA" w:tentative="1">
      <w:start w:val="1"/>
      <w:numFmt w:val="bullet"/>
      <w:lvlText w:val="•"/>
      <w:lvlJc w:val="left"/>
      <w:pPr>
        <w:tabs>
          <w:tab w:val="num" w:pos="5760"/>
        </w:tabs>
        <w:ind w:left="5760" w:hanging="360"/>
      </w:pPr>
      <w:rPr>
        <w:rFonts w:ascii="Arial" w:hAnsi="Arial" w:hint="default"/>
      </w:rPr>
    </w:lvl>
    <w:lvl w:ilvl="8" w:tplc="E7E4D95A" w:tentative="1">
      <w:start w:val="1"/>
      <w:numFmt w:val="bullet"/>
      <w:lvlText w:val="•"/>
      <w:lvlJc w:val="left"/>
      <w:pPr>
        <w:tabs>
          <w:tab w:val="num" w:pos="6480"/>
        </w:tabs>
        <w:ind w:left="6480" w:hanging="360"/>
      </w:pPr>
      <w:rPr>
        <w:rFonts w:ascii="Arial" w:hAnsi="Arial" w:hint="default"/>
      </w:rPr>
    </w:lvl>
  </w:abstractNum>
  <w:abstractNum w:abstractNumId="6">
    <w:nsid w:val="11B50944"/>
    <w:multiLevelType w:val="hybridMultilevel"/>
    <w:tmpl w:val="DDC09232"/>
    <w:lvl w:ilvl="0" w:tplc="B0B8FEFE">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075658"/>
    <w:multiLevelType w:val="multilevel"/>
    <w:tmpl w:val="8082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824BD2"/>
    <w:multiLevelType w:val="hybridMultilevel"/>
    <w:tmpl w:val="98D22518"/>
    <w:lvl w:ilvl="0" w:tplc="39C0D5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C41781"/>
    <w:multiLevelType w:val="hybridMultilevel"/>
    <w:tmpl w:val="D1C4C210"/>
    <w:lvl w:ilvl="0" w:tplc="BFAA89F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17E979C0"/>
    <w:multiLevelType w:val="hybridMultilevel"/>
    <w:tmpl w:val="F360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0656B7"/>
    <w:multiLevelType w:val="hybridMultilevel"/>
    <w:tmpl w:val="351CDFA0"/>
    <w:lvl w:ilvl="0" w:tplc="530AFC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C1A5374"/>
    <w:multiLevelType w:val="hybridMultilevel"/>
    <w:tmpl w:val="E0BA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6753CE"/>
    <w:multiLevelType w:val="hybridMultilevel"/>
    <w:tmpl w:val="5236536A"/>
    <w:lvl w:ilvl="0" w:tplc="954E65C8">
      <w:start w:val="1"/>
      <w:numFmt w:val="bullet"/>
      <w:lvlText w:val="•"/>
      <w:lvlJc w:val="left"/>
      <w:pPr>
        <w:tabs>
          <w:tab w:val="num" w:pos="720"/>
        </w:tabs>
        <w:ind w:left="720" w:hanging="360"/>
      </w:pPr>
      <w:rPr>
        <w:rFonts w:ascii="Arial" w:hAnsi="Arial" w:hint="default"/>
      </w:rPr>
    </w:lvl>
    <w:lvl w:ilvl="1" w:tplc="30266FAE" w:tentative="1">
      <w:start w:val="1"/>
      <w:numFmt w:val="bullet"/>
      <w:lvlText w:val="•"/>
      <w:lvlJc w:val="left"/>
      <w:pPr>
        <w:tabs>
          <w:tab w:val="num" w:pos="1440"/>
        </w:tabs>
        <w:ind w:left="1440" w:hanging="360"/>
      </w:pPr>
      <w:rPr>
        <w:rFonts w:ascii="Arial" w:hAnsi="Arial" w:hint="default"/>
      </w:rPr>
    </w:lvl>
    <w:lvl w:ilvl="2" w:tplc="02D28D10" w:tentative="1">
      <w:start w:val="1"/>
      <w:numFmt w:val="bullet"/>
      <w:lvlText w:val="•"/>
      <w:lvlJc w:val="left"/>
      <w:pPr>
        <w:tabs>
          <w:tab w:val="num" w:pos="2160"/>
        </w:tabs>
        <w:ind w:left="2160" w:hanging="360"/>
      </w:pPr>
      <w:rPr>
        <w:rFonts w:ascii="Arial" w:hAnsi="Arial" w:hint="default"/>
      </w:rPr>
    </w:lvl>
    <w:lvl w:ilvl="3" w:tplc="483EC148" w:tentative="1">
      <w:start w:val="1"/>
      <w:numFmt w:val="bullet"/>
      <w:lvlText w:val="•"/>
      <w:lvlJc w:val="left"/>
      <w:pPr>
        <w:tabs>
          <w:tab w:val="num" w:pos="2880"/>
        </w:tabs>
        <w:ind w:left="2880" w:hanging="360"/>
      </w:pPr>
      <w:rPr>
        <w:rFonts w:ascii="Arial" w:hAnsi="Arial" w:hint="default"/>
      </w:rPr>
    </w:lvl>
    <w:lvl w:ilvl="4" w:tplc="7A16235E" w:tentative="1">
      <w:start w:val="1"/>
      <w:numFmt w:val="bullet"/>
      <w:lvlText w:val="•"/>
      <w:lvlJc w:val="left"/>
      <w:pPr>
        <w:tabs>
          <w:tab w:val="num" w:pos="3600"/>
        </w:tabs>
        <w:ind w:left="3600" w:hanging="360"/>
      </w:pPr>
      <w:rPr>
        <w:rFonts w:ascii="Arial" w:hAnsi="Arial" w:hint="default"/>
      </w:rPr>
    </w:lvl>
    <w:lvl w:ilvl="5" w:tplc="4A74BA6A" w:tentative="1">
      <w:start w:val="1"/>
      <w:numFmt w:val="bullet"/>
      <w:lvlText w:val="•"/>
      <w:lvlJc w:val="left"/>
      <w:pPr>
        <w:tabs>
          <w:tab w:val="num" w:pos="4320"/>
        </w:tabs>
        <w:ind w:left="4320" w:hanging="360"/>
      </w:pPr>
      <w:rPr>
        <w:rFonts w:ascii="Arial" w:hAnsi="Arial" w:hint="default"/>
      </w:rPr>
    </w:lvl>
    <w:lvl w:ilvl="6" w:tplc="2346A9A8" w:tentative="1">
      <w:start w:val="1"/>
      <w:numFmt w:val="bullet"/>
      <w:lvlText w:val="•"/>
      <w:lvlJc w:val="left"/>
      <w:pPr>
        <w:tabs>
          <w:tab w:val="num" w:pos="5040"/>
        </w:tabs>
        <w:ind w:left="5040" w:hanging="360"/>
      </w:pPr>
      <w:rPr>
        <w:rFonts w:ascii="Arial" w:hAnsi="Arial" w:hint="default"/>
      </w:rPr>
    </w:lvl>
    <w:lvl w:ilvl="7" w:tplc="1A3A90B4" w:tentative="1">
      <w:start w:val="1"/>
      <w:numFmt w:val="bullet"/>
      <w:lvlText w:val="•"/>
      <w:lvlJc w:val="left"/>
      <w:pPr>
        <w:tabs>
          <w:tab w:val="num" w:pos="5760"/>
        </w:tabs>
        <w:ind w:left="5760" w:hanging="360"/>
      </w:pPr>
      <w:rPr>
        <w:rFonts w:ascii="Arial" w:hAnsi="Arial" w:hint="default"/>
      </w:rPr>
    </w:lvl>
    <w:lvl w:ilvl="8" w:tplc="DDD4D342" w:tentative="1">
      <w:start w:val="1"/>
      <w:numFmt w:val="bullet"/>
      <w:lvlText w:val="•"/>
      <w:lvlJc w:val="left"/>
      <w:pPr>
        <w:tabs>
          <w:tab w:val="num" w:pos="6480"/>
        </w:tabs>
        <w:ind w:left="6480" w:hanging="360"/>
      </w:pPr>
      <w:rPr>
        <w:rFonts w:ascii="Arial" w:hAnsi="Arial" w:hint="default"/>
      </w:rPr>
    </w:lvl>
  </w:abstractNum>
  <w:abstractNum w:abstractNumId="14">
    <w:nsid w:val="25253EFC"/>
    <w:multiLevelType w:val="hybridMultilevel"/>
    <w:tmpl w:val="21F29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0A657F"/>
    <w:multiLevelType w:val="hybridMultilevel"/>
    <w:tmpl w:val="C4C09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C1286"/>
    <w:multiLevelType w:val="multilevel"/>
    <w:tmpl w:val="98B255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031A19"/>
    <w:multiLevelType w:val="hybridMultilevel"/>
    <w:tmpl w:val="5FF0D37E"/>
    <w:lvl w:ilvl="0" w:tplc="E8CA0ACA">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2C52029C"/>
    <w:multiLevelType w:val="hybridMultilevel"/>
    <w:tmpl w:val="78361374"/>
    <w:lvl w:ilvl="0" w:tplc="A06E3062">
      <w:start w:val="1"/>
      <w:numFmt w:val="bullet"/>
      <w:lvlText w:val="•"/>
      <w:lvlJc w:val="left"/>
      <w:pPr>
        <w:tabs>
          <w:tab w:val="num" w:pos="720"/>
        </w:tabs>
        <w:ind w:left="720" w:hanging="360"/>
      </w:pPr>
      <w:rPr>
        <w:rFonts w:ascii="Arial" w:hAnsi="Arial" w:hint="default"/>
      </w:rPr>
    </w:lvl>
    <w:lvl w:ilvl="1" w:tplc="9F923130" w:tentative="1">
      <w:start w:val="1"/>
      <w:numFmt w:val="bullet"/>
      <w:lvlText w:val="•"/>
      <w:lvlJc w:val="left"/>
      <w:pPr>
        <w:tabs>
          <w:tab w:val="num" w:pos="1440"/>
        </w:tabs>
        <w:ind w:left="1440" w:hanging="360"/>
      </w:pPr>
      <w:rPr>
        <w:rFonts w:ascii="Arial" w:hAnsi="Arial" w:hint="default"/>
      </w:rPr>
    </w:lvl>
    <w:lvl w:ilvl="2" w:tplc="64048D6A" w:tentative="1">
      <w:start w:val="1"/>
      <w:numFmt w:val="bullet"/>
      <w:lvlText w:val="•"/>
      <w:lvlJc w:val="left"/>
      <w:pPr>
        <w:tabs>
          <w:tab w:val="num" w:pos="2160"/>
        </w:tabs>
        <w:ind w:left="2160" w:hanging="360"/>
      </w:pPr>
      <w:rPr>
        <w:rFonts w:ascii="Arial" w:hAnsi="Arial" w:hint="default"/>
      </w:rPr>
    </w:lvl>
    <w:lvl w:ilvl="3" w:tplc="B9C6963A" w:tentative="1">
      <w:start w:val="1"/>
      <w:numFmt w:val="bullet"/>
      <w:lvlText w:val="•"/>
      <w:lvlJc w:val="left"/>
      <w:pPr>
        <w:tabs>
          <w:tab w:val="num" w:pos="2880"/>
        </w:tabs>
        <w:ind w:left="2880" w:hanging="360"/>
      </w:pPr>
      <w:rPr>
        <w:rFonts w:ascii="Arial" w:hAnsi="Arial" w:hint="default"/>
      </w:rPr>
    </w:lvl>
    <w:lvl w:ilvl="4" w:tplc="A300A048" w:tentative="1">
      <w:start w:val="1"/>
      <w:numFmt w:val="bullet"/>
      <w:lvlText w:val="•"/>
      <w:lvlJc w:val="left"/>
      <w:pPr>
        <w:tabs>
          <w:tab w:val="num" w:pos="3600"/>
        </w:tabs>
        <w:ind w:left="3600" w:hanging="360"/>
      </w:pPr>
      <w:rPr>
        <w:rFonts w:ascii="Arial" w:hAnsi="Arial" w:hint="default"/>
      </w:rPr>
    </w:lvl>
    <w:lvl w:ilvl="5" w:tplc="8E4EDDA0" w:tentative="1">
      <w:start w:val="1"/>
      <w:numFmt w:val="bullet"/>
      <w:lvlText w:val="•"/>
      <w:lvlJc w:val="left"/>
      <w:pPr>
        <w:tabs>
          <w:tab w:val="num" w:pos="4320"/>
        </w:tabs>
        <w:ind w:left="4320" w:hanging="360"/>
      </w:pPr>
      <w:rPr>
        <w:rFonts w:ascii="Arial" w:hAnsi="Arial" w:hint="default"/>
      </w:rPr>
    </w:lvl>
    <w:lvl w:ilvl="6" w:tplc="DD722290" w:tentative="1">
      <w:start w:val="1"/>
      <w:numFmt w:val="bullet"/>
      <w:lvlText w:val="•"/>
      <w:lvlJc w:val="left"/>
      <w:pPr>
        <w:tabs>
          <w:tab w:val="num" w:pos="5040"/>
        </w:tabs>
        <w:ind w:left="5040" w:hanging="360"/>
      </w:pPr>
      <w:rPr>
        <w:rFonts w:ascii="Arial" w:hAnsi="Arial" w:hint="default"/>
      </w:rPr>
    </w:lvl>
    <w:lvl w:ilvl="7" w:tplc="3F40D3D6" w:tentative="1">
      <w:start w:val="1"/>
      <w:numFmt w:val="bullet"/>
      <w:lvlText w:val="•"/>
      <w:lvlJc w:val="left"/>
      <w:pPr>
        <w:tabs>
          <w:tab w:val="num" w:pos="5760"/>
        </w:tabs>
        <w:ind w:left="5760" w:hanging="360"/>
      </w:pPr>
      <w:rPr>
        <w:rFonts w:ascii="Arial" w:hAnsi="Arial" w:hint="default"/>
      </w:rPr>
    </w:lvl>
    <w:lvl w:ilvl="8" w:tplc="3D241156" w:tentative="1">
      <w:start w:val="1"/>
      <w:numFmt w:val="bullet"/>
      <w:lvlText w:val="•"/>
      <w:lvlJc w:val="left"/>
      <w:pPr>
        <w:tabs>
          <w:tab w:val="num" w:pos="6480"/>
        </w:tabs>
        <w:ind w:left="6480" w:hanging="360"/>
      </w:pPr>
      <w:rPr>
        <w:rFonts w:ascii="Arial" w:hAnsi="Arial" w:hint="default"/>
      </w:rPr>
    </w:lvl>
  </w:abstractNum>
  <w:abstractNum w:abstractNumId="19">
    <w:nsid w:val="2D740999"/>
    <w:multiLevelType w:val="hybridMultilevel"/>
    <w:tmpl w:val="DE8AEA34"/>
    <w:lvl w:ilvl="0" w:tplc="8BCA669A">
      <w:start w:val="1"/>
      <w:numFmt w:val="bullet"/>
      <w:lvlText w:val="•"/>
      <w:lvlJc w:val="left"/>
      <w:pPr>
        <w:tabs>
          <w:tab w:val="num" w:pos="720"/>
        </w:tabs>
        <w:ind w:left="720" w:hanging="360"/>
      </w:pPr>
      <w:rPr>
        <w:rFonts w:ascii="Arial" w:hAnsi="Arial" w:hint="default"/>
      </w:rPr>
    </w:lvl>
    <w:lvl w:ilvl="1" w:tplc="7EA27850" w:tentative="1">
      <w:start w:val="1"/>
      <w:numFmt w:val="bullet"/>
      <w:lvlText w:val="•"/>
      <w:lvlJc w:val="left"/>
      <w:pPr>
        <w:tabs>
          <w:tab w:val="num" w:pos="1440"/>
        </w:tabs>
        <w:ind w:left="1440" w:hanging="360"/>
      </w:pPr>
      <w:rPr>
        <w:rFonts w:ascii="Arial" w:hAnsi="Arial" w:hint="default"/>
      </w:rPr>
    </w:lvl>
    <w:lvl w:ilvl="2" w:tplc="3278815A" w:tentative="1">
      <w:start w:val="1"/>
      <w:numFmt w:val="bullet"/>
      <w:lvlText w:val="•"/>
      <w:lvlJc w:val="left"/>
      <w:pPr>
        <w:tabs>
          <w:tab w:val="num" w:pos="2160"/>
        </w:tabs>
        <w:ind w:left="2160" w:hanging="360"/>
      </w:pPr>
      <w:rPr>
        <w:rFonts w:ascii="Arial" w:hAnsi="Arial" w:hint="default"/>
      </w:rPr>
    </w:lvl>
    <w:lvl w:ilvl="3" w:tplc="F3E08676" w:tentative="1">
      <w:start w:val="1"/>
      <w:numFmt w:val="bullet"/>
      <w:lvlText w:val="•"/>
      <w:lvlJc w:val="left"/>
      <w:pPr>
        <w:tabs>
          <w:tab w:val="num" w:pos="2880"/>
        </w:tabs>
        <w:ind w:left="2880" w:hanging="360"/>
      </w:pPr>
      <w:rPr>
        <w:rFonts w:ascii="Arial" w:hAnsi="Arial" w:hint="default"/>
      </w:rPr>
    </w:lvl>
    <w:lvl w:ilvl="4" w:tplc="E2A68F1E" w:tentative="1">
      <w:start w:val="1"/>
      <w:numFmt w:val="bullet"/>
      <w:lvlText w:val="•"/>
      <w:lvlJc w:val="left"/>
      <w:pPr>
        <w:tabs>
          <w:tab w:val="num" w:pos="3600"/>
        </w:tabs>
        <w:ind w:left="3600" w:hanging="360"/>
      </w:pPr>
      <w:rPr>
        <w:rFonts w:ascii="Arial" w:hAnsi="Arial" w:hint="default"/>
      </w:rPr>
    </w:lvl>
    <w:lvl w:ilvl="5" w:tplc="E5D4941E" w:tentative="1">
      <w:start w:val="1"/>
      <w:numFmt w:val="bullet"/>
      <w:lvlText w:val="•"/>
      <w:lvlJc w:val="left"/>
      <w:pPr>
        <w:tabs>
          <w:tab w:val="num" w:pos="4320"/>
        </w:tabs>
        <w:ind w:left="4320" w:hanging="360"/>
      </w:pPr>
      <w:rPr>
        <w:rFonts w:ascii="Arial" w:hAnsi="Arial" w:hint="default"/>
      </w:rPr>
    </w:lvl>
    <w:lvl w:ilvl="6" w:tplc="D89C6612" w:tentative="1">
      <w:start w:val="1"/>
      <w:numFmt w:val="bullet"/>
      <w:lvlText w:val="•"/>
      <w:lvlJc w:val="left"/>
      <w:pPr>
        <w:tabs>
          <w:tab w:val="num" w:pos="5040"/>
        </w:tabs>
        <w:ind w:left="5040" w:hanging="360"/>
      </w:pPr>
      <w:rPr>
        <w:rFonts w:ascii="Arial" w:hAnsi="Arial" w:hint="default"/>
      </w:rPr>
    </w:lvl>
    <w:lvl w:ilvl="7" w:tplc="3D18151E" w:tentative="1">
      <w:start w:val="1"/>
      <w:numFmt w:val="bullet"/>
      <w:lvlText w:val="•"/>
      <w:lvlJc w:val="left"/>
      <w:pPr>
        <w:tabs>
          <w:tab w:val="num" w:pos="5760"/>
        </w:tabs>
        <w:ind w:left="5760" w:hanging="360"/>
      </w:pPr>
      <w:rPr>
        <w:rFonts w:ascii="Arial" w:hAnsi="Arial" w:hint="default"/>
      </w:rPr>
    </w:lvl>
    <w:lvl w:ilvl="8" w:tplc="76D64D7C" w:tentative="1">
      <w:start w:val="1"/>
      <w:numFmt w:val="bullet"/>
      <w:lvlText w:val="•"/>
      <w:lvlJc w:val="left"/>
      <w:pPr>
        <w:tabs>
          <w:tab w:val="num" w:pos="6480"/>
        </w:tabs>
        <w:ind w:left="6480" w:hanging="360"/>
      </w:pPr>
      <w:rPr>
        <w:rFonts w:ascii="Arial" w:hAnsi="Arial" w:hint="default"/>
      </w:rPr>
    </w:lvl>
  </w:abstractNum>
  <w:abstractNum w:abstractNumId="20">
    <w:nsid w:val="32B100E2"/>
    <w:multiLevelType w:val="hybridMultilevel"/>
    <w:tmpl w:val="6AFEF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483210"/>
    <w:multiLevelType w:val="hybridMultilevel"/>
    <w:tmpl w:val="EAA66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243796"/>
    <w:multiLevelType w:val="multilevel"/>
    <w:tmpl w:val="60E0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B774AD"/>
    <w:multiLevelType w:val="hybridMultilevel"/>
    <w:tmpl w:val="DAFECB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1E4E77"/>
    <w:multiLevelType w:val="hybridMultilevel"/>
    <w:tmpl w:val="1FFA145E"/>
    <w:lvl w:ilvl="0" w:tplc="828EEB8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42F56637"/>
    <w:multiLevelType w:val="hybridMultilevel"/>
    <w:tmpl w:val="AD40E56A"/>
    <w:lvl w:ilvl="0" w:tplc="D9845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DC5CCF"/>
    <w:multiLevelType w:val="hybridMultilevel"/>
    <w:tmpl w:val="8DE636A0"/>
    <w:lvl w:ilvl="0" w:tplc="95986E9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nsid w:val="468A4DAC"/>
    <w:multiLevelType w:val="hybridMultilevel"/>
    <w:tmpl w:val="C39CE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1B2019"/>
    <w:multiLevelType w:val="hybridMultilevel"/>
    <w:tmpl w:val="60A0691C"/>
    <w:lvl w:ilvl="0" w:tplc="E6B8DA82">
      <w:start w:val="1"/>
      <w:numFmt w:val="decimal"/>
      <w:lvlText w:val="%1."/>
      <w:lvlJc w:val="left"/>
      <w:pPr>
        <w:ind w:left="1654" w:hanging="360"/>
      </w:pPr>
      <w:rPr>
        <w:rFonts w:hint="default"/>
      </w:rPr>
    </w:lvl>
    <w:lvl w:ilvl="1" w:tplc="04190019" w:tentative="1">
      <w:start w:val="1"/>
      <w:numFmt w:val="lowerLetter"/>
      <w:lvlText w:val="%2."/>
      <w:lvlJc w:val="left"/>
      <w:pPr>
        <w:ind w:left="2374" w:hanging="360"/>
      </w:pPr>
    </w:lvl>
    <w:lvl w:ilvl="2" w:tplc="0419001B" w:tentative="1">
      <w:start w:val="1"/>
      <w:numFmt w:val="lowerRoman"/>
      <w:lvlText w:val="%3."/>
      <w:lvlJc w:val="right"/>
      <w:pPr>
        <w:ind w:left="3094" w:hanging="180"/>
      </w:pPr>
    </w:lvl>
    <w:lvl w:ilvl="3" w:tplc="0419000F" w:tentative="1">
      <w:start w:val="1"/>
      <w:numFmt w:val="decimal"/>
      <w:lvlText w:val="%4."/>
      <w:lvlJc w:val="left"/>
      <w:pPr>
        <w:ind w:left="3814" w:hanging="360"/>
      </w:pPr>
    </w:lvl>
    <w:lvl w:ilvl="4" w:tplc="04190019" w:tentative="1">
      <w:start w:val="1"/>
      <w:numFmt w:val="lowerLetter"/>
      <w:lvlText w:val="%5."/>
      <w:lvlJc w:val="left"/>
      <w:pPr>
        <w:ind w:left="4534" w:hanging="360"/>
      </w:pPr>
    </w:lvl>
    <w:lvl w:ilvl="5" w:tplc="0419001B" w:tentative="1">
      <w:start w:val="1"/>
      <w:numFmt w:val="lowerRoman"/>
      <w:lvlText w:val="%6."/>
      <w:lvlJc w:val="right"/>
      <w:pPr>
        <w:ind w:left="5254" w:hanging="180"/>
      </w:pPr>
    </w:lvl>
    <w:lvl w:ilvl="6" w:tplc="0419000F" w:tentative="1">
      <w:start w:val="1"/>
      <w:numFmt w:val="decimal"/>
      <w:lvlText w:val="%7."/>
      <w:lvlJc w:val="left"/>
      <w:pPr>
        <w:ind w:left="5974" w:hanging="360"/>
      </w:pPr>
    </w:lvl>
    <w:lvl w:ilvl="7" w:tplc="04190019" w:tentative="1">
      <w:start w:val="1"/>
      <w:numFmt w:val="lowerLetter"/>
      <w:lvlText w:val="%8."/>
      <w:lvlJc w:val="left"/>
      <w:pPr>
        <w:ind w:left="6694" w:hanging="360"/>
      </w:pPr>
    </w:lvl>
    <w:lvl w:ilvl="8" w:tplc="0419001B" w:tentative="1">
      <w:start w:val="1"/>
      <w:numFmt w:val="lowerRoman"/>
      <w:lvlText w:val="%9."/>
      <w:lvlJc w:val="right"/>
      <w:pPr>
        <w:ind w:left="7414" w:hanging="180"/>
      </w:pPr>
    </w:lvl>
  </w:abstractNum>
  <w:abstractNum w:abstractNumId="29">
    <w:nsid w:val="497D773A"/>
    <w:multiLevelType w:val="hybridMultilevel"/>
    <w:tmpl w:val="96B08A76"/>
    <w:lvl w:ilvl="0" w:tplc="4F2802A2">
      <w:start w:val="1"/>
      <w:numFmt w:val="bullet"/>
      <w:lvlText w:val="•"/>
      <w:lvlJc w:val="left"/>
      <w:pPr>
        <w:tabs>
          <w:tab w:val="num" w:pos="720"/>
        </w:tabs>
        <w:ind w:left="720" w:hanging="360"/>
      </w:pPr>
      <w:rPr>
        <w:rFonts w:ascii="Arial" w:hAnsi="Arial" w:hint="default"/>
      </w:rPr>
    </w:lvl>
    <w:lvl w:ilvl="1" w:tplc="583A0B3E" w:tentative="1">
      <w:start w:val="1"/>
      <w:numFmt w:val="bullet"/>
      <w:lvlText w:val="•"/>
      <w:lvlJc w:val="left"/>
      <w:pPr>
        <w:tabs>
          <w:tab w:val="num" w:pos="1440"/>
        </w:tabs>
        <w:ind w:left="1440" w:hanging="360"/>
      </w:pPr>
      <w:rPr>
        <w:rFonts w:ascii="Arial" w:hAnsi="Arial" w:hint="default"/>
      </w:rPr>
    </w:lvl>
    <w:lvl w:ilvl="2" w:tplc="CAFCB1CA" w:tentative="1">
      <w:start w:val="1"/>
      <w:numFmt w:val="bullet"/>
      <w:lvlText w:val="•"/>
      <w:lvlJc w:val="left"/>
      <w:pPr>
        <w:tabs>
          <w:tab w:val="num" w:pos="2160"/>
        </w:tabs>
        <w:ind w:left="2160" w:hanging="360"/>
      </w:pPr>
      <w:rPr>
        <w:rFonts w:ascii="Arial" w:hAnsi="Arial" w:hint="default"/>
      </w:rPr>
    </w:lvl>
    <w:lvl w:ilvl="3" w:tplc="219A9B26" w:tentative="1">
      <w:start w:val="1"/>
      <w:numFmt w:val="bullet"/>
      <w:lvlText w:val="•"/>
      <w:lvlJc w:val="left"/>
      <w:pPr>
        <w:tabs>
          <w:tab w:val="num" w:pos="2880"/>
        </w:tabs>
        <w:ind w:left="2880" w:hanging="360"/>
      </w:pPr>
      <w:rPr>
        <w:rFonts w:ascii="Arial" w:hAnsi="Arial" w:hint="default"/>
      </w:rPr>
    </w:lvl>
    <w:lvl w:ilvl="4" w:tplc="A3A2069A" w:tentative="1">
      <w:start w:val="1"/>
      <w:numFmt w:val="bullet"/>
      <w:lvlText w:val="•"/>
      <w:lvlJc w:val="left"/>
      <w:pPr>
        <w:tabs>
          <w:tab w:val="num" w:pos="3600"/>
        </w:tabs>
        <w:ind w:left="3600" w:hanging="360"/>
      </w:pPr>
      <w:rPr>
        <w:rFonts w:ascii="Arial" w:hAnsi="Arial" w:hint="default"/>
      </w:rPr>
    </w:lvl>
    <w:lvl w:ilvl="5" w:tplc="C10EEBFE" w:tentative="1">
      <w:start w:val="1"/>
      <w:numFmt w:val="bullet"/>
      <w:lvlText w:val="•"/>
      <w:lvlJc w:val="left"/>
      <w:pPr>
        <w:tabs>
          <w:tab w:val="num" w:pos="4320"/>
        </w:tabs>
        <w:ind w:left="4320" w:hanging="360"/>
      </w:pPr>
      <w:rPr>
        <w:rFonts w:ascii="Arial" w:hAnsi="Arial" w:hint="default"/>
      </w:rPr>
    </w:lvl>
    <w:lvl w:ilvl="6" w:tplc="ED381594" w:tentative="1">
      <w:start w:val="1"/>
      <w:numFmt w:val="bullet"/>
      <w:lvlText w:val="•"/>
      <w:lvlJc w:val="left"/>
      <w:pPr>
        <w:tabs>
          <w:tab w:val="num" w:pos="5040"/>
        </w:tabs>
        <w:ind w:left="5040" w:hanging="360"/>
      </w:pPr>
      <w:rPr>
        <w:rFonts w:ascii="Arial" w:hAnsi="Arial" w:hint="default"/>
      </w:rPr>
    </w:lvl>
    <w:lvl w:ilvl="7" w:tplc="1094639E" w:tentative="1">
      <w:start w:val="1"/>
      <w:numFmt w:val="bullet"/>
      <w:lvlText w:val="•"/>
      <w:lvlJc w:val="left"/>
      <w:pPr>
        <w:tabs>
          <w:tab w:val="num" w:pos="5760"/>
        </w:tabs>
        <w:ind w:left="5760" w:hanging="360"/>
      </w:pPr>
      <w:rPr>
        <w:rFonts w:ascii="Arial" w:hAnsi="Arial" w:hint="default"/>
      </w:rPr>
    </w:lvl>
    <w:lvl w:ilvl="8" w:tplc="3C0E557C" w:tentative="1">
      <w:start w:val="1"/>
      <w:numFmt w:val="bullet"/>
      <w:lvlText w:val="•"/>
      <w:lvlJc w:val="left"/>
      <w:pPr>
        <w:tabs>
          <w:tab w:val="num" w:pos="6480"/>
        </w:tabs>
        <w:ind w:left="6480" w:hanging="360"/>
      </w:pPr>
      <w:rPr>
        <w:rFonts w:ascii="Arial" w:hAnsi="Arial" w:hint="default"/>
      </w:rPr>
    </w:lvl>
  </w:abstractNum>
  <w:abstractNum w:abstractNumId="30">
    <w:nsid w:val="4B1774E4"/>
    <w:multiLevelType w:val="hybridMultilevel"/>
    <w:tmpl w:val="0910F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2D7C32"/>
    <w:multiLevelType w:val="hybridMultilevel"/>
    <w:tmpl w:val="35B6F7A4"/>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E637E8B"/>
    <w:multiLevelType w:val="hybridMultilevel"/>
    <w:tmpl w:val="F360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4624BF"/>
    <w:multiLevelType w:val="hybridMultilevel"/>
    <w:tmpl w:val="D99CB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3D839FC"/>
    <w:multiLevelType w:val="hybridMultilevel"/>
    <w:tmpl w:val="0AE8D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4034D85"/>
    <w:multiLevelType w:val="hybridMultilevel"/>
    <w:tmpl w:val="3D6E3338"/>
    <w:lvl w:ilvl="0" w:tplc="DABC1BD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6">
    <w:nsid w:val="5575384C"/>
    <w:multiLevelType w:val="hybridMultilevel"/>
    <w:tmpl w:val="4C864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533598"/>
    <w:multiLevelType w:val="hybridMultilevel"/>
    <w:tmpl w:val="756063C6"/>
    <w:lvl w:ilvl="0" w:tplc="37D6678A">
      <w:start w:val="1"/>
      <w:numFmt w:val="bullet"/>
      <w:lvlText w:val="•"/>
      <w:lvlJc w:val="left"/>
      <w:pPr>
        <w:tabs>
          <w:tab w:val="num" w:pos="720"/>
        </w:tabs>
        <w:ind w:left="720" w:hanging="360"/>
      </w:pPr>
      <w:rPr>
        <w:rFonts w:ascii="Arial" w:hAnsi="Arial" w:hint="default"/>
      </w:rPr>
    </w:lvl>
    <w:lvl w:ilvl="1" w:tplc="ABFEB418" w:tentative="1">
      <w:start w:val="1"/>
      <w:numFmt w:val="bullet"/>
      <w:lvlText w:val="•"/>
      <w:lvlJc w:val="left"/>
      <w:pPr>
        <w:tabs>
          <w:tab w:val="num" w:pos="1440"/>
        </w:tabs>
        <w:ind w:left="1440" w:hanging="360"/>
      </w:pPr>
      <w:rPr>
        <w:rFonts w:ascii="Arial" w:hAnsi="Arial" w:hint="default"/>
      </w:rPr>
    </w:lvl>
    <w:lvl w:ilvl="2" w:tplc="90C414EC" w:tentative="1">
      <w:start w:val="1"/>
      <w:numFmt w:val="bullet"/>
      <w:lvlText w:val="•"/>
      <w:lvlJc w:val="left"/>
      <w:pPr>
        <w:tabs>
          <w:tab w:val="num" w:pos="2160"/>
        </w:tabs>
        <w:ind w:left="2160" w:hanging="360"/>
      </w:pPr>
      <w:rPr>
        <w:rFonts w:ascii="Arial" w:hAnsi="Arial" w:hint="default"/>
      </w:rPr>
    </w:lvl>
    <w:lvl w:ilvl="3" w:tplc="F09C1C3E" w:tentative="1">
      <w:start w:val="1"/>
      <w:numFmt w:val="bullet"/>
      <w:lvlText w:val="•"/>
      <w:lvlJc w:val="left"/>
      <w:pPr>
        <w:tabs>
          <w:tab w:val="num" w:pos="2880"/>
        </w:tabs>
        <w:ind w:left="2880" w:hanging="360"/>
      </w:pPr>
      <w:rPr>
        <w:rFonts w:ascii="Arial" w:hAnsi="Arial" w:hint="default"/>
      </w:rPr>
    </w:lvl>
    <w:lvl w:ilvl="4" w:tplc="BABC7382" w:tentative="1">
      <w:start w:val="1"/>
      <w:numFmt w:val="bullet"/>
      <w:lvlText w:val="•"/>
      <w:lvlJc w:val="left"/>
      <w:pPr>
        <w:tabs>
          <w:tab w:val="num" w:pos="3600"/>
        </w:tabs>
        <w:ind w:left="3600" w:hanging="360"/>
      </w:pPr>
      <w:rPr>
        <w:rFonts w:ascii="Arial" w:hAnsi="Arial" w:hint="default"/>
      </w:rPr>
    </w:lvl>
    <w:lvl w:ilvl="5" w:tplc="B9FC8082" w:tentative="1">
      <w:start w:val="1"/>
      <w:numFmt w:val="bullet"/>
      <w:lvlText w:val="•"/>
      <w:lvlJc w:val="left"/>
      <w:pPr>
        <w:tabs>
          <w:tab w:val="num" w:pos="4320"/>
        </w:tabs>
        <w:ind w:left="4320" w:hanging="360"/>
      </w:pPr>
      <w:rPr>
        <w:rFonts w:ascii="Arial" w:hAnsi="Arial" w:hint="default"/>
      </w:rPr>
    </w:lvl>
    <w:lvl w:ilvl="6" w:tplc="5834167C" w:tentative="1">
      <w:start w:val="1"/>
      <w:numFmt w:val="bullet"/>
      <w:lvlText w:val="•"/>
      <w:lvlJc w:val="left"/>
      <w:pPr>
        <w:tabs>
          <w:tab w:val="num" w:pos="5040"/>
        </w:tabs>
        <w:ind w:left="5040" w:hanging="360"/>
      </w:pPr>
      <w:rPr>
        <w:rFonts w:ascii="Arial" w:hAnsi="Arial" w:hint="default"/>
      </w:rPr>
    </w:lvl>
    <w:lvl w:ilvl="7" w:tplc="D466D7B8" w:tentative="1">
      <w:start w:val="1"/>
      <w:numFmt w:val="bullet"/>
      <w:lvlText w:val="•"/>
      <w:lvlJc w:val="left"/>
      <w:pPr>
        <w:tabs>
          <w:tab w:val="num" w:pos="5760"/>
        </w:tabs>
        <w:ind w:left="5760" w:hanging="360"/>
      </w:pPr>
      <w:rPr>
        <w:rFonts w:ascii="Arial" w:hAnsi="Arial" w:hint="default"/>
      </w:rPr>
    </w:lvl>
    <w:lvl w:ilvl="8" w:tplc="6C4AAF24" w:tentative="1">
      <w:start w:val="1"/>
      <w:numFmt w:val="bullet"/>
      <w:lvlText w:val="•"/>
      <w:lvlJc w:val="left"/>
      <w:pPr>
        <w:tabs>
          <w:tab w:val="num" w:pos="6480"/>
        </w:tabs>
        <w:ind w:left="6480" w:hanging="360"/>
      </w:pPr>
      <w:rPr>
        <w:rFonts w:ascii="Arial" w:hAnsi="Arial" w:hint="default"/>
      </w:rPr>
    </w:lvl>
  </w:abstractNum>
  <w:abstractNum w:abstractNumId="38">
    <w:nsid w:val="5CDB199B"/>
    <w:multiLevelType w:val="hybridMultilevel"/>
    <w:tmpl w:val="43440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3B6546"/>
    <w:multiLevelType w:val="hybridMultilevel"/>
    <w:tmpl w:val="C3146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1C0434"/>
    <w:multiLevelType w:val="hybridMultilevel"/>
    <w:tmpl w:val="7C70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B2417E"/>
    <w:multiLevelType w:val="hybridMultilevel"/>
    <w:tmpl w:val="B4640FE0"/>
    <w:lvl w:ilvl="0" w:tplc="AA700D6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6EC975AC"/>
    <w:multiLevelType w:val="hybridMultilevel"/>
    <w:tmpl w:val="4800BE9A"/>
    <w:lvl w:ilvl="0" w:tplc="9BBE6ABE">
      <w:start w:val="1"/>
      <w:numFmt w:val="bullet"/>
      <w:lvlText w:val="•"/>
      <w:lvlJc w:val="left"/>
      <w:pPr>
        <w:tabs>
          <w:tab w:val="num" w:pos="360"/>
        </w:tabs>
        <w:ind w:left="360" w:hanging="360"/>
      </w:pPr>
      <w:rPr>
        <w:rFonts w:ascii="Arial" w:hAnsi="Arial" w:hint="default"/>
      </w:rPr>
    </w:lvl>
    <w:lvl w:ilvl="1" w:tplc="6122C684" w:tentative="1">
      <w:start w:val="1"/>
      <w:numFmt w:val="bullet"/>
      <w:lvlText w:val="•"/>
      <w:lvlJc w:val="left"/>
      <w:pPr>
        <w:tabs>
          <w:tab w:val="num" w:pos="1440"/>
        </w:tabs>
        <w:ind w:left="1440" w:hanging="360"/>
      </w:pPr>
      <w:rPr>
        <w:rFonts w:ascii="Arial" w:hAnsi="Arial" w:hint="default"/>
      </w:rPr>
    </w:lvl>
    <w:lvl w:ilvl="2" w:tplc="58D44AAC" w:tentative="1">
      <w:start w:val="1"/>
      <w:numFmt w:val="bullet"/>
      <w:lvlText w:val="•"/>
      <w:lvlJc w:val="left"/>
      <w:pPr>
        <w:tabs>
          <w:tab w:val="num" w:pos="2160"/>
        </w:tabs>
        <w:ind w:left="2160" w:hanging="360"/>
      </w:pPr>
      <w:rPr>
        <w:rFonts w:ascii="Arial" w:hAnsi="Arial" w:hint="default"/>
      </w:rPr>
    </w:lvl>
    <w:lvl w:ilvl="3" w:tplc="1702F9C0" w:tentative="1">
      <w:start w:val="1"/>
      <w:numFmt w:val="bullet"/>
      <w:lvlText w:val="•"/>
      <w:lvlJc w:val="left"/>
      <w:pPr>
        <w:tabs>
          <w:tab w:val="num" w:pos="2880"/>
        </w:tabs>
        <w:ind w:left="2880" w:hanging="360"/>
      </w:pPr>
      <w:rPr>
        <w:rFonts w:ascii="Arial" w:hAnsi="Arial" w:hint="default"/>
      </w:rPr>
    </w:lvl>
    <w:lvl w:ilvl="4" w:tplc="F4E832D2" w:tentative="1">
      <w:start w:val="1"/>
      <w:numFmt w:val="bullet"/>
      <w:lvlText w:val="•"/>
      <w:lvlJc w:val="left"/>
      <w:pPr>
        <w:tabs>
          <w:tab w:val="num" w:pos="3600"/>
        </w:tabs>
        <w:ind w:left="3600" w:hanging="360"/>
      </w:pPr>
      <w:rPr>
        <w:rFonts w:ascii="Arial" w:hAnsi="Arial" w:hint="default"/>
      </w:rPr>
    </w:lvl>
    <w:lvl w:ilvl="5" w:tplc="F71A4A7A" w:tentative="1">
      <w:start w:val="1"/>
      <w:numFmt w:val="bullet"/>
      <w:lvlText w:val="•"/>
      <w:lvlJc w:val="left"/>
      <w:pPr>
        <w:tabs>
          <w:tab w:val="num" w:pos="4320"/>
        </w:tabs>
        <w:ind w:left="4320" w:hanging="360"/>
      </w:pPr>
      <w:rPr>
        <w:rFonts w:ascii="Arial" w:hAnsi="Arial" w:hint="default"/>
      </w:rPr>
    </w:lvl>
    <w:lvl w:ilvl="6" w:tplc="B622CD8E" w:tentative="1">
      <w:start w:val="1"/>
      <w:numFmt w:val="bullet"/>
      <w:lvlText w:val="•"/>
      <w:lvlJc w:val="left"/>
      <w:pPr>
        <w:tabs>
          <w:tab w:val="num" w:pos="5040"/>
        </w:tabs>
        <w:ind w:left="5040" w:hanging="360"/>
      </w:pPr>
      <w:rPr>
        <w:rFonts w:ascii="Arial" w:hAnsi="Arial" w:hint="default"/>
      </w:rPr>
    </w:lvl>
    <w:lvl w:ilvl="7" w:tplc="4600CEE4" w:tentative="1">
      <w:start w:val="1"/>
      <w:numFmt w:val="bullet"/>
      <w:lvlText w:val="•"/>
      <w:lvlJc w:val="left"/>
      <w:pPr>
        <w:tabs>
          <w:tab w:val="num" w:pos="5760"/>
        </w:tabs>
        <w:ind w:left="5760" w:hanging="360"/>
      </w:pPr>
      <w:rPr>
        <w:rFonts w:ascii="Arial" w:hAnsi="Arial" w:hint="default"/>
      </w:rPr>
    </w:lvl>
    <w:lvl w:ilvl="8" w:tplc="B15822E6" w:tentative="1">
      <w:start w:val="1"/>
      <w:numFmt w:val="bullet"/>
      <w:lvlText w:val="•"/>
      <w:lvlJc w:val="left"/>
      <w:pPr>
        <w:tabs>
          <w:tab w:val="num" w:pos="6480"/>
        </w:tabs>
        <w:ind w:left="6480" w:hanging="360"/>
      </w:pPr>
      <w:rPr>
        <w:rFonts w:ascii="Arial" w:hAnsi="Arial" w:hint="default"/>
      </w:rPr>
    </w:lvl>
  </w:abstractNum>
  <w:abstractNum w:abstractNumId="43">
    <w:nsid w:val="6F821104"/>
    <w:multiLevelType w:val="hybridMultilevel"/>
    <w:tmpl w:val="4482A90A"/>
    <w:lvl w:ilvl="0" w:tplc="D2941DB6">
      <w:start w:val="6"/>
      <w:numFmt w:val="decimal"/>
      <w:lvlText w:val="%1"/>
      <w:lvlJc w:val="left"/>
      <w:pPr>
        <w:tabs>
          <w:tab w:val="num" w:pos="720"/>
        </w:tabs>
        <w:ind w:left="720" w:hanging="360"/>
      </w:pPr>
      <w:rPr>
        <w:rFonts w:hint="default"/>
      </w:rPr>
    </w:lvl>
    <w:lvl w:ilvl="1" w:tplc="796205E8">
      <w:start w:val="1"/>
      <w:numFmt w:val="decimal"/>
      <w:lvlText w:val="%2."/>
      <w:lvlJc w:val="left"/>
      <w:pPr>
        <w:tabs>
          <w:tab w:val="num" w:pos="1440"/>
        </w:tabs>
        <w:ind w:left="1440" w:hanging="360"/>
      </w:pPr>
      <w:rPr>
        <w:rFonts w:hint="default"/>
      </w:rPr>
    </w:lvl>
    <w:lvl w:ilvl="2" w:tplc="9800CB92">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08A289F"/>
    <w:multiLevelType w:val="hybridMultilevel"/>
    <w:tmpl w:val="5638104C"/>
    <w:lvl w:ilvl="0" w:tplc="7136C4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08B5E15"/>
    <w:multiLevelType w:val="hybridMultilevel"/>
    <w:tmpl w:val="41EA09A4"/>
    <w:lvl w:ilvl="0" w:tplc="EC80A12A">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8D5290"/>
    <w:multiLevelType w:val="hybridMultilevel"/>
    <w:tmpl w:val="05305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42B73E3"/>
    <w:multiLevelType w:val="hybridMultilevel"/>
    <w:tmpl w:val="80247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F50BF5"/>
    <w:multiLevelType w:val="hybridMultilevel"/>
    <w:tmpl w:val="E5E075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C21D44"/>
    <w:multiLevelType w:val="hybridMultilevel"/>
    <w:tmpl w:val="A418DC28"/>
    <w:lvl w:ilvl="0" w:tplc="C4661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7D974C81"/>
    <w:multiLevelType w:val="hybridMultilevel"/>
    <w:tmpl w:val="B9CEC4AA"/>
    <w:lvl w:ilvl="0" w:tplc="585C247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9"/>
  </w:num>
  <w:num w:numId="3">
    <w:abstractNumId w:val="38"/>
  </w:num>
  <w:num w:numId="4">
    <w:abstractNumId w:val="19"/>
  </w:num>
  <w:num w:numId="5">
    <w:abstractNumId w:val="37"/>
  </w:num>
  <w:num w:numId="6">
    <w:abstractNumId w:val="18"/>
  </w:num>
  <w:num w:numId="7">
    <w:abstractNumId w:val="5"/>
  </w:num>
  <w:num w:numId="8">
    <w:abstractNumId w:val="1"/>
  </w:num>
  <w:num w:numId="9">
    <w:abstractNumId w:val="42"/>
  </w:num>
  <w:num w:numId="10">
    <w:abstractNumId w:val="4"/>
  </w:num>
  <w:num w:numId="11">
    <w:abstractNumId w:val="40"/>
  </w:num>
  <w:num w:numId="12">
    <w:abstractNumId w:val="22"/>
  </w:num>
  <w:num w:numId="13">
    <w:abstractNumId w:val="17"/>
  </w:num>
  <w:num w:numId="14">
    <w:abstractNumId w:val="16"/>
  </w:num>
  <w:num w:numId="15">
    <w:abstractNumId w:val="7"/>
  </w:num>
  <w:num w:numId="16">
    <w:abstractNumId w:val="21"/>
  </w:num>
  <w:num w:numId="17">
    <w:abstractNumId w:val="48"/>
  </w:num>
  <w:num w:numId="18">
    <w:abstractNumId w:val="43"/>
  </w:num>
  <w:num w:numId="19">
    <w:abstractNumId w:val="2"/>
  </w:num>
  <w:num w:numId="20">
    <w:abstractNumId w:val="9"/>
  </w:num>
  <w:num w:numId="21">
    <w:abstractNumId w:val="6"/>
  </w:num>
  <w:num w:numId="22">
    <w:abstractNumId w:val="45"/>
  </w:num>
  <w:num w:numId="23">
    <w:abstractNumId w:val="24"/>
  </w:num>
  <w:num w:numId="24">
    <w:abstractNumId w:val="3"/>
  </w:num>
  <w:num w:numId="25">
    <w:abstractNumId w:val="47"/>
  </w:num>
  <w:num w:numId="26">
    <w:abstractNumId w:val="8"/>
  </w:num>
  <w:num w:numId="27">
    <w:abstractNumId w:val="32"/>
  </w:num>
  <w:num w:numId="28">
    <w:abstractNumId w:val="28"/>
  </w:num>
  <w:num w:numId="29">
    <w:abstractNumId w:val="11"/>
  </w:num>
  <w:num w:numId="30">
    <w:abstractNumId w:val="36"/>
  </w:num>
  <w:num w:numId="31">
    <w:abstractNumId w:val="30"/>
  </w:num>
  <w:num w:numId="32">
    <w:abstractNumId w:val="27"/>
  </w:num>
  <w:num w:numId="33">
    <w:abstractNumId w:val="50"/>
  </w:num>
  <w:num w:numId="34">
    <w:abstractNumId w:val="31"/>
  </w:num>
  <w:num w:numId="35">
    <w:abstractNumId w:val="15"/>
  </w:num>
  <w:num w:numId="36">
    <w:abstractNumId w:val="0"/>
  </w:num>
  <w:num w:numId="37">
    <w:abstractNumId w:val="34"/>
  </w:num>
  <w:num w:numId="38">
    <w:abstractNumId w:val="33"/>
  </w:num>
  <w:num w:numId="39">
    <w:abstractNumId w:val="49"/>
  </w:num>
  <w:num w:numId="40">
    <w:abstractNumId w:val="12"/>
  </w:num>
  <w:num w:numId="41">
    <w:abstractNumId w:val="10"/>
  </w:num>
  <w:num w:numId="42">
    <w:abstractNumId w:val="44"/>
  </w:num>
  <w:num w:numId="43">
    <w:abstractNumId w:val="39"/>
  </w:num>
  <w:num w:numId="44">
    <w:abstractNumId w:val="20"/>
  </w:num>
  <w:num w:numId="45">
    <w:abstractNumId w:val="25"/>
  </w:num>
  <w:num w:numId="46">
    <w:abstractNumId w:val="46"/>
  </w:num>
  <w:num w:numId="47">
    <w:abstractNumId w:val="35"/>
  </w:num>
  <w:num w:numId="48">
    <w:abstractNumId w:val="26"/>
  </w:num>
  <w:num w:numId="49">
    <w:abstractNumId w:val="41"/>
  </w:num>
  <w:num w:numId="50">
    <w:abstractNumId w:val="14"/>
  </w:num>
  <w:num w:numId="51">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5B"/>
    <w:rsid w:val="000368F5"/>
    <w:rsid w:val="00045AC3"/>
    <w:rsid w:val="00073BCC"/>
    <w:rsid w:val="00074A4C"/>
    <w:rsid w:val="00083D68"/>
    <w:rsid w:val="000A64DC"/>
    <w:rsid w:val="000F383C"/>
    <w:rsid w:val="000F483E"/>
    <w:rsid w:val="001061E0"/>
    <w:rsid w:val="00106A60"/>
    <w:rsid w:val="001461C1"/>
    <w:rsid w:val="001462A2"/>
    <w:rsid w:val="001575D7"/>
    <w:rsid w:val="00157949"/>
    <w:rsid w:val="00183A98"/>
    <w:rsid w:val="001861D2"/>
    <w:rsid w:val="0019381E"/>
    <w:rsid w:val="001A0C1D"/>
    <w:rsid w:val="001A466B"/>
    <w:rsid w:val="001B0557"/>
    <w:rsid w:val="001C2823"/>
    <w:rsid w:val="001E7987"/>
    <w:rsid w:val="001F17A7"/>
    <w:rsid w:val="001F2FC5"/>
    <w:rsid w:val="0023389E"/>
    <w:rsid w:val="0024530A"/>
    <w:rsid w:val="0025268D"/>
    <w:rsid w:val="00272A9C"/>
    <w:rsid w:val="002823B0"/>
    <w:rsid w:val="00283771"/>
    <w:rsid w:val="0028620A"/>
    <w:rsid w:val="002935B5"/>
    <w:rsid w:val="002949D9"/>
    <w:rsid w:val="002A5A93"/>
    <w:rsid w:val="002B343B"/>
    <w:rsid w:val="002D36FD"/>
    <w:rsid w:val="002E2C19"/>
    <w:rsid w:val="002F1F37"/>
    <w:rsid w:val="0032158A"/>
    <w:rsid w:val="0032249A"/>
    <w:rsid w:val="003465B4"/>
    <w:rsid w:val="003555EE"/>
    <w:rsid w:val="00364003"/>
    <w:rsid w:val="0037115A"/>
    <w:rsid w:val="00385777"/>
    <w:rsid w:val="00394E7F"/>
    <w:rsid w:val="0039592D"/>
    <w:rsid w:val="003A1E9E"/>
    <w:rsid w:val="003B13E3"/>
    <w:rsid w:val="003C32D7"/>
    <w:rsid w:val="003C6FE2"/>
    <w:rsid w:val="003E657C"/>
    <w:rsid w:val="003F6DAC"/>
    <w:rsid w:val="004028A0"/>
    <w:rsid w:val="00402963"/>
    <w:rsid w:val="00417F54"/>
    <w:rsid w:val="00430F3D"/>
    <w:rsid w:val="0044223A"/>
    <w:rsid w:val="004432CE"/>
    <w:rsid w:val="0044528F"/>
    <w:rsid w:val="0045304E"/>
    <w:rsid w:val="004546D4"/>
    <w:rsid w:val="0046032C"/>
    <w:rsid w:val="00460709"/>
    <w:rsid w:val="00496197"/>
    <w:rsid w:val="004B2C5E"/>
    <w:rsid w:val="004B7F06"/>
    <w:rsid w:val="004C25AC"/>
    <w:rsid w:val="004C56C4"/>
    <w:rsid w:val="004E7EEB"/>
    <w:rsid w:val="00506543"/>
    <w:rsid w:val="005078FA"/>
    <w:rsid w:val="00507C7A"/>
    <w:rsid w:val="00522CAB"/>
    <w:rsid w:val="005248D2"/>
    <w:rsid w:val="005369DF"/>
    <w:rsid w:val="005451AE"/>
    <w:rsid w:val="00557A19"/>
    <w:rsid w:val="00577880"/>
    <w:rsid w:val="005A1148"/>
    <w:rsid w:val="005A3601"/>
    <w:rsid w:val="005A5D23"/>
    <w:rsid w:val="005B014C"/>
    <w:rsid w:val="005B2B9B"/>
    <w:rsid w:val="005E4889"/>
    <w:rsid w:val="005F1428"/>
    <w:rsid w:val="005F4AF8"/>
    <w:rsid w:val="005F4B72"/>
    <w:rsid w:val="00605208"/>
    <w:rsid w:val="00606CCD"/>
    <w:rsid w:val="00610342"/>
    <w:rsid w:val="006370C0"/>
    <w:rsid w:val="00640599"/>
    <w:rsid w:val="00655D00"/>
    <w:rsid w:val="006613A9"/>
    <w:rsid w:val="00663493"/>
    <w:rsid w:val="00670DAB"/>
    <w:rsid w:val="006F2918"/>
    <w:rsid w:val="00712A69"/>
    <w:rsid w:val="007133FF"/>
    <w:rsid w:val="00727C99"/>
    <w:rsid w:val="00737AC8"/>
    <w:rsid w:val="007416EC"/>
    <w:rsid w:val="00744FF2"/>
    <w:rsid w:val="00746A46"/>
    <w:rsid w:val="007742CD"/>
    <w:rsid w:val="00796ACC"/>
    <w:rsid w:val="007B4D72"/>
    <w:rsid w:val="007C07BF"/>
    <w:rsid w:val="007C1D09"/>
    <w:rsid w:val="007D11BE"/>
    <w:rsid w:val="007D7A72"/>
    <w:rsid w:val="007E2861"/>
    <w:rsid w:val="007E5362"/>
    <w:rsid w:val="007F5867"/>
    <w:rsid w:val="00804B49"/>
    <w:rsid w:val="00806062"/>
    <w:rsid w:val="008139BA"/>
    <w:rsid w:val="008209DC"/>
    <w:rsid w:val="0083345B"/>
    <w:rsid w:val="00834815"/>
    <w:rsid w:val="00857CDE"/>
    <w:rsid w:val="00875513"/>
    <w:rsid w:val="00883AF6"/>
    <w:rsid w:val="0089036E"/>
    <w:rsid w:val="008C66FA"/>
    <w:rsid w:val="008E06BD"/>
    <w:rsid w:val="008F1A2A"/>
    <w:rsid w:val="008F7A77"/>
    <w:rsid w:val="00905764"/>
    <w:rsid w:val="00905868"/>
    <w:rsid w:val="00910062"/>
    <w:rsid w:val="009315AA"/>
    <w:rsid w:val="00952049"/>
    <w:rsid w:val="00952768"/>
    <w:rsid w:val="0095565C"/>
    <w:rsid w:val="00991D13"/>
    <w:rsid w:val="00991EBA"/>
    <w:rsid w:val="009966B9"/>
    <w:rsid w:val="00996BF0"/>
    <w:rsid w:val="009C7AF1"/>
    <w:rsid w:val="009D122A"/>
    <w:rsid w:val="009F79EF"/>
    <w:rsid w:val="00A13BBF"/>
    <w:rsid w:val="00A42252"/>
    <w:rsid w:val="00A4663D"/>
    <w:rsid w:val="00A92B54"/>
    <w:rsid w:val="00AD397F"/>
    <w:rsid w:val="00AD45BD"/>
    <w:rsid w:val="00AD61A2"/>
    <w:rsid w:val="00AE771F"/>
    <w:rsid w:val="00AF1C78"/>
    <w:rsid w:val="00B22347"/>
    <w:rsid w:val="00B24F7C"/>
    <w:rsid w:val="00B26BC3"/>
    <w:rsid w:val="00B5377C"/>
    <w:rsid w:val="00B626CC"/>
    <w:rsid w:val="00B65377"/>
    <w:rsid w:val="00B74C1F"/>
    <w:rsid w:val="00B8316D"/>
    <w:rsid w:val="00B84708"/>
    <w:rsid w:val="00B91E0E"/>
    <w:rsid w:val="00B92001"/>
    <w:rsid w:val="00BD2603"/>
    <w:rsid w:val="00BF1DF8"/>
    <w:rsid w:val="00C00465"/>
    <w:rsid w:val="00C5110D"/>
    <w:rsid w:val="00C54A21"/>
    <w:rsid w:val="00C5700C"/>
    <w:rsid w:val="00C5781E"/>
    <w:rsid w:val="00C63B3A"/>
    <w:rsid w:val="00C80461"/>
    <w:rsid w:val="00C93C86"/>
    <w:rsid w:val="00C9582A"/>
    <w:rsid w:val="00CA50AA"/>
    <w:rsid w:val="00CA5B66"/>
    <w:rsid w:val="00CB2638"/>
    <w:rsid w:val="00CD3F66"/>
    <w:rsid w:val="00CD6D78"/>
    <w:rsid w:val="00CE007B"/>
    <w:rsid w:val="00CF1762"/>
    <w:rsid w:val="00D00958"/>
    <w:rsid w:val="00D01392"/>
    <w:rsid w:val="00D01631"/>
    <w:rsid w:val="00D02886"/>
    <w:rsid w:val="00D10AC5"/>
    <w:rsid w:val="00D5162A"/>
    <w:rsid w:val="00D54D19"/>
    <w:rsid w:val="00D8033F"/>
    <w:rsid w:val="00D81D7C"/>
    <w:rsid w:val="00D930F2"/>
    <w:rsid w:val="00D93A2C"/>
    <w:rsid w:val="00D944BA"/>
    <w:rsid w:val="00DA029C"/>
    <w:rsid w:val="00DA354A"/>
    <w:rsid w:val="00DB2523"/>
    <w:rsid w:val="00DC0497"/>
    <w:rsid w:val="00DD442D"/>
    <w:rsid w:val="00DD645E"/>
    <w:rsid w:val="00DE5534"/>
    <w:rsid w:val="00DF43F2"/>
    <w:rsid w:val="00DF6C72"/>
    <w:rsid w:val="00E11DC3"/>
    <w:rsid w:val="00E304A6"/>
    <w:rsid w:val="00E55FA5"/>
    <w:rsid w:val="00E67D44"/>
    <w:rsid w:val="00E8236B"/>
    <w:rsid w:val="00E86423"/>
    <w:rsid w:val="00EC22F0"/>
    <w:rsid w:val="00ED2928"/>
    <w:rsid w:val="00EE54FC"/>
    <w:rsid w:val="00EF0420"/>
    <w:rsid w:val="00F06532"/>
    <w:rsid w:val="00F275BC"/>
    <w:rsid w:val="00F34602"/>
    <w:rsid w:val="00F37EA1"/>
    <w:rsid w:val="00F42FD2"/>
    <w:rsid w:val="00F930D9"/>
    <w:rsid w:val="00F95AD9"/>
    <w:rsid w:val="00FA0E5B"/>
    <w:rsid w:val="00FA3542"/>
    <w:rsid w:val="00FB7B1A"/>
    <w:rsid w:val="00FC2747"/>
    <w:rsid w:val="00FC294A"/>
    <w:rsid w:val="00FD3157"/>
    <w:rsid w:val="00FE0F35"/>
    <w:rsid w:val="00FE109C"/>
    <w:rsid w:val="00FF2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A0E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A0E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
    <w:qFormat/>
    <w:rsid w:val="00F95AD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45B"/>
    <w:pPr>
      <w:ind w:left="720"/>
      <w:contextualSpacing/>
    </w:pPr>
  </w:style>
  <w:style w:type="paragraph" w:styleId="a4">
    <w:name w:val="header"/>
    <w:basedOn w:val="a"/>
    <w:link w:val="a5"/>
    <w:uiPriority w:val="99"/>
    <w:semiHidden/>
    <w:unhideWhenUsed/>
    <w:rsid w:val="007E28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E2861"/>
  </w:style>
  <w:style w:type="paragraph" w:styleId="a6">
    <w:name w:val="footer"/>
    <w:basedOn w:val="a"/>
    <w:link w:val="a7"/>
    <w:uiPriority w:val="99"/>
    <w:unhideWhenUsed/>
    <w:rsid w:val="007E286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2861"/>
  </w:style>
  <w:style w:type="paragraph" w:styleId="a8">
    <w:name w:val="Balloon Text"/>
    <w:basedOn w:val="a"/>
    <w:link w:val="a9"/>
    <w:uiPriority w:val="99"/>
    <w:semiHidden/>
    <w:unhideWhenUsed/>
    <w:rsid w:val="00CA5B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B66"/>
    <w:rPr>
      <w:rFonts w:ascii="Tahoma" w:hAnsi="Tahoma" w:cs="Tahoma"/>
      <w:sz w:val="16"/>
      <w:szCs w:val="16"/>
    </w:rPr>
  </w:style>
  <w:style w:type="character" w:customStyle="1" w:styleId="apple-converted-space">
    <w:name w:val="apple-converted-space"/>
    <w:basedOn w:val="a0"/>
    <w:rsid w:val="00C93C86"/>
  </w:style>
  <w:style w:type="character" w:styleId="aa">
    <w:name w:val="Hyperlink"/>
    <w:basedOn w:val="a0"/>
    <w:uiPriority w:val="99"/>
    <w:semiHidden/>
    <w:unhideWhenUsed/>
    <w:rsid w:val="00C93C86"/>
    <w:rPr>
      <w:color w:val="0000FF"/>
      <w:u w:val="single"/>
    </w:rPr>
  </w:style>
  <w:style w:type="paragraph" w:styleId="ab">
    <w:name w:val="Normal (Web)"/>
    <w:basedOn w:val="a"/>
    <w:uiPriority w:val="99"/>
    <w:unhideWhenUsed/>
    <w:rsid w:val="00C93C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c2">
    <w:name w:val="src2"/>
    <w:basedOn w:val="a0"/>
    <w:rsid w:val="00C93C86"/>
  </w:style>
  <w:style w:type="character" w:customStyle="1" w:styleId="50">
    <w:name w:val="Заголовок 5 Знак"/>
    <w:basedOn w:val="a0"/>
    <w:link w:val="5"/>
    <w:uiPriority w:val="9"/>
    <w:rsid w:val="00F95AD9"/>
    <w:rPr>
      <w:rFonts w:ascii="Times New Roman" w:eastAsia="Times New Roman" w:hAnsi="Times New Roman" w:cs="Times New Roman"/>
      <w:b/>
      <w:bCs/>
      <w:sz w:val="20"/>
      <w:szCs w:val="20"/>
      <w:lang w:eastAsia="ru-RU"/>
    </w:rPr>
  </w:style>
  <w:style w:type="paragraph" w:customStyle="1" w:styleId="formattext">
    <w:name w:val="formattext"/>
    <w:basedOn w:val="a"/>
    <w:rsid w:val="00F95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F95AD9"/>
  </w:style>
  <w:style w:type="character" w:customStyle="1" w:styleId="10">
    <w:name w:val="Заголовок 1 Знак"/>
    <w:basedOn w:val="a0"/>
    <w:link w:val="1"/>
    <w:uiPriority w:val="9"/>
    <w:rsid w:val="00FA0E5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A0E5B"/>
    <w:rPr>
      <w:rFonts w:asciiTheme="majorHAnsi" w:eastAsiaTheme="majorEastAsia" w:hAnsiTheme="majorHAnsi" w:cstheme="majorBidi"/>
      <w:b/>
      <w:bCs/>
      <w:color w:val="4F81BD" w:themeColor="accent1"/>
      <w:sz w:val="26"/>
      <w:szCs w:val="26"/>
    </w:rPr>
  </w:style>
  <w:style w:type="table" w:styleId="ac">
    <w:name w:val="Table Grid"/>
    <w:basedOn w:val="a1"/>
    <w:rsid w:val="009F79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737AC8"/>
    <w:rPr>
      <w:b/>
      <w:bCs/>
    </w:rPr>
  </w:style>
  <w:style w:type="paragraph" w:customStyle="1" w:styleId="consplusnormal">
    <w:name w:val="consplusnormal"/>
    <w:basedOn w:val="a"/>
    <w:rsid w:val="00D0139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A0E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A0E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
    <w:qFormat/>
    <w:rsid w:val="00F95AD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45B"/>
    <w:pPr>
      <w:ind w:left="720"/>
      <w:contextualSpacing/>
    </w:pPr>
  </w:style>
  <w:style w:type="paragraph" w:styleId="a4">
    <w:name w:val="header"/>
    <w:basedOn w:val="a"/>
    <w:link w:val="a5"/>
    <w:uiPriority w:val="99"/>
    <w:semiHidden/>
    <w:unhideWhenUsed/>
    <w:rsid w:val="007E28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E2861"/>
  </w:style>
  <w:style w:type="paragraph" w:styleId="a6">
    <w:name w:val="footer"/>
    <w:basedOn w:val="a"/>
    <w:link w:val="a7"/>
    <w:uiPriority w:val="99"/>
    <w:unhideWhenUsed/>
    <w:rsid w:val="007E286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2861"/>
  </w:style>
  <w:style w:type="paragraph" w:styleId="a8">
    <w:name w:val="Balloon Text"/>
    <w:basedOn w:val="a"/>
    <w:link w:val="a9"/>
    <w:uiPriority w:val="99"/>
    <w:semiHidden/>
    <w:unhideWhenUsed/>
    <w:rsid w:val="00CA5B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A5B66"/>
    <w:rPr>
      <w:rFonts w:ascii="Tahoma" w:hAnsi="Tahoma" w:cs="Tahoma"/>
      <w:sz w:val="16"/>
      <w:szCs w:val="16"/>
    </w:rPr>
  </w:style>
  <w:style w:type="character" w:customStyle="1" w:styleId="apple-converted-space">
    <w:name w:val="apple-converted-space"/>
    <w:basedOn w:val="a0"/>
    <w:rsid w:val="00C93C86"/>
  </w:style>
  <w:style w:type="character" w:styleId="aa">
    <w:name w:val="Hyperlink"/>
    <w:basedOn w:val="a0"/>
    <w:uiPriority w:val="99"/>
    <w:semiHidden/>
    <w:unhideWhenUsed/>
    <w:rsid w:val="00C93C86"/>
    <w:rPr>
      <w:color w:val="0000FF"/>
      <w:u w:val="single"/>
    </w:rPr>
  </w:style>
  <w:style w:type="paragraph" w:styleId="ab">
    <w:name w:val="Normal (Web)"/>
    <w:basedOn w:val="a"/>
    <w:uiPriority w:val="99"/>
    <w:unhideWhenUsed/>
    <w:rsid w:val="00C93C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c2">
    <w:name w:val="src2"/>
    <w:basedOn w:val="a0"/>
    <w:rsid w:val="00C93C86"/>
  </w:style>
  <w:style w:type="character" w:customStyle="1" w:styleId="50">
    <w:name w:val="Заголовок 5 Знак"/>
    <w:basedOn w:val="a0"/>
    <w:link w:val="5"/>
    <w:uiPriority w:val="9"/>
    <w:rsid w:val="00F95AD9"/>
    <w:rPr>
      <w:rFonts w:ascii="Times New Roman" w:eastAsia="Times New Roman" w:hAnsi="Times New Roman" w:cs="Times New Roman"/>
      <w:b/>
      <w:bCs/>
      <w:sz w:val="20"/>
      <w:szCs w:val="20"/>
      <w:lang w:eastAsia="ru-RU"/>
    </w:rPr>
  </w:style>
  <w:style w:type="paragraph" w:customStyle="1" w:styleId="formattext">
    <w:name w:val="formattext"/>
    <w:basedOn w:val="a"/>
    <w:rsid w:val="00F95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F95AD9"/>
  </w:style>
  <w:style w:type="character" w:customStyle="1" w:styleId="10">
    <w:name w:val="Заголовок 1 Знак"/>
    <w:basedOn w:val="a0"/>
    <w:link w:val="1"/>
    <w:uiPriority w:val="9"/>
    <w:rsid w:val="00FA0E5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A0E5B"/>
    <w:rPr>
      <w:rFonts w:asciiTheme="majorHAnsi" w:eastAsiaTheme="majorEastAsia" w:hAnsiTheme="majorHAnsi" w:cstheme="majorBidi"/>
      <w:b/>
      <w:bCs/>
      <w:color w:val="4F81BD" w:themeColor="accent1"/>
      <w:sz w:val="26"/>
      <w:szCs w:val="26"/>
    </w:rPr>
  </w:style>
  <w:style w:type="table" w:styleId="ac">
    <w:name w:val="Table Grid"/>
    <w:basedOn w:val="a1"/>
    <w:rsid w:val="009F79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737AC8"/>
    <w:rPr>
      <w:b/>
      <w:bCs/>
    </w:rPr>
  </w:style>
  <w:style w:type="paragraph" w:customStyle="1" w:styleId="consplusnormal">
    <w:name w:val="consplusnormal"/>
    <w:basedOn w:val="a"/>
    <w:rsid w:val="00D013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066952">
      <w:bodyDiv w:val="1"/>
      <w:marLeft w:val="0"/>
      <w:marRight w:val="0"/>
      <w:marTop w:val="0"/>
      <w:marBottom w:val="0"/>
      <w:divBdr>
        <w:top w:val="none" w:sz="0" w:space="0" w:color="auto"/>
        <w:left w:val="none" w:sz="0" w:space="0" w:color="auto"/>
        <w:bottom w:val="none" w:sz="0" w:space="0" w:color="auto"/>
        <w:right w:val="none" w:sz="0" w:space="0" w:color="auto"/>
      </w:divBdr>
    </w:div>
    <w:div w:id="777870485">
      <w:bodyDiv w:val="1"/>
      <w:marLeft w:val="0"/>
      <w:marRight w:val="0"/>
      <w:marTop w:val="0"/>
      <w:marBottom w:val="0"/>
      <w:divBdr>
        <w:top w:val="none" w:sz="0" w:space="0" w:color="auto"/>
        <w:left w:val="none" w:sz="0" w:space="0" w:color="auto"/>
        <w:bottom w:val="none" w:sz="0" w:space="0" w:color="auto"/>
        <w:right w:val="none" w:sz="0" w:space="0" w:color="auto"/>
      </w:divBdr>
    </w:div>
    <w:div w:id="889849366">
      <w:bodyDiv w:val="1"/>
      <w:marLeft w:val="0"/>
      <w:marRight w:val="0"/>
      <w:marTop w:val="0"/>
      <w:marBottom w:val="0"/>
      <w:divBdr>
        <w:top w:val="none" w:sz="0" w:space="0" w:color="auto"/>
        <w:left w:val="none" w:sz="0" w:space="0" w:color="auto"/>
        <w:bottom w:val="none" w:sz="0" w:space="0" w:color="auto"/>
        <w:right w:val="none" w:sz="0" w:space="0" w:color="auto"/>
      </w:divBdr>
    </w:div>
    <w:div w:id="1118331191">
      <w:bodyDiv w:val="1"/>
      <w:marLeft w:val="0"/>
      <w:marRight w:val="0"/>
      <w:marTop w:val="0"/>
      <w:marBottom w:val="0"/>
      <w:divBdr>
        <w:top w:val="none" w:sz="0" w:space="0" w:color="auto"/>
        <w:left w:val="none" w:sz="0" w:space="0" w:color="auto"/>
        <w:bottom w:val="none" w:sz="0" w:space="0" w:color="auto"/>
        <w:right w:val="none" w:sz="0" w:space="0" w:color="auto"/>
      </w:divBdr>
    </w:div>
    <w:div w:id="1160653510">
      <w:bodyDiv w:val="1"/>
      <w:marLeft w:val="0"/>
      <w:marRight w:val="0"/>
      <w:marTop w:val="0"/>
      <w:marBottom w:val="0"/>
      <w:divBdr>
        <w:top w:val="none" w:sz="0" w:space="0" w:color="auto"/>
        <w:left w:val="none" w:sz="0" w:space="0" w:color="auto"/>
        <w:bottom w:val="none" w:sz="0" w:space="0" w:color="auto"/>
        <w:right w:val="none" w:sz="0" w:space="0" w:color="auto"/>
      </w:divBdr>
    </w:div>
    <w:div w:id="1359895909">
      <w:bodyDiv w:val="1"/>
      <w:marLeft w:val="0"/>
      <w:marRight w:val="0"/>
      <w:marTop w:val="0"/>
      <w:marBottom w:val="0"/>
      <w:divBdr>
        <w:top w:val="none" w:sz="0" w:space="0" w:color="auto"/>
        <w:left w:val="none" w:sz="0" w:space="0" w:color="auto"/>
        <w:bottom w:val="none" w:sz="0" w:space="0" w:color="auto"/>
        <w:right w:val="none" w:sz="0" w:space="0" w:color="auto"/>
      </w:divBdr>
    </w:div>
    <w:div w:id="1391882525">
      <w:bodyDiv w:val="1"/>
      <w:marLeft w:val="0"/>
      <w:marRight w:val="0"/>
      <w:marTop w:val="0"/>
      <w:marBottom w:val="0"/>
      <w:divBdr>
        <w:top w:val="none" w:sz="0" w:space="0" w:color="auto"/>
        <w:left w:val="none" w:sz="0" w:space="0" w:color="auto"/>
        <w:bottom w:val="none" w:sz="0" w:space="0" w:color="auto"/>
        <w:right w:val="none" w:sz="0" w:space="0" w:color="auto"/>
      </w:divBdr>
    </w:div>
    <w:div w:id="149317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95521/" TargetMode="External"/><Relationship Id="rId18" Type="http://schemas.openxmlformats.org/officeDocument/2006/relationships/hyperlink" Target="http://base.consultant.ru/cons/cgi/online.cgi?req=doc;base=LAW;n=176022;dst=10000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gif"/><Relationship Id="rId7" Type="http://schemas.openxmlformats.org/officeDocument/2006/relationships/footnotes" Target="footnotes.xml"/><Relationship Id="rId12" Type="http://schemas.openxmlformats.org/officeDocument/2006/relationships/hyperlink" Target="http://base.garant.ru/195521/" TargetMode="External"/><Relationship Id="rId17" Type="http://schemas.openxmlformats.org/officeDocument/2006/relationships/hyperlink" Target="http://base.consultant.ru/cons/cgi/online.cgi?req=doc;base=LAW;n=176022;dst=10000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ase.consultant.ru/cons/cgi/online.cgi?req=doc;base=LAW;n=74060;dst=100008" TargetMode="External"/><Relationship Id="rId20" Type="http://schemas.openxmlformats.org/officeDocument/2006/relationships/hyperlink" Target="http://base.consultant.ru/cons/cgi/online.cgi?req=doc;base=LAW;n=176022;dst=1000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95521/"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base.consultant.ru/cons/cgi/online.cgi?req=doc;base=LAW;n=74060;dst=100006" TargetMode="External"/><Relationship Id="rId23" Type="http://schemas.openxmlformats.org/officeDocument/2006/relationships/image" Target="media/image3.gif"/><Relationship Id="rId10" Type="http://schemas.openxmlformats.org/officeDocument/2006/relationships/hyperlink" Target="http://base.garant.ru/195521/" TargetMode="External"/><Relationship Id="rId19" Type="http://schemas.openxmlformats.org/officeDocument/2006/relationships/hyperlink" Target="http://www.consultant.ru/popular/ukrf/10_30.html" TargetMode="External"/><Relationship Id="rId4" Type="http://schemas.microsoft.com/office/2007/relationships/stylesWithEffects" Target="stylesWithEffects.xml"/><Relationship Id="rId9" Type="http://schemas.openxmlformats.org/officeDocument/2006/relationships/hyperlink" Target="http://www.rg.ru/2010/06/15/strategiya-dok.html" TargetMode="External"/><Relationship Id="rId14" Type="http://schemas.openxmlformats.org/officeDocument/2006/relationships/hyperlink" Target="http://www.consultant.ru/popular/ukrf/10_30.html" TargetMode="External"/><Relationship Id="rId22"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1C40-E3AA-4DA3-801B-6E2BBE7F9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Pages>
  <Words>21549</Words>
  <Characters>122834</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dc:creator>
  <cp:lastModifiedBy>Администратор</cp:lastModifiedBy>
  <cp:revision>8</cp:revision>
  <dcterms:created xsi:type="dcterms:W3CDTF">2019-06-02T13:34:00Z</dcterms:created>
  <dcterms:modified xsi:type="dcterms:W3CDTF">2019-09-01T04:10:00Z</dcterms:modified>
</cp:coreProperties>
</file>