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4" w:rsidRPr="00F906C1" w:rsidRDefault="009E2D0B" w:rsidP="009318E6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rFonts w:ascii="Arial" w:hAnsi="Arial" w:cs="Arial"/>
          <w:b/>
          <w:bCs/>
          <w:i/>
          <w:iCs/>
          <w:color w:val="0070C0"/>
          <w:sz w:val="36"/>
          <w:szCs w:val="36"/>
        </w:rPr>
      </w:pPr>
      <w:bookmarkStart w:id="0" w:name="_GoBack"/>
      <w:bookmarkStart w:id="1" w:name="_Toc57355402"/>
      <w:bookmarkStart w:id="2" w:name="_Toc62198741"/>
      <w:bookmarkStart w:id="3" w:name="_Toc62234010"/>
      <w:bookmarkStart w:id="4" w:name="_Toc76817018"/>
      <w:bookmarkEnd w:id="0"/>
      <w:r>
        <w:rPr>
          <w:rFonts w:ascii="Arial" w:hAnsi="Arial" w:cs="Arial"/>
          <w:b/>
          <w:bCs/>
          <w:i/>
          <w:iCs/>
          <w:color w:val="0070C0"/>
          <w:sz w:val="36"/>
          <w:szCs w:val="36"/>
        </w:rPr>
        <w:t xml:space="preserve"> </w:t>
      </w:r>
      <w:r w:rsidR="000A203A">
        <w:rPr>
          <w:rFonts w:ascii="Arial" w:hAnsi="Arial" w:cs="Arial"/>
          <w:b/>
          <w:bCs/>
          <w:i/>
          <w:iCs/>
          <w:color w:val="0070C0"/>
          <w:sz w:val="36"/>
          <w:szCs w:val="36"/>
        </w:rPr>
        <w:t xml:space="preserve"> </w:t>
      </w:r>
      <w:r w:rsidR="00640EC6" w:rsidRPr="00F906C1">
        <w:rPr>
          <w:rFonts w:ascii="Arial" w:hAnsi="Arial" w:cs="Arial"/>
          <w:b/>
          <w:bCs/>
          <w:i/>
          <w:iCs/>
          <w:color w:val="0070C0"/>
          <w:sz w:val="36"/>
          <w:szCs w:val="36"/>
        </w:rPr>
        <w:t xml:space="preserve">Тема </w:t>
      </w:r>
      <w:r w:rsidR="00640EC6">
        <w:rPr>
          <w:rFonts w:ascii="Arial" w:hAnsi="Arial" w:cs="Arial"/>
          <w:b/>
          <w:bCs/>
          <w:i/>
          <w:iCs/>
          <w:color w:val="0070C0"/>
          <w:sz w:val="36"/>
          <w:szCs w:val="36"/>
        </w:rPr>
        <w:t>4</w:t>
      </w:r>
      <w:r w:rsidR="00640EC6" w:rsidRPr="00F906C1">
        <w:rPr>
          <w:rFonts w:ascii="Arial" w:hAnsi="Arial" w:cs="Arial"/>
          <w:b/>
          <w:bCs/>
          <w:i/>
          <w:iCs/>
          <w:color w:val="0070C0"/>
          <w:sz w:val="36"/>
          <w:szCs w:val="36"/>
        </w:rPr>
        <w:t>. Лабораторная работа                                             Численное интегрирование</w:t>
      </w:r>
      <w:bookmarkEnd w:id="1"/>
      <w:bookmarkEnd w:id="2"/>
      <w:bookmarkEnd w:id="3"/>
      <w:bookmarkEnd w:id="4"/>
    </w:p>
    <w:p w:rsidR="00AB34D4" w:rsidRDefault="00AB34D4" w:rsidP="009318E6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AB34D4" w:rsidRPr="00C213CC" w:rsidRDefault="00AB34D4" w:rsidP="009318E6">
      <w:pPr>
        <w:pStyle w:val="4"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rFonts w:ascii="Arial" w:hAnsi="Arial" w:cs="Arial"/>
          <w:bCs w:val="0"/>
          <w:sz w:val="32"/>
          <w:szCs w:val="32"/>
        </w:rPr>
      </w:pPr>
      <w:bookmarkStart w:id="5" w:name="_Toc57355403"/>
      <w:bookmarkStart w:id="6" w:name="_Toc50656639"/>
      <w:bookmarkStart w:id="7" w:name="_Toc62198742"/>
      <w:bookmarkStart w:id="8" w:name="_Toc62234011"/>
      <w:bookmarkStart w:id="9" w:name="_Toc76817019"/>
      <w:r w:rsidRPr="00C213CC">
        <w:rPr>
          <w:rFonts w:ascii="Arial" w:hAnsi="Arial" w:cs="Arial"/>
          <w:bCs w:val="0"/>
          <w:sz w:val="32"/>
          <w:szCs w:val="32"/>
        </w:rPr>
        <w:t>4.1. Вопросы, подлежащие изучению</w:t>
      </w:r>
      <w:bookmarkEnd w:id="5"/>
      <w:bookmarkEnd w:id="6"/>
      <w:bookmarkEnd w:id="7"/>
      <w:bookmarkEnd w:id="8"/>
      <w:bookmarkEnd w:id="9"/>
    </w:p>
    <w:p w:rsidR="00AB34D4" w:rsidRPr="007806EF" w:rsidRDefault="00AB34D4" w:rsidP="009318E6">
      <w:pPr>
        <w:numPr>
          <w:ilvl w:val="0"/>
          <w:numId w:val="7"/>
        </w:numPr>
      </w:pPr>
      <w:r w:rsidRPr="007806EF">
        <w:t>Постановка задачи численного интегрирования.</w:t>
      </w:r>
    </w:p>
    <w:p w:rsidR="00AB34D4" w:rsidRPr="007806EF" w:rsidRDefault="00AB34D4" w:rsidP="009318E6">
      <w:pPr>
        <w:numPr>
          <w:ilvl w:val="0"/>
          <w:numId w:val="7"/>
        </w:numPr>
      </w:pPr>
      <w:r w:rsidRPr="007806EF">
        <w:t>Метод</w:t>
      </w:r>
      <w:r>
        <w:t>ы</w:t>
      </w:r>
      <w:r w:rsidRPr="007806EF">
        <w:t xml:space="preserve"> прямоугольников</w:t>
      </w:r>
      <w:r>
        <w:t xml:space="preserve">, </w:t>
      </w:r>
      <w:r w:rsidRPr="007806EF">
        <w:t>трапеций</w:t>
      </w:r>
      <w:r>
        <w:t xml:space="preserve">, </w:t>
      </w:r>
      <w:r w:rsidRPr="007806EF">
        <w:t>Симпсона.</w:t>
      </w:r>
    </w:p>
    <w:p w:rsidR="00AB34D4" w:rsidRPr="007806EF" w:rsidRDefault="00AB34D4" w:rsidP="009318E6">
      <w:pPr>
        <w:numPr>
          <w:ilvl w:val="0"/>
          <w:numId w:val="7"/>
        </w:numPr>
      </w:pPr>
      <w:r w:rsidRPr="007806EF">
        <w:t>Оценка погрешности численного интегрирования. Правило Рунге.</w:t>
      </w:r>
    </w:p>
    <w:p w:rsidR="00AB34D4" w:rsidRPr="007806EF" w:rsidRDefault="00AB34D4" w:rsidP="009318E6">
      <w:pPr>
        <w:numPr>
          <w:ilvl w:val="0"/>
          <w:numId w:val="7"/>
        </w:numPr>
      </w:pPr>
      <w:r w:rsidRPr="007806EF">
        <w:t>Графическая иллюстрация методов прямоугольников, трапеций и Симпсона.</w:t>
      </w:r>
    </w:p>
    <w:p w:rsidR="00AB34D4" w:rsidRPr="008B4DD8" w:rsidRDefault="00AB34D4" w:rsidP="009318E6">
      <w:pPr>
        <w:rPr>
          <w:rFonts w:ascii="Arial" w:hAnsi="Arial" w:cs="Arial"/>
          <w:b/>
          <w:bCs/>
        </w:rPr>
      </w:pPr>
      <w:bookmarkStart w:id="10" w:name="_Toc57355404"/>
      <w:bookmarkStart w:id="11" w:name="_Toc50656640"/>
      <w:bookmarkStart w:id="12" w:name="_Toc62198743"/>
      <w:bookmarkStart w:id="13" w:name="_Toc62234012"/>
      <w:bookmarkStart w:id="14" w:name="_Toc76817020"/>
    </w:p>
    <w:p w:rsidR="00AB34D4" w:rsidRDefault="00AB34D4" w:rsidP="009318E6">
      <w:pPr>
        <w:pStyle w:val="4"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rFonts w:ascii="Arial" w:hAnsi="Arial" w:cs="Arial"/>
          <w:b w:val="0"/>
          <w:bCs w:val="0"/>
          <w:sz w:val="32"/>
          <w:szCs w:val="32"/>
        </w:rPr>
      </w:pPr>
      <w:r w:rsidRPr="00C213CC">
        <w:rPr>
          <w:rFonts w:ascii="Arial" w:hAnsi="Arial" w:cs="Arial"/>
          <w:bCs w:val="0"/>
          <w:sz w:val="32"/>
          <w:szCs w:val="32"/>
        </w:rPr>
        <w:t>4.2. Задание</w:t>
      </w:r>
      <w:bookmarkEnd w:id="10"/>
      <w:bookmarkEnd w:id="11"/>
      <w:bookmarkEnd w:id="12"/>
      <w:bookmarkEnd w:id="13"/>
      <w:bookmarkEnd w:id="14"/>
    </w:p>
    <w:p w:rsidR="00AB34D4" w:rsidRPr="006E492B" w:rsidRDefault="00AB34D4" w:rsidP="009318E6">
      <w:pPr>
        <w:numPr>
          <w:ilvl w:val="0"/>
          <w:numId w:val="8"/>
        </w:numPr>
      </w:pPr>
      <w:r w:rsidRPr="007806EF">
        <w:rPr>
          <w:b/>
          <w:bCs/>
        </w:rPr>
        <w:t xml:space="preserve">Выбрать индивидуальное задание </w:t>
      </w:r>
      <w:r w:rsidRPr="006E492B">
        <w:t xml:space="preserve">из </w:t>
      </w:r>
      <w:r>
        <w:t>т</w:t>
      </w:r>
      <w:r w:rsidRPr="006E492B">
        <w:t>абл</w:t>
      </w:r>
      <w:r w:rsidR="000760A8">
        <w:t>.</w:t>
      </w:r>
      <w:r w:rsidRPr="006E492B">
        <w:t>4-1 для численного интегрирования:</w:t>
      </w:r>
    </w:p>
    <w:p w:rsidR="00AB34D4" w:rsidRPr="007806EF" w:rsidRDefault="00AB34D4" w:rsidP="009318E6">
      <w:pPr>
        <w:pStyle w:val="51"/>
        <w:numPr>
          <w:ilvl w:val="0"/>
          <w:numId w:val="9"/>
        </w:numPr>
        <w:rPr>
          <w:sz w:val="24"/>
          <w:szCs w:val="24"/>
        </w:rPr>
      </w:pPr>
      <w:r w:rsidRPr="007806EF">
        <w:rPr>
          <w:rFonts w:ascii="Arial" w:hAnsi="Arial" w:cs="Arial"/>
          <w:b/>
          <w:bCs/>
          <w:sz w:val="24"/>
          <w:szCs w:val="24"/>
          <w:lang w:val="en-US"/>
        </w:rPr>
        <w:t>f</w:t>
      </w:r>
      <w:r w:rsidRPr="007806EF">
        <w:rPr>
          <w:rFonts w:ascii="Arial" w:hAnsi="Arial" w:cs="Arial"/>
          <w:b/>
          <w:bCs/>
          <w:sz w:val="24"/>
          <w:szCs w:val="24"/>
        </w:rPr>
        <w:t>(</w:t>
      </w:r>
      <w:r w:rsidRPr="007806EF">
        <w:rPr>
          <w:rFonts w:ascii="Arial" w:hAnsi="Arial" w:cs="Arial"/>
          <w:b/>
          <w:bCs/>
          <w:sz w:val="24"/>
          <w:szCs w:val="24"/>
          <w:lang w:val="en-US"/>
        </w:rPr>
        <w:t>x</w:t>
      </w:r>
      <w:r w:rsidRPr="007806EF">
        <w:rPr>
          <w:rFonts w:ascii="Arial" w:hAnsi="Arial" w:cs="Arial"/>
          <w:b/>
          <w:bCs/>
          <w:sz w:val="24"/>
          <w:szCs w:val="24"/>
        </w:rPr>
        <w:t>)</w:t>
      </w:r>
      <w:r w:rsidRPr="007806EF">
        <w:rPr>
          <w:sz w:val="24"/>
          <w:szCs w:val="24"/>
        </w:rPr>
        <w:t xml:space="preserve"> – подынтегральную функцию;</w:t>
      </w:r>
    </w:p>
    <w:p w:rsidR="00AB34D4" w:rsidRPr="007806EF" w:rsidRDefault="00AB34D4" w:rsidP="009318E6">
      <w:pPr>
        <w:pStyle w:val="51"/>
        <w:numPr>
          <w:ilvl w:val="0"/>
          <w:numId w:val="9"/>
        </w:numPr>
        <w:rPr>
          <w:sz w:val="24"/>
          <w:szCs w:val="24"/>
        </w:rPr>
      </w:pPr>
      <w:r w:rsidRPr="007806EF">
        <w:rPr>
          <w:rFonts w:ascii="Arial" w:hAnsi="Arial" w:cs="Arial"/>
          <w:b/>
          <w:bCs/>
          <w:sz w:val="24"/>
          <w:szCs w:val="24"/>
          <w:lang w:val="en-US"/>
        </w:rPr>
        <w:t>a</w:t>
      </w:r>
      <w:r w:rsidRPr="007806EF">
        <w:rPr>
          <w:rFonts w:ascii="Arial" w:hAnsi="Arial" w:cs="Arial"/>
          <w:b/>
          <w:bCs/>
          <w:sz w:val="24"/>
          <w:szCs w:val="24"/>
        </w:rPr>
        <w:t xml:space="preserve">, </w:t>
      </w:r>
      <w:r w:rsidRPr="007806EF">
        <w:rPr>
          <w:rFonts w:ascii="Arial" w:hAnsi="Arial" w:cs="Arial"/>
          <w:b/>
          <w:bCs/>
          <w:sz w:val="24"/>
          <w:szCs w:val="24"/>
          <w:lang w:val="en-US"/>
        </w:rPr>
        <w:t>b</w:t>
      </w:r>
      <w:r w:rsidRPr="007806EF">
        <w:rPr>
          <w:sz w:val="24"/>
          <w:szCs w:val="24"/>
        </w:rPr>
        <w:t>– пределы интегрирования;</w:t>
      </w:r>
    </w:p>
    <w:p w:rsidR="00AB34D4" w:rsidRPr="007806EF" w:rsidRDefault="00AB34D4" w:rsidP="009318E6">
      <w:pPr>
        <w:pStyle w:val="51"/>
        <w:numPr>
          <w:ilvl w:val="0"/>
          <w:numId w:val="9"/>
        </w:numPr>
        <w:rPr>
          <w:sz w:val="24"/>
          <w:szCs w:val="24"/>
        </w:rPr>
      </w:pPr>
      <w:r w:rsidRPr="007806EF">
        <w:rPr>
          <w:sz w:val="24"/>
          <w:szCs w:val="24"/>
        </w:rPr>
        <w:t>метод интегрирования для выполнения п.</w:t>
      </w:r>
      <w:r w:rsidRPr="007806EF">
        <w:rPr>
          <w:b/>
          <w:bCs/>
          <w:sz w:val="24"/>
          <w:szCs w:val="24"/>
        </w:rPr>
        <w:t>2</w:t>
      </w:r>
      <w:r w:rsidRPr="007806EF">
        <w:rPr>
          <w:sz w:val="24"/>
          <w:szCs w:val="24"/>
        </w:rPr>
        <w:t xml:space="preserve"> – значение в столбце </w:t>
      </w:r>
      <w:r w:rsidRPr="007806EF">
        <w:rPr>
          <w:rFonts w:ascii="Arial" w:hAnsi="Arial" w:cs="Arial"/>
          <w:b/>
          <w:bCs/>
          <w:sz w:val="24"/>
          <w:szCs w:val="24"/>
          <w:lang w:val="en-US"/>
        </w:rPr>
        <w:t>t</w:t>
      </w:r>
      <w:r w:rsidRPr="007806EF">
        <w:rPr>
          <w:sz w:val="24"/>
          <w:szCs w:val="24"/>
        </w:rPr>
        <w:t>;</w:t>
      </w:r>
    </w:p>
    <w:p w:rsidR="00AB34D4" w:rsidRPr="007806EF" w:rsidRDefault="00AB34D4" w:rsidP="009318E6">
      <w:pPr>
        <w:pStyle w:val="51"/>
        <w:numPr>
          <w:ilvl w:val="0"/>
          <w:numId w:val="9"/>
        </w:numPr>
        <w:rPr>
          <w:sz w:val="24"/>
          <w:szCs w:val="24"/>
        </w:rPr>
      </w:pPr>
      <w:r w:rsidRPr="007806EF">
        <w:rPr>
          <w:sz w:val="24"/>
          <w:szCs w:val="24"/>
        </w:rPr>
        <w:t>метод интегрирования для выполнения п.</w:t>
      </w:r>
      <w:r w:rsidR="000760A8">
        <w:rPr>
          <w:b/>
          <w:bCs/>
          <w:sz w:val="24"/>
          <w:szCs w:val="24"/>
        </w:rPr>
        <w:t>3</w:t>
      </w:r>
      <w:r w:rsidRPr="007806EF">
        <w:rPr>
          <w:sz w:val="24"/>
          <w:szCs w:val="24"/>
        </w:rPr>
        <w:t xml:space="preserve"> – значение в столбце </w:t>
      </w:r>
      <w:r w:rsidRPr="007806EF">
        <w:rPr>
          <w:rFonts w:ascii="Arial" w:hAnsi="Arial" w:cs="Arial"/>
          <w:b/>
          <w:bCs/>
          <w:sz w:val="24"/>
          <w:szCs w:val="24"/>
          <w:lang w:val="en-US"/>
        </w:rPr>
        <w:t>m</w:t>
      </w:r>
      <w:r w:rsidRPr="007806EF">
        <w:rPr>
          <w:sz w:val="24"/>
          <w:szCs w:val="24"/>
        </w:rPr>
        <w:t>;</w:t>
      </w:r>
    </w:p>
    <w:p w:rsidR="00AB34D4" w:rsidRPr="007806EF" w:rsidRDefault="000A203A" w:rsidP="009318E6">
      <w:pPr>
        <w:pStyle w:val="51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начальный шаг </w:t>
      </w:r>
      <w:r w:rsidR="00AB34D4" w:rsidRPr="007806EF">
        <w:rPr>
          <w:sz w:val="24"/>
          <w:szCs w:val="24"/>
        </w:rPr>
        <w:t xml:space="preserve">интегрирования </w:t>
      </w:r>
      <w:r w:rsidR="00AB34D4" w:rsidRPr="007806EF">
        <w:rPr>
          <w:rFonts w:ascii="Arial" w:hAnsi="Arial" w:cs="Arial"/>
          <w:b/>
          <w:bCs/>
          <w:sz w:val="24"/>
          <w:szCs w:val="24"/>
          <w:lang w:val="en-US"/>
        </w:rPr>
        <w:t>h</w:t>
      </w:r>
      <w:r w:rsidR="00AB34D4" w:rsidRPr="007806EF">
        <w:rPr>
          <w:b/>
          <w:bCs/>
          <w:sz w:val="24"/>
          <w:szCs w:val="24"/>
          <w:vertAlign w:val="subscript"/>
          <w:lang w:val="en-US"/>
        </w:rPr>
        <w:t>0.</w:t>
      </w:r>
    </w:p>
    <w:p w:rsidR="00AB34D4" w:rsidRPr="00EE4630" w:rsidRDefault="000A203A" w:rsidP="009318E6">
      <w:pPr>
        <w:tabs>
          <w:tab w:val="num" w:pos="1788"/>
        </w:tabs>
        <w:ind w:left="348"/>
      </w:pPr>
      <w:r>
        <w:t>З</w:t>
      </w:r>
      <w:r w:rsidR="00AB34D4" w:rsidRPr="00EE4630">
        <w:t xml:space="preserve">начения в столбцах </w:t>
      </w:r>
      <w:r w:rsidR="00AB34D4" w:rsidRPr="00EE4630">
        <w:rPr>
          <w:rFonts w:ascii="Arial" w:hAnsi="Arial" w:cs="Arial"/>
          <w:lang w:val="en-US"/>
        </w:rPr>
        <w:t>t</w:t>
      </w:r>
      <w:r w:rsidR="00AB34D4" w:rsidRPr="00EE4630">
        <w:t xml:space="preserve"> и </w:t>
      </w:r>
      <w:r w:rsidR="00AB34D4" w:rsidRPr="00EE4630">
        <w:rPr>
          <w:rFonts w:ascii="Arial" w:hAnsi="Arial" w:cs="Arial"/>
          <w:lang w:val="en-US"/>
        </w:rPr>
        <w:t>m</w:t>
      </w:r>
      <w:r w:rsidR="00AB34D4" w:rsidRPr="00EE4630">
        <w:t xml:space="preserve"> означают: </w:t>
      </w:r>
      <w:r w:rsidR="00AB34D4" w:rsidRPr="00EE4630">
        <w:rPr>
          <w:rFonts w:ascii="Arial" w:hAnsi="Arial" w:cs="Arial"/>
        </w:rPr>
        <w:t>1</w:t>
      </w:r>
      <w:r w:rsidR="00AB34D4" w:rsidRPr="00EE4630">
        <w:t xml:space="preserve"> –интегрирование методом средних прямоугольников,  </w:t>
      </w:r>
      <w:r w:rsidR="00AB34D4" w:rsidRPr="00EE4630">
        <w:rPr>
          <w:rFonts w:ascii="Arial" w:hAnsi="Arial" w:cs="Arial"/>
        </w:rPr>
        <w:t>2</w:t>
      </w:r>
      <w:r w:rsidR="00AB34D4" w:rsidRPr="00EE4630">
        <w:t xml:space="preserve"> – методом трапеций, </w:t>
      </w:r>
      <w:r w:rsidR="00AB34D4" w:rsidRPr="00EE4630">
        <w:rPr>
          <w:rFonts w:ascii="Arial" w:hAnsi="Arial" w:cs="Arial"/>
        </w:rPr>
        <w:t>3</w:t>
      </w:r>
      <w:r w:rsidR="00AB34D4" w:rsidRPr="00EE4630">
        <w:t xml:space="preserve"> – методом Симпсона.</w:t>
      </w:r>
    </w:p>
    <w:p w:rsidR="00AB34D4" w:rsidRDefault="00BC7A4E" w:rsidP="009318E6">
      <w:pPr>
        <w:numPr>
          <w:ilvl w:val="0"/>
          <w:numId w:val="8"/>
        </w:numPr>
        <w:jc w:val="both"/>
      </w:pPr>
      <w:r w:rsidRPr="00EE4630">
        <w:rPr>
          <w:b/>
          <w:bCs/>
        </w:rPr>
        <w:t>Вычислить</w:t>
      </w:r>
      <w:r>
        <w:rPr>
          <w:b/>
          <w:bCs/>
        </w:rPr>
        <w:t xml:space="preserve"> «вручную»</w:t>
      </w:r>
      <w:r w:rsidRPr="00EE4630">
        <w:rPr>
          <w:b/>
          <w:bCs/>
        </w:rPr>
        <w:t xml:space="preserve"> интеграл </w:t>
      </w:r>
      <w:r w:rsidR="00E65C45" w:rsidRPr="00E65C45">
        <w:rPr>
          <w:position w:val="-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36pt">
            <v:imagedata r:id="rId8" o:title=""/>
          </v:shape>
        </w:pict>
      </w:r>
      <w:r>
        <w:t xml:space="preserve"> </w:t>
      </w:r>
      <w:r w:rsidRPr="00CD3D7A">
        <w:t>с шагом</w:t>
      </w:r>
      <w:r w:rsidRPr="007806EF">
        <w:t xml:space="preserve"> </w:t>
      </w:r>
      <w:r w:rsidRPr="007806EF">
        <w:rPr>
          <w:position w:val="-12"/>
        </w:rPr>
        <w:object w:dxaOrig="279" w:dyaOrig="360">
          <v:shape id="_x0000_i1026" type="#_x0000_t75" style="width:12pt;height:16.2pt" o:ole="">
            <v:imagedata r:id="rId9" o:title=""/>
          </v:shape>
          <o:OLEObject Type="Embed" ProgID="Equation.3" ShapeID="_x0000_i1026" DrawAspect="Content" ObjectID="_1557609957" r:id="rId10"/>
        </w:object>
      </w:r>
      <w:r w:rsidRPr="007806EF">
        <w:t xml:space="preserve"> </w:t>
      </w:r>
      <w:r w:rsidRPr="00CD3D7A">
        <w:t>и</w:t>
      </w:r>
      <w:r w:rsidRPr="007806EF">
        <w:t xml:space="preserve"> </w:t>
      </w:r>
      <w:r w:rsidR="000A203A" w:rsidRPr="007806EF">
        <w:rPr>
          <w:position w:val="-12"/>
        </w:rPr>
        <w:object w:dxaOrig="279" w:dyaOrig="360">
          <v:shape id="_x0000_i1027" type="#_x0000_t75" style="width:12pt;height:16.2pt" o:ole="">
            <v:imagedata r:id="rId9" o:title=""/>
          </v:shape>
          <o:OLEObject Type="Embed" ProgID="Equation.3" ShapeID="_x0000_i1027" DrawAspect="Content" ObjectID="_1557609958" r:id="rId11"/>
        </w:object>
      </w:r>
      <w:r w:rsidR="001D228F" w:rsidRPr="001D228F">
        <w:t>/2</w:t>
      </w:r>
      <w:r>
        <w:t xml:space="preserve"> по </w:t>
      </w:r>
      <w:r w:rsidRPr="007806EF">
        <w:t>выбранн</w:t>
      </w:r>
      <w:r>
        <w:t>ому</w:t>
      </w:r>
      <w:r w:rsidRPr="007806EF">
        <w:t xml:space="preserve"> метод</w:t>
      </w:r>
      <w:r>
        <w:t>у</w:t>
      </w:r>
      <w:r w:rsidRPr="007806EF">
        <w:t xml:space="preserve"> численного интегрирования (</w:t>
      </w:r>
      <w:r w:rsidR="000760A8" w:rsidRPr="007806EF">
        <w:t xml:space="preserve">значение в столбце </w:t>
      </w:r>
      <w:r w:rsidR="000760A8" w:rsidRPr="007806EF">
        <w:rPr>
          <w:rFonts w:ascii="Arial" w:hAnsi="Arial" w:cs="Arial"/>
          <w:b/>
          <w:bCs/>
          <w:lang w:val="en-US"/>
        </w:rPr>
        <w:t>t</w:t>
      </w:r>
      <w:r w:rsidR="000760A8" w:rsidRPr="007806EF">
        <w:t xml:space="preserve"> </w:t>
      </w:r>
      <w:r w:rsidR="000760A8">
        <w:t>т</w:t>
      </w:r>
      <w:r w:rsidR="000760A8" w:rsidRPr="006E492B">
        <w:t>абл</w:t>
      </w:r>
      <w:r w:rsidR="000760A8">
        <w:t>.</w:t>
      </w:r>
      <w:r w:rsidR="000760A8" w:rsidRPr="006E492B">
        <w:t>4-1</w:t>
      </w:r>
      <w:r w:rsidR="000760A8">
        <w:t xml:space="preserve">,  </w:t>
      </w:r>
      <w:r w:rsidRPr="007806EF">
        <w:t>или по указанному преподавателем)</w:t>
      </w:r>
      <w:r>
        <w:t xml:space="preserve"> без использования пакета </w:t>
      </w:r>
      <w:proofErr w:type="spellStart"/>
      <w:r w:rsidRPr="008D35BF">
        <w:rPr>
          <w:lang w:val="en-US"/>
        </w:rPr>
        <w:t>MathCad</w:t>
      </w:r>
      <w:proofErr w:type="spellEnd"/>
      <w:r>
        <w:t xml:space="preserve"> (или используя пакет </w:t>
      </w:r>
      <w:r w:rsidRPr="008D35BF">
        <w:rPr>
          <w:u w:val="single"/>
        </w:rPr>
        <w:t>только</w:t>
      </w:r>
      <w:r>
        <w:t xml:space="preserve"> как калькулятор</w:t>
      </w:r>
      <w:r w:rsidR="004B3742">
        <w:t xml:space="preserve">) и </w:t>
      </w:r>
      <w:r w:rsidR="004B3742" w:rsidRPr="000760A8">
        <w:rPr>
          <w:b/>
        </w:rPr>
        <w:t>оценить погрешность</w:t>
      </w:r>
      <w:r w:rsidR="004B3742">
        <w:t xml:space="preserve"> интегрирования по правилу Рунге</w:t>
      </w:r>
      <w:r w:rsidR="00AB34D4">
        <w:t>.</w:t>
      </w:r>
    </w:p>
    <w:p w:rsidR="00AB34D4" w:rsidRPr="000760A8" w:rsidRDefault="00AB34D4" w:rsidP="009318E6">
      <w:pPr>
        <w:numPr>
          <w:ilvl w:val="0"/>
          <w:numId w:val="8"/>
        </w:numPr>
        <w:jc w:val="both"/>
      </w:pPr>
      <w:r w:rsidRPr="00EE4630">
        <w:rPr>
          <w:b/>
          <w:bCs/>
        </w:rPr>
        <w:t xml:space="preserve">Вычислить </w:t>
      </w:r>
      <w:r w:rsidR="000760A8">
        <w:rPr>
          <w:b/>
          <w:bCs/>
        </w:rPr>
        <w:t xml:space="preserve">«вручную» </w:t>
      </w:r>
      <w:r w:rsidRPr="00EE4630">
        <w:rPr>
          <w:b/>
          <w:bCs/>
        </w:rPr>
        <w:t xml:space="preserve">интеграл </w:t>
      </w:r>
      <w:r w:rsidR="00E65C45" w:rsidRPr="00E65C45">
        <w:rPr>
          <w:position w:val="-30"/>
        </w:rPr>
        <w:pict>
          <v:shape id="_x0000_i1028" type="#_x0000_t75" style="width:60pt;height:36pt">
            <v:imagedata r:id="rId8" o:title=""/>
          </v:shape>
        </w:pict>
      </w:r>
      <w:r w:rsidR="000760A8" w:rsidRPr="000760A8">
        <w:t xml:space="preserve"> </w:t>
      </w:r>
      <w:r w:rsidR="000760A8" w:rsidRPr="00CD3D7A">
        <w:t>с шагом</w:t>
      </w:r>
      <w:r w:rsidR="000760A8" w:rsidRPr="007806EF">
        <w:t xml:space="preserve"> </w:t>
      </w:r>
      <w:fldSimple w:instr=""/>
      <w:fldSimple w:instr=""/>
      <w:r w:rsidR="000760A8" w:rsidRPr="007806EF">
        <w:rPr>
          <w:position w:val="-12"/>
        </w:rPr>
        <w:object w:dxaOrig="279" w:dyaOrig="360">
          <v:shape id="_x0000_i1029" type="#_x0000_t75" style="width:12pt;height:16.2pt" o:ole="">
            <v:imagedata r:id="rId9" o:title=""/>
          </v:shape>
          <o:OLEObject Type="Embed" ProgID="Equation.3" ShapeID="_x0000_i1029" DrawAspect="Content" ObjectID="_1557609959" r:id="rId12"/>
        </w:object>
      </w:r>
      <w:r w:rsidR="000760A8" w:rsidRPr="007806EF">
        <w:t xml:space="preserve"> </w:t>
      </w:r>
      <w:r w:rsidR="000760A8" w:rsidRPr="00CD3D7A">
        <w:t>и</w:t>
      </w:r>
      <w:r w:rsidR="000760A8" w:rsidRPr="007806EF">
        <w:t xml:space="preserve"> </w:t>
      </w:r>
      <w:r w:rsidR="005D1CB1" w:rsidRPr="007806EF">
        <w:rPr>
          <w:position w:val="-12"/>
        </w:rPr>
        <w:object w:dxaOrig="279" w:dyaOrig="360">
          <v:shape id="_x0000_i1030" type="#_x0000_t75" style="width:12pt;height:16.2pt" o:ole="">
            <v:imagedata r:id="rId9" o:title=""/>
          </v:shape>
          <o:OLEObject Type="Embed" ProgID="Equation.3" ShapeID="_x0000_i1030" DrawAspect="Content" ObjectID="_1557609960" r:id="rId13"/>
        </w:object>
      </w:r>
      <w:r w:rsidR="005D1CB1" w:rsidRPr="005D1CB1">
        <w:t>/2</w:t>
      </w:r>
      <w:r w:rsidR="000760A8">
        <w:t xml:space="preserve"> по </w:t>
      </w:r>
      <w:r w:rsidR="000760A8" w:rsidRPr="007806EF">
        <w:t>выбранн</w:t>
      </w:r>
      <w:r w:rsidR="000760A8">
        <w:t>ому</w:t>
      </w:r>
      <w:r w:rsidR="000760A8" w:rsidRPr="007806EF">
        <w:t xml:space="preserve"> метод</w:t>
      </w:r>
      <w:r w:rsidR="000760A8">
        <w:t>у</w:t>
      </w:r>
      <w:r w:rsidR="000760A8" w:rsidRPr="007806EF">
        <w:t xml:space="preserve"> численного интегрирования (значение в столбце </w:t>
      </w:r>
      <w:r w:rsidR="000760A8" w:rsidRPr="007806EF">
        <w:rPr>
          <w:rFonts w:ascii="Arial" w:hAnsi="Arial" w:cs="Arial"/>
          <w:b/>
          <w:bCs/>
          <w:lang w:val="en-US"/>
        </w:rPr>
        <w:t>m</w:t>
      </w:r>
      <w:r w:rsidR="000760A8" w:rsidRPr="007806EF">
        <w:t xml:space="preserve"> </w:t>
      </w:r>
      <w:r w:rsidR="000760A8" w:rsidRPr="006E492B">
        <w:t xml:space="preserve">из </w:t>
      </w:r>
      <w:r w:rsidR="000760A8">
        <w:t>т</w:t>
      </w:r>
      <w:r w:rsidR="000760A8" w:rsidRPr="006E492B">
        <w:t>абл</w:t>
      </w:r>
      <w:r w:rsidR="000760A8">
        <w:t>.</w:t>
      </w:r>
      <w:r w:rsidR="000760A8" w:rsidRPr="006E492B">
        <w:t>4-1</w:t>
      </w:r>
      <w:r w:rsidR="000760A8">
        <w:t xml:space="preserve">, </w:t>
      </w:r>
      <w:r w:rsidR="000760A8" w:rsidRPr="007806EF">
        <w:t>или по указанному преподавателем)</w:t>
      </w:r>
      <w:r w:rsidR="004B3742">
        <w:t xml:space="preserve"> используя пакет </w:t>
      </w:r>
      <w:proofErr w:type="spellStart"/>
      <w:r w:rsidR="004B3742" w:rsidRPr="008D35BF">
        <w:rPr>
          <w:lang w:val="en-US"/>
        </w:rPr>
        <w:t>MathCad</w:t>
      </w:r>
      <w:proofErr w:type="spellEnd"/>
      <w:r w:rsidR="004B3742">
        <w:t xml:space="preserve"> для записи формул соответствующих методов (вычисления сумм</w:t>
      </w:r>
      <w:proofErr w:type="gramStart"/>
      <w:r w:rsidR="004B3742">
        <w:t xml:space="preserve"> ( ∑ ) </w:t>
      </w:r>
      <w:proofErr w:type="gramEnd"/>
      <w:r w:rsidR="004B3742">
        <w:t>значений функции и т.п.)</w:t>
      </w:r>
      <w:r w:rsidR="000760A8">
        <w:t>.</w:t>
      </w:r>
      <w:r w:rsidR="000760A8" w:rsidRPr="000760A8">
        <w:rPr>
          <w:b/>
          <w:bCs/>
        </w:rPr>
        <w:t xml:space="preserve"> </w:t>
      </w:r>
      <w:r w:rsidR="000760A8">
        <w:rPr>
          <w:b/>
          <w:bCs/>
        </w:rPr>
        <w:t>О</w:t>
      </w:r>
      <w:r w:rsidR="000760A8" w:rsidRPr="00EE4630">
        <w:rPr>
          <w:b/>
          <w:bCs/>
        </w:rPr>
        <w:t>ценить погрешность</w:t>
      </w:r>
      <w:r w:rsidR="000760A8" w:rsidRPr="007806EF">
        <w:t xml:space="preserve"> по правилу </w:t>
      </w:r>
      <w:r w:rsidR="000760A8" w:rsidRPr="000760A8">
        <w:rPr>
          <w:bCs/>
        </w:rPr>
        <w:t>Рунге</w:t>
      </w:r>
      <w:r w:rsidR="000760A8">
        <w:rPr>
          <w:bCs/>
        </w:rPr>
        <w:t>.</w:t>
      </w:r>
    </w:p>
    <w:p w:rsidR="000760A8" w:rsidRPr="007806EF" w:rsidRDefault="000760A8" w:rsidP="009318E6">
      <w:pPr>
        <w:numPr>
          <w:ilvl w:val="0"/>
          <w:numId w:val="8"/>
        </w:numPr>
        <w:jc w:val="both"/>
      </w:pPr>
      <w:r w:rsidRPr="00EE4630">
        <w:rPr>
          <w:b/>
          <w:bCs/>
        </w:rPr>
        <w:t xml:space="preserve">Вычислить интеграл </w:t>
      </w:r>
      <w:r w:rsidR="00E65C45" w:rsidRPr="00E65C45">
        <w:rPr>
          <w:position w:val="-30"/>
        </w:rPr>
        <w:pict>
          <v:shape id="_x0000_i1031" type="#_x0000_t75" style="width:60pt;height:36pt">
            <v:imagedata r:id="rId8" o:title=""/>
          </v:shape>
        </w:pict>
      </w:r>
      <w:r w:rsidRPr="000760A8">
        <w:t xml:space="preserve"> </w:t>
      </w:r>
      <w:r w:rsidR="000A203A">
        <w:t xml:space="preserve">с помощью встроенных функций </w:t>
      </w:r>
      <w:r>
        <w:t xml:space="preserve">математического пакета </w:t>
      </w:r>
      <w:proofErr w:type="spellStart"/>
      <w:r w:rsidRPr="008D35BF">
        <w:rPr>
          <w:lang w:val="en-US"/>
        </w:rPr>
        <w:t>MathCad</w:t>
      </w:r>
      <w:proofErr w:type="spellEnd"/>
    </w:p>
    <w:p w:rsidR="00AB34D4" w:rsidRDefault="00AB34D4" w:rsidP="009318E6">
      <w:pPr>
        <w:jc w:val="both"/>
        <w:rPr>
          <w:rFonts w:ascii="Arial" w:hAnsi="Arial" w:cs="Arial"/>
        </w:rPr>
      </w:pPr>
    </w:p>
    <w:p w:rsidR="00AB34D4" w:rsidRDefault="00AB34D4" w:rsidP="009318E6">
      <w:pPr>
        <w:pStyle w:val="4"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rFonts w:ascii="Arial" w:hAnsi="Arial" w:cs="Arial"/>
          <w:b w:val="0"/>
          <w:bCs w:val="0"/>
          <w:sz w:val="32"/>
          <w:szCs w:val="32"/>
        </w:rPr>
      </w:pPr>
      <w:bookmarkStart w:id="15" w:name="_Toc50656641"/>
      <w:bookmarkStart w:id="16" w:name="_Toc57355405"/>
      <w:bookmarkStart w:id="17" w:name="_Toc62198744"/>
      <w:bookmarkStart w:id="18" w:name="_Toc62234013"/>
      <w:bookmarkStart w:id="19" w:name="_Toc76817021"/>
      <w:r w:rsidRPr="00C213CC">
        <w:rPr>
          <w:rFonts w:ascii="Arial" w:hAnsi="Arial" w:cs="Arial"/>
          <w:bCs w:val="0"/>
          <w:sz w:val="32"/>
          <w:szCs w:val="32"/>
        </w:rPr>
        <w:t>4.3. Варианты задания</w:t>
      </w:r>
      <w:bookmarkEnd w:id="15"/>
      <w:bookmarkEnd w:id="16"/>
      <w:bookmarkEnd w:id="17"/>
      <w:bookmarkEnd w:id="18"/>
      <w:bookmarkEnd w:id="19"/>
    </w:p>
    <w:p w:rsidR="00AB34D4" w:rsidRPr="007A3A77" w:rsidRDefault="00AB34D4" w:rsidP="009318E6">
      <w:pPr>
        <w:jc w:val="center"/>
      </w:pPr>
      <w:r w:rsidRPr="007A3A77">
        <w:t>Таблица 4</w:t>
      </w:r>
      <w:r>
        <w:t>-1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1"/>
        <w:gridCol w:w="3290"/>
        <w:gridCol w:w="600"/>
        <w:gridCol w:w="600"/>
        <w:gridCol w:w="700"/>
        <w:gridCol w:w="550"/>
        <w:gridCol w:w="850"/>
      </w:tblGrid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jc w:val="center"/>
              <w:rPr>
                <w:rFonts w:ascii="Arial" w:hAnsi="Arial" w:cs="Arial"/>
                <w:b/>
                <w:bCs/>
              </w:rPr>
            </w:pPr>
            <w:r w:rsidRPr="00D51080">
              <w:rPr>
                <w:rFonts w:ascii="Arial" w:hAnsi="Arial" w:cs="Arial"/>
                <w:b/>
                <w:bCs/>
              </w:rPr>
              <w:t>№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rFonts w:ascii="Arial" w:hAnsi="Arial" w:cs="Arial"/>
                <w:b/>
                <w:bCs/>
              </w:rPr>
            </w:pPr>
            <w:r w:rsidRPr="007A3A77">
              <w:rPr>
                <w:rFonts w:ascii="Arial" w:hAnsi="Arial" w:cs="Arial"/>
                <w:b/>
                <w:bCs/>
                <w:lang w:val="en-US"/>
              </w:rPr>
              <w:t>f</w:t>
            </w:r>
            <w:r w:rsidRPr="007A3A77">
              <w:rPr>
                <w:rFonts w:ascii="Arial" w:hAnsi="Arial" w:cs="Arial"/>
                <w:b/>
                <w:bCs/>
              </w:rPr>
              <w:t>(</w:t>
            </w:r>
            <w:r w:rsidRPr="007A3A77">
              <w:rPr>
                <w:rFonts w:ascii="Arial" w:hAnsi="Arial" w:cs="Arial"/>
                <w:b/>
                <w:bCs/>
                <w:lang w:val="en-US"/>
              </w:rPr>
              <w:t>x</w:t>
            </w:r>
            <w:r w:rsidRPr="007A3A77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rFonts w:ascii="Arial" w:hAnsi="Arial" w:cs="Arial"/>
                <w:b/>
                <w:bCs/>
              </w:rPr>
            </w:pPr>
            <w:r w:rsidRPr="007A3A77">
              <w:rPr>
                <w:rFonts w:ascii="Arial" w:hAnsi="Arial" w:cs="Arial"/>
                <w:b/>
                <w:bCs/>
                <w:lang w:val="en-US"/>
              </w:rPr>
              <w:t>a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rFonts w:ascii="Arial" w:hAnsi="Arial" w:cs="Arial"/>
                <w:b/>
                <w:bCs/>
              </w:rPr>
            </w:pPr>
            <w:r w:rsidRPr="007A3A77">
              <w:rPr>
                <w:rFonts w:ascii="Arial" w:hAnsi="Arial" w:cs="Arial"/>
                <w:b/>
                <w:bCs/>
                <w:lang w:val="en-US"/>
              </w:rPr>
              <w:t>b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rFonts w:ascii="Arial" w:hAnsi="Arial" w:cs="Arial"/>
                <w:b/>
                <w:bCs/>
              </w:rPr>
            </w:pPr>
            <w:r w:rsidRPr="007A3A77">
              <w:rPr>
                <w:rFonts w:ascii="Arial" w:hAnsi="Arial" w:cs="Arial"/>
                <w:b/>
                <w:bCs/>
                <w:lang w:val="en-US"/>
              </w:rPr>
              <w:t>t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7A3A77">
              <w:rPr>
                <w:rFonts w:ascii="Arial" w:hAnsi="Arial" w:cs="Arial"/>
                <w:b/>
                <w:bCs/>
                <w:lang w:val="en-US"/>
              </w:rPr>
              <w:t>m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rFonts w:ascii="Arial" w:hAnsi="Arial" w:cs="Arial"/>
                <w:b/>
                <w:bCs/>
              </w:rPr>
            </w:pPr>
            <w:r w:rsidRPr="007A3A77">
              <w:rPr>
                <w:rFonts w:ascii="Arial" w:hAnsi="Arial" w:cs="Arial"/>
                <w:b/>
                <w:bCs/>
                <w:position w:val="-10"/>
              </w:rPr>
              <w:object w:dxaOrig="280" w:dyaOrig="300">
                <v:shape id="_x0000_i1032" type="#_x0000_t75" style="width:12pt;height:16.2pt" o:ole="">
                  <v:imagedata r:id="rId14" o:title=""/>
                </v:shape>
                <o:OLEObject Type="Embed" ProgID="Equation.3" ShapeID="_x0000_i1032" DrawAspect="Content" ObjectID="_1557609961" r:id="rId15"/>
              </w:objec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</w:rPr>
            </w:pPr>
            <w:r w:rsidRPr="00D51080">
              <w:rPr>
                <w:b/>
                <w:bCs/>
              </w:rPr>
              <w:t>1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</w:rPr>
            </w:pPr>
            <w:r w:rsidRPr="007A3A77">
              <w:rPr>
                <w:b/>
                <w:bCs/>
              </w:rPr>
              <w:t xml:space="preserve">8 </w:t>
            </w:r>
            <w:r w:rsidRPr="007A3A77">
              <w:rPr>
                <w:b/>
                <w:bCs/>
                <w:lang w:val="en-US"/>
              </w:rPr>
              <w:t>e</w:t>
            </w:r>
            <w:r w:rsidRPr="007A3A77">
              <w:rPr>
                <w:b/>
                <w:bCs/>
                <w:vertAlign w:val="superscript"/>
              </w:rPr>
              <w:t>-</w:t>
            </w:r>
            <w:r w:rsidRPr="007A3A77">
              <w:rPr>
                <w:b/>
                <w:bCs/>
                <w:vertAlign w:val="superscript"/>
                <w:lang w:val="en-US"/>
              </w:rPr>
              <w:t>x</w:t>
            </w:r>
            <w:r w:rsidRPr="007A3A77">
              <w:rPr>
                <w:b/>
                <w:bCs/>
                <w:lang w:val="en-US"/>
              </w:rPr>
              <w:t xml:space="preserve"> sin</w:t>
            </w:r>
            <w:r w:rsidRPr="007A3A77">
              <w:rPr>
                <w:b/>
                <w:bCs/>
              </w:rPr>
              <w:t>(-2</w:t>
            </w:r>
            <w:r w:rsidRPr="007A3A77">
              <w:rPr>
                <w:b/>
                <w:bCs/>
                <w:lang w:val="en-US"/>
              </w:rPr>
              <w:t>x</w:t>
            </w:r>
            <w:r w:rsidRPr="007A3A77">
              <w:rPr>
                <w:b/>
                <w:bCs/>
              </w:rPr>
              <w:t>)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</w:pPr>
            <w:r w:rsidRPr="007A3A77">
              <w:t>2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</w:pPr>
            <w:r w:rsidRPr="007A3A77">
              <w:t>3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</w:pPr>
            <w:r w:rsidRPr="007A3A77">
              <w:t>1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3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</w:pPr>
            <w:r w:rsidRPr="007A3A77">
              <w:t>0.25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</w:rPr>
            </w:pPr>
            <w:r w:rsidRPr="00D51080">
              <w:rPr>
                <w:b/>
                <w:bCs/>
              </w:rPr>
              <w:t>2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</w:rPr>
            </w:pPr>
            <w:r w:rsidRPr="007A3A77">
              <w:rPr>
                <w:b/>
                <w:bCs/>
                <w:lang w:val="en-US"/>
              </w:rPr>
              <w:t>e</w:t>
            </w:r>
            <w:r w:rsidRPr="007A3A77">
              <w:rPr>
                <w:b/>
                <w:bCs/>
                <w:vertAlign w:val="superscript"/>
              </w:rPr>
              <w:t>-</w:t>
            </w:r>
            <w:r w:rsidRPr="007A3A77">
              <w:rPr>
                <w:b/>
                <w:bCs/>
                <w:vertAlign w:val="superscript"/>
                <w:lang w:val="en-US"/>
              </w:rPr>
              <w:t>x</w:t>
            </w:r>
            <w:r w:rsidRPr="007A3A77">
              <w:rPr>
                <w:b/>
                <w:bCs/>
                <w:lang w:val="en-US"/>
              </w:rPr>
              <w:t xml:space="preserve"> sin</w:t>
            </w:r>
            <w:r w:rsidRPr="007A3A77">
              <w:rPr>
                <w:b/>
                <w:bCs/>
              </w:rPr>
              <w:t>(2</w:t>
            </w:r>
            <w:r w:rsidRPr="007A3A77">
              <w:rPr>
                <w:b/>
                <w:bCs/>
                <w:lang w:val="en-US"/>
              </w:rPr>
              <w:t>x</w:t>
            </w:r>
            <w:r w:rsidRPr="007A3A77">
              <w:rPr>
                <w:b/>
                <w:bCs/>
              </w:rPr>
              <w:t>)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</w:pPr>
            <w:r w:rsidRPr="007A3A77">
              <w:t>0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</w:pPr>
            <w:r w:rsidRPr="007A3A77">
              <w:t>2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</w:pPr>
            <w:r w:rsidRPr="007A3A77">
              <w:t>2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</w:pPr>
            <w:r w:rsidRPr="007A3A77">
              <w:t>0.5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</w:rPr>
            </w:pPr>
            <w:r w:rsidRPr="00D51080">
              <w:rPr>
                <w:b/>
                <w:bCs/>
              </w:rPr>
              <w:t>3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lang w:val="en-US"/>
              </w:rPr>
            </w:pPr>
            <w:r w:rsidRPr="007A3A77">
              <w:rPr>
                <w:b/>
                <w:bCs/>
                <w:lang w:val="en-US"/>
              </w:rPr>
              <w:t>x</w:t>
            </w:r>
            <w:r w:rsidRPr="007A3A77">
              <w:rPr>
                <w:b/>
                <w:bCs/>
                <w:vertAlign w:val="superscript"/>
              </w:rPr>
              <w:t>3/2</w:t>
            </w:r>
            <w:r w:rsidRPr="007A3A77">
              <w:rPr>
                <w:b/>
                <w:bCs/>
              </w:rPr>
              <w:t xml:space="preserve"> – 2 </w:t>
            </w:r>
            <w:r w:rsidRPr="007A3A77">
              <w:rPr>
                <w:b/>
                <w:bCs/>
                <w:lang w:val="en-US"/>
              </w:rPr>
              <w:t>x sin</w:t>
            </w:r>
            <w:r w:rsidRPr="007A3A77">
              <w:rPr>
                <w:b/>
                <w:bCs/>
              </w:rPr>
              <w:t>(</w:t>
            </w:r>
            <w:r w:rsidRPr="007A3A77">
              <w:rPr>
                <w:b/>
                <w:bCs/>
                <w:lang w:val="en-US"/>
              </w:rPr>
              <w:t>x)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3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4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3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2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0.25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  <w:lang w:val="en-US"/>
              </w:rPr>
            </w:pPr>
            <w:r w:rsidRPr="00D51080">
              <w:rPr>
                <w:b/>
                <w:bCs/>
                <w:lang w:val="en-US"/>
              </w:rPr>
              <w:t>4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lang w:val="en-US"/>
              </w:rPr>
            </w:pPr>
            <w:r w:rsidRPr="007A3A77">
              <w:rPr>
                <w:b/>
                <w:bCs/>
                <w:lang w:val="en-US"/>
              </w:rPr>
              <w:t>e</w:t>
            </w:r>
            <w:r w:rsidRPr="007A3A77">
              <w:rPr>
                <w:b/>
                <w:bCs/>
                <w:vertAlign w:val="superscript"/>
                <w:lang w:val="en-US"/>
              </w:rPr>
              <w:t>-</w:t>
            </w:r>
            <w:proofErr w:type="spellStart"/>
            <w:r w:rsidRPr="007A3A77">
              <w:rPr>
                <w:b/>
                <w:bCs/>
                <w:vertAlign w:val="superscript"/>
                <w:lang w:val="en-US"/>
              </w:rPr>
              <w:t>x</w:t>
            </w:r>
            <w:r w:rsidRPr="007A3A77">
              <w:rPr>
                <w:b/>
                <w:bCs/>
                <w:lang w:val="en-US"/>
              </w:rPr>
              <w:t>cos</w:t>
            </w:r>
            <w:proofErr w:type="spellEnd"/>
            <w:r w:rsidRPr="007A3A77">
              <w:rPr>
                <w:b/>
                <w:bCs/>
                <w:lang w:val="en-US"/>
              </w:rPr>
              <w:t>(-2x)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2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4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3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  <w:lang w:val="en-US"/>
              </w:rPr>
            </w:pPr>
            <w:r w:rsidRPr="00D51080">
              <w:rPr>
                <w:b/>
                <w:bCs/>
                <w:lang w:val="en-US"/>
              </w:rPr>
              <w:t>5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lang w:val="en-US"/>
              </w:rPr>
            </w:pPr>
            <w:proofErr w:type="spellStart"/>
            <w:r w:rsidRPr="007A3A77">
              <w:rPr>
                <w:b/>
                <w:bCs/>
                <w:lang w:val="en-US"/>
              </w:rPr>
              <w:t>cos</w:t>
            </w:r>
            <w:proofErr w:type="spellEnd"/>
            <w:r w:rsidRPr="007A3A77">
              <w:rPr>
                <w:b/>
                <w:bCs/>
                <w:lang w:val="en-US"/>
              </w:rPr>
              <w:t>(2x) + 2 sin(x)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3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2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  <w:lang w:val="en-US"/>
              </w:rPr>
            </w:pPr>
            <w:r w:rsidRPr="00D51080">
              <w:rPr>
                <w:b/>
                <w:bCs/>
                <w:lang w:val="en-US"/>
              </w:rPr>
              <w:t>6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lang w:val="en-US"/>
              </w:rPr>
            </w:pPr>
            <w:r w:rsidRPr="007A3A77">
              <w:rPr>
                <w:b/>
                <w:bCs/>
                <w:lang w:val="en-US"/>
              </w:rPr>
              <w:t>8 sin(2x) – x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0.2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1.2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3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2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0.25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  <w:lang w:val="en-US"/>
              </w:rPr>
            </w:pPr>
            <w:r w:rsidRPr="00D51080">
              <w:rPr>
                <w:b/>
                <w:bCs/>
                <w:lang w:val="en-US"/>
              </w:rPr>
              <w:t>7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vertAlign w:val="superscript"/>
                <w:lang w:val="en-US"/>
              </w:rPr>
            </w:pPr>
            <w:r w:rsidRPr="007A3A77">
              <w:rPr>
                <w:b/>
                <w:bCs/>
                <w:lang w:val="en-US"/>
              </w:rPr>
              <w:t xml:space="preserve">5 </w:t>
            </w:r>
            <w:proofErr w:type="spellStart"/>
            <w:r w:rsidRPr="007A3A77">
              <w:rPr>
                <w:b/>
                <w:bCs/>
                <w:lang w:val="en-US"/>
              </w:rPr>
              <w:t>cos</w:t>
            </w:r>
            <w:proofErr w:type="spellEnd"/>
            <w:r w:rsidRPr="007A3A77">
              <w:rPr>
                <w:b/>
                <w:bCs/>
                <w:lang w:val="en-US"/>
              </w:rPr>
              <w:t>(-2x) e</w:t>
            </w:r>
            <w:r w:rsidRPr="007A3A77">
              <w:rPr>
                <w:b/>
                <w:bCs/>
                <w:vertAlign w:val="superscript"/>
                <w:lang w:val="en-US"/>
              </w:rPr>
              <w:t>-x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-0.5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0.5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2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3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0.25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  <w:lang w:val="en-US"/>
              </w:rPr>
            </w:pPr>
            <w:r w:rsidRPr="00D51080">
              <w:rPr>
                <w:b/>
                <w:bCs/>
                <w:lang w:val="en-US"/>
              </w:rPr>
              <w:t>8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lang w:val="en-US"/>
              </w:rPr>
            </w:pPr>
            <w:r w:rsidRPr="007A3A77">
              <w:rPr>
                <w:b/>
                <w:bCs/>
                <w:lang w:val="en-US"/>
              </w:rPr>
              <w:t xml:space="preserve">x sin(x + 1) – </w:t>
            </w:r>
            <w:proofErr w:type="spellStart"/>
            <w:r w:rsidRPr="007A3A77">
              <w:rPr>
                <w:b/>
                <w:bCs/>
                <w:lang w:val="en-US"/>
              </w:rPr>
              <w:t>cos</w:t>
            </w:r>
            <w:proofErr w:type="spellEnd"/>
            <w:r w:rsidRPr="007A3A77">
              <w:rPr>
                <w:b/>
                <w:bCs/>
                <w:lang w:val="en-US"/>
              </w:rPr>
              <w:t>(x – 5)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2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2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0.25</w:t>
            </w:r>
          </w:p>
        </w:tc>
      </w:tr>
      <w:tr w:rsidR="00AB34D4" w:rsidTr="00BD215D">
        <w:tc>
          <w:tcPr>
            <w:tcW w:w="741" w:type="dxa"/>
            <w:shd w:val="clear" w:color="auto" w:fill="F2F2F2"/>
            <w:vAlign w:val="center"/>
          </w:tcPr>
          <w:p w:rsidR="00AB34D4" w:rsidRPr="00D51080" w:rsidRDefault="00AB34D4" w:rsidP="009318E6">
            <w:pPr>
              <w:rPr>
                <w:b/>
                <w:bCs/>
                <w:snapToGrid w:val="0"/>
              </w:rPr>
            </w:pPr>
            <w:r w:rsidRPr="00D51080">
              <w:rPr>
                <w:b/>
                <w:bCs/>
                <w:snapToGrid w:val="0"/>
              </w:rPr>
              <w:t>9</w:t>
            </w:r>
          </w:p>
        </w:tc>
        <w:tc>
          <w:tcPr>
            <w:tcW w:w="3290" w:type="dxa"/>
            <w:shd w:val="clear" w:color="auto" w:fill="F2F2F2"/>
          </w:tcPr>
          <w:p w:rsidR="00AB34D4" w:rsidRDefault="00AB34D4" w:rsidP="009318E6">
            <w:pPr>
              <w:jc w:val="both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 xml:space="preserve"> 0,25 x</w:t>
            </w:r>
            <w:r>
              <w:rPr>
                <w:b/>
                <w:bCs/>
                <w:snapToGrid w:val="0"/>
                <w:color w:val="000000"/>
                <w:vertAlign w:val="superscript"/>
              </w:rPr>
              <w:t xml:space="preserve">3 </w:t>
            </w:r>
            <w:r>
              <w:rPr>
                <w:b/>
                <w:bCs/>
                <w:snapToGrid w:val="0"/>
                <w:color w:val="000000"/>
              </w:rPr>
              <w:t xml:space="preserve">+ </w:t>
            </w:r>
            <w:proofErr w:type="spellStart"/>
            <w:r>
              <w:rPr>
                <w:b/>
                <w:bCs/>
                <w:snapToGrid w:val="0"/>
                <w:color w:val="000000"/>
              </w:rPr>
              <w:t>cos</w:t>
            </w:r>
            <w:proofErr w:type="spellEnd"/>
            <w:r>
              <w:rPr>
                <w:b/>
                <w:bCs/>
                <w:snapToGrid w:val="0"/>
                <w:color w:val="000000"/>
              </w:rPr>
              <w:t>(</w:t>
            </w:r>
            <w:proofErr w:type="spellStart"/>
            <w:r>
              <w:rPr>
                <w:b/>
                <w:bCs/>
                <w:snapToGrid w:val="0"/>
                <w:color w:val="000000"/>
              </w:rPr>
              <w:t>x</w:t>
            </w:r>
            <w:proofErr w:type="spellEnd"/>
            <w:r>
              <w:rPr>
                <w:b/>
                <w:bCs/>
                <w:snapToGrid w:val="0"/>
                <w:color w:val="000000"/>
              </w:rPr>
              <w:t xml:space="preserve">/4) 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Default="00AB34D4" w:rsidP="009318E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Default="00AB34D4" w:rsidP="009318E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700" w:type="dxa"/>
            <w:shd w:val="clear" w:color="auto" w:fill="F2F2F2"/>
            <w:vAlign w:val="center"/>
          </w:tcPr>
          <w:p w:rsidR="00AB34D4" w:rsidRDefault="00AB34D4" w:rsidP="009318E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550" w:type="dxa"/>
            <w:shd w:val="clear" w:color="auto" w:fill="F2F2F2"/>
          </w:tcPr>
          <w:p w:rsidR="00AB34D4" w:rsidRDefault="00AB34D4" w:rsidP="009318E6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F2F2F2"/>
            <w:vAlign w:val="center"/>
          </w:tcPr>
          <w:p w:rsidR="00AB34D4" w:rsidRDefault="00AB34D4" w:rsidP="009318E6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0,5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  <w:lang w:val="en-US"/>
              </w:rPr>
            </w:pPr>
            <w:r w:rsidRPr="00D51080">
              <w:rPr>
                <w:b/>
                <w:bCs/>
                <w:lang w:val="en-US"/>
              </w:rPr>
              <w:t>10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lang w:val="en-US"/>
              </w:rPr>
            </w:pPr>
            <w:r w:rsidRPr="007A3A77">
              <w:rPr>
                <w:b/>
                <w:bCs/>
                <w:lang w:val="en-US"/>
              </w:rPr>
              <w:t>sin(2x) – 2 sin(x)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0760A8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3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5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3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  <w:lang w:val="en-US"/>
              </w:rPr>
            </w:pPr>
            <w:r w:rsidRPr="00D51080">
              <w:rPr>
                <w:b/>
                <w:bCs/>
                <w:lang w:val="en-US"/>
              </w:rPr>
              <w:lastRenderedPageBreak/>
              <w:t>11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lang w:val="en-US"/>
              </w:rPr>
            </w:pPr>
            <w:r w:rsidRPr="007A3A77">
              <w:rPr>
                <w:b/>
                <w:bCs/>
                <w:lang w:val="en-US"/>
              </w:rPr>
              <w:t>sin(e</w:t>
            </w:r>
            <w:r w:rsidRPr="007A3A77">
              <w:rPr>
                <w:b/>
                <w:bCs/>
                <w:vertAlign w:val="superscript"/>
                <w:lang w:val="en-US"/>
              </w:rPr>
              <w:t>x</w:t>
            </w:r>
            <w:r w:rsidRPr="007A3A77">
              <w:rPr>
                <w:b/>
                <w:bCs/>
                <w:lang w:val="en-US"/>
              </w:rPr>
              <w:t>) – e</w:t>
            </w:r>
            <w:r w:rsidRPr="007A3A77">
              <w:rPr>
                <w:b/>
                <w:bCs/>
                <w:vertAlign w:val="superscript"/>
                <w:lang w:val="en-US"/>
              </w:rPr>
              <w:t>-x</w:t>
            </w:r>
            <w:r w:rsidRPr="007A3A77">
              <w:rPr>
                <w:b/>
                <w:bCs/>
                <w:lang w:val="en-US"/>
              </w:rPr>
              <w:t xml:space="preserve"> +1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2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0.25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  <w:lang w:val="en-US"/>
              </w:rPr>
            </w:pPr>
            <w:r w:rsidRPr="00D51080">
              <w:rPr>
                <w:b/>
                <w:bCs/>
                <w:lang w:val="en-US"/>
              </w:rPr>
              <w:t>12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lang w:val="en-US"/>
              </w:rPr>
            </w:pPr>
            <w:r w:rsidRPr="007A3A77">
              <w:rPr>
                <w:b/>
                <w:bCs/>
                <w:lang w:val="en-US"/>
              </w:rPr>
              <w:t xml:space="preserve">5 x sin(x + 1) + 2 </w:t>
            </w:r>
            <w:proofErr w:type="spellStart"/>
            <w:r w:rsidRPr="007A3A77">
              <w:rPr>
                <w:b/>
                <w:bCs/>
                <w:lang w:val="en-US"/>
              </w:rPr>
              <w:t>cos</w:t>
            </w:r>
            <w:proofErr w:type="spellEnd"/>
            <w:r w:rsidRPr="007A3A77">
              <w:rPr>
                <w:b/>
                <w:bCs/>
                <w:lang w:val="en-US"/>
              </w:rPr>
              <w:t>(x)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2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2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0.25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  <w:lang w:val="en-US"/>
              </w:rPr>
            </w:pPr>
            <w:r w:rsidRPr="00D51080">
              <w:rPr>
                <w:b/>
                <w:bCs/>
                <w:lang w:val="en-US"/>
              </w:rPr>
              <w:t>13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lang w:val="en-US"/>
              </w:rPr>
            </w:pPr>
            <w:r w:rsidRPr="007A3A77">
              <w:rPr>
                <w:b/>
                <w:bCs/>
                <w:lang w:val="en-US"/>
              </w:rPr>
              <w:t>5 e</w:t>
            </w:r>
            <w:r w:rsidRPr="007A3A77">
              <w:rPr>
                <w:b/>
                <w:bCs/>
                <w:vertAlign w:val="superscript"/>
                <w:lang w:val="en-US"/>
              </w:rPr>
              <w:t>-x</w:t>
            </w:r>
            <w:r w:rsidRPr="007A3A77">
              <w:rPr>
                <w:b/>
                <w:bCs/>
                <w:lang w:val="en-US"/>
              </w:rPr>
              <w:t xml:space="preserve"> + 4 x + x</w:t>
            </w:r>
            <w:r w:rsidRPr="007A3A77">
              <w:rPr>
                <w:b/>
                <w:bCs/>
                <w:vertAlign w:val="superscript"/>
                <w:lang w:val="en-US"/>
              </w:rPr>
              <w:t>3</w:t>
            </w:r>
            <w:r w:rsidRPr="007A3A77">
              <w:rPr>
                <w:b/>
                <w:bCs/>
                <w:lang w:val="en-US"/>
              </w:rPr>
              <w:t>/3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-1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2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  <w:lang w:val="en-US"/>
              </w:rPr>
            </w:pPr>
            <w:r w:rsidRPr="00D51080">
              <w:rPr>
                <w:b/>
                <w:bCs/>
                <w:lang w:val="en-US"/>
              </w:rPr>
              <w:t>14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lang w:val="en-US"/>
              </w:rPr>
            </w:pPr>
            <w:r w:rsidRPr="007A3A77">
              <w:rPr>
                <w:b/>
                <w:bCs/>
                <w:lang w:val="en-US"/>
              </w:rPr>
              <w:t xml:space="preserve">-2 sin(4x) </w:t>
            </w:r>
            <w:proofErr w:type="spellStart"/>
            <w:r w:rsidRPr="007A3A77">
              <w:rPr>
                <w:b/>
                <w:bCs/>
                <w:lang w:val="en-US"/>
              </w:rPr>
              <w:t>ln</w:t>
            </w:r>
            <w:proofErr w:type="spellEnd"/>
            <w:r w:rsidRPr="007A3A77">
              <w:rPr>
                <w:b/>
                <w:bCs/>
                <w:lang w:val="en-US"/>
              </w:rPr>
              <w:t>(-x) + 5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-2.5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-1.5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3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0.25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  <w:lang w:val="en-US"/>
              </w:rPr>
            </w:pPr>
            <w:r w:rsidRPr="00D51080">
              <w:rPr>
                <w:b/>
                <w:bCs/>
                <w:lang w:val="en-US"/>
              </w:rPr>
              <w:t>15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lang w:val="en-US"/>
              </w:rPr>
            </w:pPr>
            <w:r w:rsidRPr="007A3A77">
              <w:rPr>
                <w:b/>
                <w:bCs/>
                <w:lang w:val="en-US"/>
              </w:rPr>
              <w:t xml:space="preserve">sin(x – 1) – x </w:t>
            </w:r>
            <w:proofErr w:type="spellStart"/>
            <w:r w:rsidRPr="007A3A77">
              <w:rPr>
                <w:b/>
                <w:bCs/>
                <w:lang w:val="en-US"/>
              </w:rPr>
              <w:t>cos</w:t>
            </w:r>
            <w:proofErr w:type="spellEnd"/>
            <w:r w:rsidRPr="007A3A77">
              <w:rPr>
                <w:b/>
                <w:bCs/>
                <w:lang w:val="en-US"/>
              </w:rPr>
              <w:t>(x + 3)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-4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-2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3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  <w:lang w:val="en-US"/>
              </w:rPr>
            </w:pPr>
            <w:r w:rsidRPr="00D51080">
              <w:rPr>
                <w:b/>
                <w:bCs/>
                <w:lang w:val="en-US"/>
              </w:rPr>
              <w:t>16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vertAlign w:val="superscript"/>
                <w:lang w:val="en-US"/>
              </w:rPr>
            </w:pPr>
            <w:r w:rsidRPr="007A3A77">
              <w:rPr>
                <w:b/>
                <w:bCs/>
                <w:lang w:val="en-US"/>
              </w:rPr>
              <w:t>4 sin (x) – x</w:t>
            </w:r>
            <w:r w:rsidRPr="007A3A77">
              <w:rPr>
                <w:b/>
                <w:bCs/>
                <w:vertAlign w:val="superscript"/>
                <w:lang w:val="en-US"/>
              </w:rPr>
              <w:t>1/2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2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2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3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0.25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  <w:lang w:val="en-US"/>
              </w:rPr>
            </w:pPr>
            <w:r w:rsidRPr="00D51080">
              <w:rPr>
                <w:b/>
                <w:bCs/>
                <w:lang w:val="en-US"/>
              </w:rPr>
              <w:t>17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lang w:val="en-US"/>
              </w:rPr>
            </w:pPr>
            <w:r w:rsidRPr="007A3A77">
              <w:rPr>
                <w:b/>
                <w:bCs/>
                <w:lang w:val="en-US"/>
              </w:rPr>
              <w:t>5 sin</w:t>
            </w:r>
            <w:r w:rsidRPr="007A3A77">
              <w:rPr>
                <w:b/>
                <w:bCs/>
                <w:vertAlign w:val="superscript"/>
                <w:lang w:val="en-US"/>
              </w:rPr>
              <w:t>3</w:t>
            </w:r>
            <w:r w:rsidRPr="007A3A77">
              <w:rPr>
                <w:b/>
                <w:bCs/>
                <w:lang w:val="en-US"/>
              </w:rPr>
              <w:t>(x) + cos</w:t>
            </w:r>
            <w:r w:rsidRPr="007A3A77">
              <w:rPr>
                <w:b/>
                <w:bCs/>
                <w:vertAlign w:val="superscript"/>
                <w:lang w:val="en-US"/>
              </w:rPr>
              <w:t>3</w:t>
            </w:r>
            <w:r w:rsidRPr="007A3A77">
              <w:rPr>
                <w:b/>
                <w:bCs/>
                <w:lang w:val="en-US"/>
              </w:rPr>
              <w:t>(x)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2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2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0.25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  <w:lang w:val="en-US"/>
              </w:rPr>
            </w:pPr>
            <w:r w:rsidRPr="00D51080">
              <w:rPr>
                <w:b/>
                <w:bCs/>
                <w:lang w:val="en-US"/>
              </w:rPr>
              <w:t>18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lang w:val="en-US"/>
              </w:rPr>
            </w:pPr>
            <w:proofErr w:type="spellStart"/>
            <w:r w:rsidRPr="007A3A77">
              <w:rPr>
                <w:b/>
                <w:bCs/>
                <w:lang w:val="en-US"/>
              </w:rPr>
              <w:t>cos</w:t>
            </w:r>
            <w:proofErr w:type="spellEnd"/>
            <w:r w:rsidRPr="007A3A77">
              <w:rPr>
                <w:b/>
                <w:bCs/>
                <w:lang w:val="en-US"/>
              </w:rPr>
              <w:t xml:space="preserve">(2x + 1) </w:t>
            </w:r>
            <w:proofErr w:type="spellStart"/>
            <w:r w:rsidRPr="007A3A77">
              <w:rPr>
                <w:b/>
                <w:bCs/>
                <w:lang w:val="en-US"/>
              </w:rPr>
              <w:t>ln</w:t>
            </w:r>
            <w:proofErr w:type="spellEnd"/>
            <w:r w:rsidRPr="007A3A77">
              <w:rPr>
                <w:b/>
                <w:bCs/>
                <w:lang w:val="en-US"/>
              </w:rPr>
              <w:t xml:space="preserve"> (2 / x) + 3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3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3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2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  <w:lang w:val="en-US"/>
              </w:rPr>
            </w:pPr>
            <w:r w:rsidRPr="00D51080">
              <w:rPr>
                <w:b/>
                <w:bCs/>
                <w:lang w:val="en-US"/>
              </w:rPr>
              <w:t>19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lang w:val="en-US"/>
              </w:rPr>
            </w:pPr>
            <w:r w:rsidRPr="007A3A77">
              <w:rPr>
                <w:b/>
                <w:bCs/>
                <w:lang w:val="en-US"/>
              </w:rPr>
              <w:t xml:space="preserve">3 </w:t>
            </w:r>
            <w:proofErr w:type="spellStart"/>
            <w:r w:rsidRPr="007A3A77">
              <w:rPr>
                <w:b/>
                <w:bCs/>
                <w:lang w:val="en-US"/>
              </w:rPr>
              <w:t>cos</w:t>
            </w:r>
            <w:proofErr w:type="spellEnd"/>
            <w:r w:rsidRPr="007A3A77">
              <w:rPr>
                <w:b/>
                <w:bCs/>
                <w:lang w:val="en-US"/>
              </w:rPr>
              <w:t>(x</w:t>
            </w:r>
            <w:r w:rsidRPr="007A3A77">
              <w:rPr>
                <w:b/>
                <w:bCs/>
                <w:vertAlign w:val="superscript"/>
                <w:lang w:val="en-US"/>
              </w:rPr>
              <w:t>2</w:t>
            </w:r>
            <w:r w:rsidRPr="007A3A77">
              <w:rPr>
                <w:b/>
                <w:bCs/>
                <w:lang w:val="en-US"/>
              </w:rPr>
              <w:t xml:space="preserve">) / </w:t>
            </w:r>
            <w:proofErr w:type="spellStart"/>
            <w:r w:rsidRPr="007A3A77">
              <w:rPr>
                <w:b/>
                <w:bCs/>
                <w:lang w:val="en-US"/>
              </w:rPr>
              <w:t>ln</w:t>
            </w:r>
            <w:proofErr w:type="spellEnd"/>
            <w:r w:rsidRPr="007A3A77">
              <w:rPr>
                <w:b/>
                <w:bCs/>
                <w:lang w:val="en-US"/>
              </w:rPr>
              <w:t>(x + 5)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-1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3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  <w:lang w:val="en-US"/>
              </w:rPr>
            </w:pPr>
            <w:r w:rsidRPr="00D51080">
              <w:rPr>
                <w:b/>
                <w:bCs/>
                <w:lang w:val="en-US"/>
              </w:rPr>
              <w:t>20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lang w:val="en-US"/>
              </w:rPr>
            </w:pPr>
            <w:r w:rsidRPr="007A3A77">
              <w:rPr>
                <w:b/>
                <w:bCs/>
                <w:lang w:val="en-US"/>
              </w:rPr>
              <w:t>sin(x</w:t>
            </w:r>
            <w:r w:rsidRPr="007A3A77">
              <w:rPr>
                <w:b/>
                <w:bCs/>
                <w:vertAlign w:val="superscript"/>
                <w:lang w:val="en-US"/>
              </w:rPr>
              <w:t>2</w:t>
            </w:r>
            <w:r w:rsidRPr="007A3A77">
              <w:rPr>
                <w:b/>
                <w:bCs/>
                <w:lang w:val="en-US"/>
              </w:rPr>
              <w:t>) + 1 / (2 – x)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-1.5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0.5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2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  <w:lang w:val="en-US"/>
              </w:rPr>
            </w:pPr>
            <w:r w:rsidRPr="00D51080">
              <w:rPr>
                <w:b/>
                <w:bCs/>
                <w:lang w:val="en-US"/>
              </w:rPr>
              <w:t>21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lang w:val="en-US"/>
              </w:rPr>
            </w:pPr>
            <w:r w:rsidRPr="007A3A77">
              <w:rPr>
                <w:b/>
                <w:bCs/>
                <w:lang w:val="en-US"/>
              </w:rPr>
              <w:t xml:space="preserve">x sin(x) + </w:t>
            </w:r>
            <w:proofErr w:type="spellStart"/>
            <w:r w:rsidRPr="007A3A77">
              <w:rPr>
                <w:b/>
                <w:bCs/>
                <w:lang w:val="en-US"/>
              </w:rPr>
              <w:t>cos</w:t>
            </w:r>
            <w:proofErr w:type="spellEnd"/>
            <w:r w:rsidRPr="007A3A77">
              <w:rPr>
                <w:b/>
                <w:bCs/>
                <w:lang w:val="en-US"/>
              </w:rPr>
              <w:t>(x) + 5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2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2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  <w:lang w:val="en-US"/>
              </w:rPr>
            </w:pPr>
            <w:r w:rsidRPr="00D51080">
              <w:rPr>
                <w:b/>
                <w:bCs/>
                <w:lang w:val="en-US"/>
              </w:rPr>
              <w:t>22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lang w:val="en-US"/>
              </w:rPr>
            </w:pPr>
            <w:r w:rsidRPr="007A3A77">
              <w:rPr>
                <w:b/>
                <w:bCs/>
                <w:lang w:val="en-US"/>
              </w:rPr>
              <w:t xml:space="preserve">– </w:t>
            </w:r>
            <w:proofErr w:type="spellStart"/>
            <w:r w:rsidRPr="007A3A77">
              <w:rPr>
                <w:b/>
                <w:bCs/>
                <w:lang w:val="en-US"/>
              </w:rPr>
              <w:t>cos</w:t>
            </w:r>
            <w:proofErr w:type="spellEnd"/>
            <w:r w:rsidRPr="007A3A77">
              <w:rPr>
                <w:b/>
                <w:bCs/>
                <w:lang w:val="en-US"/>
              </w:rPr>
              <w:t xml:space="preserve">(x) – </w:t>
            </w:r>
            <w:proofErr w:type="spellStart"/>
            <w:r w:rsidRPr="007A3A77">
              <w:rPr>
                <w:b/>
                <w:bCs/>
                <w:lang w:val="en-US"/>
              </w:rPr>
              <w:t>cos</w:t>
            </w:r>
            <w:proofErr w:type="spellEnd"/>
            <w:r w:rsidRPr="007A3A77">
              <w:rPr>
                <w:b/>
                <w:bCs/>
                <w:lang w:val="en-US"/>
              </w:rPr>
              <w:t>(2x) – x + 5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3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3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  <w:lang w:val="en-US"/>
              </w:rPr>
            </w:pPr>
            <w:r w:rsidRPr="00D51080">
              <w:rPr>
                <w:b/>
                <w:bCs/>
                <w:lang w:val="en-US"/>
              </w:rPr>
              <w:t>23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lang w:val="en-US"/>
              </w:rPr>
            </w:pPr>
            <w:r w:rsidRPr="007A3A77">
              <w:rPr>
                <w:b/>
                <w:bCs/>
                <w:lang w:val="en-US"/>
              </w:rPr>
              <w:t xml:space="preserve">1 + sin(4x) / </w:t>
            </w:r>
            <w:proofErr w:type="spellStart"/>
            <w:r w:rsidRPr="007A3A77">
              <w:rPr>
                <w:b/>
                <w:bCs/>
                <w:lang w:val="en-US"/>
              </w:rPr>
              <w:t>ln</w:t>
            </w:r>
            <w:proofErr w:type="spellEnd"/>
            <w:r w:rsidRPr="007A3A77">
              <w:rPr>
                <w:b/>
                <w:bCs/>
                <w:lang w:val="en-US"/>
              </w:rPr>
              <w:t>(x)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1.5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2.5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3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0.25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  <w:lang w:val="en-US"/>
              </w:rPr>
            </w:pPr>
            <w:r w:rsidRPr="00D51080">
              <w:rPr>
                <w:b/>
                <w:bCs/>
                <w:lang w:val="en-US"/>
              </w:rPr>
              <w:t>24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vertAlign w:val="superscript"/>
                <w:lang w:val="en-US"/>
              </w:rPr>
            </w:pPr>
            <w:r w:rsidRPr="007A3A77">
              <w:rPr>
                <w:b/>
                <w:bCs/>
                <w:lang w:val="en-US"/>
              </w:rPr>
              <w:t>(1 + x</w:t>
            </w:r>
            <w:r w:rsidRPr="007A3A77">
              <w:rPr>
                <w:b/>
                <w:bCs/>
                <w:vertAlign w:val="superscript"/>
                <w:lang w:val="en-US"/>
              </w:rPr>
              <w:t>2</w:t>
            </w:r>
            <w:r w:rsidRPr="007A3A77">
              <w:rPr>
                <w:b/>
                <w:bCs/>
                <w:lang w:val="en-US"/>
              </w:rPr>
              <w:t>)</w:t>
            </w:r>
            <w:r w:rsidRPr="007A3A77">
              <w:rPr>
                <w:b/>
                <w:bCs/>
                <w:vertAlign w:val="superscript"/>
                <w:lang w:val="en-US"/>
              </w:rPr>
              <w:t>1/2</w:t>
            </w:r>
            <w:r w:rsidRPr="007A3A77">
              <w:rPr>
                <w:b/>
                <w:bCs/>
                <w:lang w:val="en-US"/>
              </w:rPr>
              <w:t xml:space="preserve"> + e</w:t>
            </w:r>
            <w:r w:rsidRPr="007A3A77">
              <w:rPr>
                <w:b/>
                <w:bCs/>
                <w:vertAlign w:val="superscript"/>
                <w:lang w:val="en-US"/>
              </w:rPr>
              <w:t>-x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-1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2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2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0.75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  <w:lang w:val="en-US"/>
              </w:rPr>
            </w:pPr>
            <w:r w:rsidRPr="00D51080">
              <w:rPr>
                <w:b/>
                <w:bCs/>
                <w:lang w:val="en-US"/>
              </w:rPr>
              <w:t>25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vertAlign w:val="superscript"/>
                <w:lang w:val="en-US"/>
              </w:rPr>
            </w:pPr>
            <w:r w:rsidRPr="007A3A77">
              <w:rPr>
                <w:b/>
                <w:bCs/>
                <w:lang w:val="en-US"/>
              </w:rPr>
              <w:t>sin(x + 1) e</w:t>
            </w:r>
            <w:r w:rsidRPr="007A3A77">
              <w:rPr>
                <w:b/>
                <w:bCs/>
                <w:vertAlign w:val="superscript"/>
                <w:lang w:val="en-US"/>
              </w:rPr>
              <w:t>2 / x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2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3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2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0.25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  <w:lang w:val="en-US"/>
              </w:rPr>
            </w:pPr>
            <w:r w:rsidRPr="00D51080">
              <w:rPr>
                <w:b/>
                <w:bCs/>
                <w:lang w:val="en-US"/>
              </w:rPr>
              <w:t>26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lang w:val="en-US"/>
              </w:rPr>
            </w:pPr>
            <w:r w:rsidRPr="007A3A77">
              <w:rPr>
                <w:b/>
                <w:bCs/>
                <w:lang w:val="en-US"/>
              </w:rPr>
              <w:t>2 (1 + x) e</w:t>
            </w:r>
            <w:r w:rsidRPr="007A3A77">
              <w:rPr>
                <w:b/>
                <w:bCs/>
                <w:vertAlign w:val="superscript"/>
                <w:lang w:val="en-US"/>
              </w:rPr>
              <w:t>-x</w:t>
            </w:r>
            <w:r w:rsidRPr="007A3A77">
              <w:rPr>
                <w:b/>
                <w:bCs/>
                <w:lang w:val="en-US"/>
              </w:rPr>
              <w:t xml:space="preserve"> – 2 </w:t>
            </w:r>
            <w:proofErr w:type="spellStart"/>
            <w:r w:rsidRPr="007A3A77">
              <w:rPr>
                <w:b/>
                <w:bCs/>
                <w:lang w:val="en-US"/>
              </w:rPr>
              <w:t>cos</w:t>
            </w:r>
            <w:proofErr w:type="spellEnd"/>
            <w:r w:rsidRPr="007A3A77">
              <w:rPr>
                <w:b/>
                <w:bCs/>
                <w:lang w:val="en-US"/>
              </w:rPr>
              <w:t>(x)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4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2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3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0.75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  <w:lang w:val="en-US"/>
              </w:rPr>
            </w:pPr>
            <w:r w:rsidRPr="00D51080">
              <w:rPr>
                <w:b/>
                <w:bCs/>
                <w:lang w:val="en-US"/>
              </w:rPr>
              <w:t>27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vertAlign w:val="superscript"/>
                <w:lang w:val="en-US"/>
              </w:rPr>
            </w:pPr>
            <w:r w:rsidRPr="007A3A77">
              <w:rPr>
                <w:b/>
                <w:bCs/>
                <w:lang w:val="en-US"/>
              </w:rPr>
              <w:t>– 8 sin(– x</w:t>
            </w:r>
            <w:r w:rsidRPr="007A3A77">
              <w:rPr>
                <w:b/>
                <w:bCs/>
                <w:vertAlign w:val="superscript"/>
                <w:lang w:val="en-US"/>
              </w:rPr>
              <w:t>3</w:t>
            </w:r>
            <w:r w:rsidRPr="007A3A77">
              <w:rPr>
                <w:b/>
                <w:bCs/>
                <w:lang w:val="en-US"/>
              </w:rPr>
              <w:t>) e</w:t>
            </w:r>
            <w:r w:rsidRPr="007A3A77">
              <w:rPr>
                <w:b/>
                <w:bCs/>
                <w:vertAlign w:val="superscript"/>
                <w:lang w:val="en-US"/>
              </w:rPr>
              <w:t>-x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0.4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1.4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3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0.25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  <w:lang w:val="en-US"/>
              </w:rPr>
            </w:pPr>
            <w:r w:rsidRPr="00D51080">
              <w:rPr>
                <w:b/>
                <w:bCs/>
                <w:lang w:val="en-US"/>
              </w:rPr>
              <w:t>28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lang w:val="en-US"/>
              </w:rPr>
            </w:pPr>
            <w:r w:rsidRPr="007A3A77">
              <w:rPr>
                <w:b/>
                <w:bCs/>
                <w:lang w:val="en-US"/>
              </w:rPr>
              <w:t>– 10 sin(x</w:t>
            </w:r>
            <w:r w:rsidRPr="007A3A77">
              <w:rPr>
                <w:b/>
                <w:bCs/>
                <w:vertAlign w:val="superscript"/>
                <w:lang w:val="en-US"/>
              </w:rPr>
              <w:t>3</w:t>
            </w:r>
            <w:r w:rsidRPr="007A3A77">
              <w:rPr>
                <w:b/>
                <w:bCs/>
                <w:lang w:val="en-US"/>
              </w:rPr>
              <w:t xml:space="preserve">) </w:t>
            </w:r>
            <w:proofErr w:type="spellStart"/>
            <w:r w:rsidRPr="007A3A77">
              <w:rPr>
                <w:b/>
                <w:bCs/>
                <w:lang w:val="en-US"/>
              </w:rPr>
              <w:t>cos</w:t>
            </w:r>
            <w:proofErr w:type="spellEnd"/>
            <w:r w:rsidRPr="007A3A77">
              <w:rPr>
                <w:b/>
                <w:bCs/>
                <w:lang w:val="en-US"/>
              </w:rPr>
              <w:t>(– x)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-1.4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-0.4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2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0.25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  <w:lang w:val="en-US"/>
              </w:rPr>
            </w:pPr>
            <w:r w:rsidRPr="00D51080">
              <w:rPr>
                <w:b/>
                <w:bCs/>
                <w:lang w:val="en-US"/>
              </w:rPr>
              <w:t>29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lang w:val="en-US"/>
              </w:rPr>
            </w:pPr>
            <w:r w:rsidRPr="007A3A77">
              <w:rPr>
                <w:b/>
                <w:bCs/>
                <w:lang w:val="en-US"/>
              </w:rPr>
              <w:t>x</w:t>
            </w:r>
            <w:r w:rsidRPr="007A3A77">
              <w:rPr>
                <w:b/>
                <w:bCs/>
                <w:vertAlign w:val="superscript"/>
                <w:lang w:val="en-US"/>
              </w:rPr>
              <w:t>2</w:t>
            </w:r>
            <w:r w:rsidRPr="007A3A77">
              <w:rPr>
                <w:b/>
                <w:bCs/>
                <w:lang w:val="en-US"/>
              </w:rPr>
              <w:t>cos(x + 3) – 4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3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4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3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1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0.25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</w:tcPr>
          <w:p w:rsidR="00AB34D4" w:rsidRPr="00D51080" w:rsidRDefault="00AB34D4" w:rsidP="009318E6">
            <w:pPr>
              <w:rPr>
                <w:b/>
                <w:bCs/>
                <w:lang w:val="en-US"/>
              </w:rPr>
            </w:pPr>
            <w:r w:rsidRPr="00D51080">
              <w:rPr>
                <w:b/>
                <w:bCs/>
                <w:lang w:val="en-US"/>
              </w:rPr>
              <w:t>30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vertAlign w:val="superscript"/>
                <w:lang w:val="en-US"/>
              </w:rPr>
            </w:pPr>
            <w:r w:rsidRPr="007A3A77">
              <w:rPr>
                <w:b/>
                <w:bCs/>
                <w:lang w:val="en-US"/>
              </w:rPr>
              <w:t xml:space="preserve">– </w:t>
            </w:r>
            <w:proofErr w:type="spellStart"/>
            <w:r w:rsidRPr="007A3A77">
              <w:rPr>
                <w:b/>
                <w:bCs/>
                <w:lang w:val="en-US"/>
              </w:rPr>
              <w:t>cos</w:t>
            </w:r>
            <w:proofErr w:type="spellEnd"/>
            <w:r w:rsidRPr="007A3A77">
              <w:rPr>
                <w:b/>
                <w:bCs/>
                <w:lang w:val="en-US"/>
              </w:rPr>
              <w:t>(x – 5) e</w:t>
            </w:r>
            <w:r w:rsidRPr="007A3A77">
              <w:rPr>
                <w:b/>
                <w:bCs/>
                <w:vertAlign w:val="superscript"/>
                <w:lang w:val="en-US"/>
              </w:rPr>
              <w:t>2x / 3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</w:pPr>
            <w:r w:rsidRPr="007A3A77">
              <w:t>1</w:t>
            </w:r>
          </w:p>
        </w:tc>
        <w:tc>
          <w:tcPr>
            <w:tcW w:w="600" w:type="dxa"/>
            <w:shd w:val="clear" w:color="auto" w:fill="F2F2F2"/>
          </w:tcPr>
          <w:p w:rsidR="00AB34D4" w:rsidRPr="007A3A77" w:rsidRDefault="00AB34D4" w:rsidP="009318E6">
            <w:pPr>
              <w:jc w:val="center"/>
            </w:pPr>
            <w:r w:rsidRPr="007A3A77">
              <w:t>3</w:t>
            </w:r>
          </w:p>
        </w:tc>
        <w:tc>
          <w:tcPr>
            <w:tcW w:w="700" w:type="dxa"/>
            <w:shd w:val="clear" w:color="auto" w:fill="F2F2F2"/>
          </w:tcPr>
          <w:p w:rsidR="00AB34D4" w:rsidRPr="007A3A77" w:rsidRDefault="00AB34D4" w:rsidP="009318E6">
            <w:pPr>
              <w:jc w:val="center"/>
            </w:pPr>
            <w:r w:rsidRPr="007A3A77">
              <w:t>1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lang w:val="en-US"/>
              </w:rPr>
            </w:pPr>
            <w:r w:rsidRPr="007A3A77">
              <w:rPr>
                <w:lang w:val="en-US"/>
              </w:rPr>
              <w:t>3</w:t>
            </w:r>
          </w:p>
        </w:tc>
        <w:tc>
          <w:tcPr>
            <w:tcW w:w="850" w:type="dxa"/>
            <w:shd w:val="clear" w:color="auto" w:fill="F2F2F2"/>
          </w:tcPr>
          <w:p w:rsidR="00AB34D4" w:rsidRPr="007A3A77" w:rsidRDefault="00AB34D4" w:rsidP="009318E6">
            <w:pPr>
              <w:jc w:val="center"/>
            </w:pPr>
            <w:r w:rsidRPr="007A3A77">
              <w:t>0.5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  <w:vAlign w:val="center"/>
          </w:tcPr>
          <w:p w:rsidR="00AB34D4" w:rsidRPr="00D51080" w:rsidRDefault="00AB34D4" w:rsidP="009318E6">
            <w:pPr>
              <w:rPr>
                <w:b/>
                <w:bCs/>
                <w:snapToGrid w:val="0"/>
              </w:rPr>
            </w:pPr>
            <w:r w:rsidRPr="00D51080">
              <w:rPr>
                <w:b/>
                <w:bCs/>
                <w:snapToGrid w:val="0"/>
              </w:rPr>
              <w:t>31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rPr>
                <w:b/>
                <w:bCs/>
                <w:snapToGrid w:val="0"/>
                <w:color w:val="000000"/>
              </w:rPr>
            </w:pP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x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 xml:space="preserve"> - </w:t>
            </w: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cos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>(</w:t>
            </w: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x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 xml:space="preserve">/3) 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2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3</w:t>
            </w:r>
          </w:p>
        </w:tc>
        <w:tc>
          <w:tcPr>
            <w:tcW w:w="7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1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0,25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  <w:vAlign w:val="center"/>
          </w:tcPr>
          <w:p w:rsidR="00AB34D4" w:rsidRPr="00D51080" w:rsidRDefault="00AB34D4" w:rsidP="009318E6">
            <w:pPr>
              <w:rPr>
                <w:b/>
                <w:bCs/>
                <w:snapToGrid w:val="0"/>
              </w:rPr>
            </w:pPr>
            <w:r w:rsidRPr="00D51080">
              <w:rPr>
                <w:b/>
                <w:bCs/>
                <w:snapToGrid w:val="0"/>
              </w:rPr>
              <w:t>32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snapToGrid w:val="0"/>
                <w:color w:val="000000"/>
              </w:rPr>
            </w:pP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x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 xml:space="preserve"> + </w:t>
            </w: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ln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>(4x) – 1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0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2</w:t>
            </w:r>
          </w:p>
        </w:tc>
        <w:tc>
          <w:tcPr>
            <w:tcW w:w="7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2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0,5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  <w:vAlign w:val="center"/>
          </w:tcPr>
          <w:p w:rsidR="00AB34D4" w:rsidRPr="00D51080" w:rsidRDefault="00AB34D4" w:rsidP="009318E6">
            <w:pPr>
              <w:rPr>
                <w:b/>
                <w:bCs/>
                <w:snapToGrid w:val="0"/>
              </w:rPr>
            </w:pPr>
            <w:r w:rsidRPr="00D51080">
              <w:rPr>
                <w:b/>
                <w:bCs/>
                <w:snapToGrid w:val="0"/>
              </w:rPr>
              <w:t>33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snapToGrid w:val="0"/>
                <w:color w:val="000000"/>
              </w:rPr>
            </w:pP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e</w:t>
            </w:r>
            <w:r w:rsidRPr="007A3A77">
              <w:rPr>
                <w:b/>
                <w:bCs/>
                <w:snapToGrid w:val="0"/>
                <w:color w:val="000000"/>
                <w:vertAlign w:val="superscript"/>
              </w:rPr>
              <w:t>x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>- 4e</w:t>
            </w:r>
            <w:r w:rsidRPr="007A3A77">
              <w:rPr>
                <w:b/>
                <w:bCs/>
                <w:snapToGrid w:val="0"/>
                <w:color w:val="000000"/>
                <w:vertAlign w:val="superscript"/>
              </w:rPr>
              <w:t xml:space="preserve">-x </w:t>
            </w:r>
            <w:r w:rsidRPr="007A3A77">
              <w:rPr>
                <w:b/>
                <w:bCs/>
                <w:snapToGrid w:val="0"/>
                <w:color w:val="000000"/>
              </w:rPr>
              <w:t xml:space="preserve">– 1 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3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4</w:t>
            </w:r>
          </w:p>
        </w:tc>
        <w:tc>
          <w:tcPr>
            <w:tcW w:w="7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3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0,25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  <w:vAlign w:val="center"/>
          </w:tcPr>
          <w:p w:rsidR="00AB34D4" w:rsidRPr="00D51080" w:rsidRDefault="00AB34D4" w:rsidP="009318E6">
            <w:pPr>
              <w:rPr>
                <w:b/>
                <w:bCs/>
                <w:snapToGrid w:val="0"/>
              </w:rPr>
            </w:pPr>
            <w:r w:rsidRPr="00D51080">
              <w:rPr>
                <w:b/>
                <w:bCs/>
                <w:snapToGrid w:val="0"/>
              </w:rPr>
              <w:t>34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snapToGrid w:val="0"/>
                <w:color w:val="000000"/>
              </w:rPr>
            </w:pP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x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 xml:space="preserve"> </w:t>
            </w: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e</w:t>
            </w:r>
            <w:r w:rsidRPr="007A3A77">
              <w:rPr>
                <w:b/>
                <w:bCs/>
                <w:snapToGrid w:val="0"/>
                <w:color w:val="000000"/>
                <w:vertAlign w:val="superscript"/>
              </w:rPr>
              <w:t>x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 xml:space="preserve">– 2 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2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4</w:t>
            </w:r>
          </w:p>
        </w:tc>
        <w:tc>
          <w:tcPr>
            <w:tcW w:w="7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1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0,5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  <w:vAlign w:val="center"/>
          </w:tcPr>
          <w:p w:rsidR="00AB34D4" w:rsidRPr="00D51080" w:rsidRDefault="00AB34D4" w:rsidP="009318E6">
            <w:pPr>
              <w:rPr>
                <w:b/>
                <w:bCs/>
                <w:snapToGrid w:val="0"/>
              </w:rPr>
            </w:pPr>
            <w:r w:rsidRPr="00D51080">
              <w:rPr>
                <w:b/>
                <w:bCs/>
                <w:snapToGrid w:val="0"/>
              </w:rPr>
              <w:t>35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snapToGrid w:val="0"/>
                <w:color w:val="000000"/>
              </w:rPr>
            </w:pPr>
            <w:r w:rsidRPr="007A3A77">
              <w:rPr>
                <w:b/>
                <w:bCs/>
                <w:snapToGrid w:val="0"/>
                <w:color w:val="000000"/>
              </w:rPr>
              <w:t>4(x</w:t>
            </w:r>
            <w:r w:rsidRPr="007A3A77">
              <w:rPr>
                <w:b/>
                <w:bCs/>
                <w:snapToGrid w:val="0"/>
                <w:color w:val="000000"/>
                <w:vertAlign w:val="superscript"/>
              </w:rPr>
              <w:t>2</w:t>
            </w:r>
            <w:r w:rsidRPr="007A3A77">
              <w:rPr>
                <w:b/>
                <w:bCs/>
                <w:snapToGrid w:val="0"/>
                <w:color w:val="000000"/>
              </w:rPr>
              <w:t xml:space="preserve">+1) </w:t>
            </w: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ln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>(</w:t>
            </w: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x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 xml:space="preserve">) – 1 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1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3</w:t>
            </w:r>
          </w:p>
        </w:tc>
        <w:tc>
          <w:tcPr>
            <w:tcW w:w="7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2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0,5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  <w:vAlign w:val="center"/>
          </w:tcPr>
          <w:p w:rsidR="00AB34D4" w:rsidRPr="00D51080" w:rsidRDefault="00AB34D4" w:rsidP="009318E6">
            <w:pPr>
              <w:rPr>
                <w:b/>
                <w:bCs/>
                <w:snapToGrid w:val="0"/>
              </w:rPr>
            </w:pPr>
            <w:r w:rsidRPr="00D51080">
              <w:rPr>
                <w:b/>
                <w:bCs/>
                <w:snapToGrid w:val="0"/>
              </w:rPr>
              <w:t>36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snapToGrid w:val="0"/>
                <w:color w:val="000000"/>
              </w:rPr>
            </w:pPr>
            <w:r w:rsidRPr="007A3A77">
              <w:rPr>
                <w:b/>
                <w:bCs/>
                <w:snapToGrid w:val="0"/>
                <w:color w:val="000000"/>
              </w:rPr>
              <w:t xml:space="preserve">2 – </w:t>
            </w: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x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 xml:space="preserve">  - </w:t>
            </w: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sin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>(</w:t>
            </w: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x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 xml:space="preserve">/4) 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0,2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1,2</w:t>
            </w:r>
          </w:p>
        </w:tc>
        <w:tc>
          <w:tcPr>
            <w:tcW w:w="7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3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0,25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  <w:vAlign w:val="center"/>
          </w:tcPr>
          <w:p w:rsidR="00AB34D4" w:rsidRPr="00D51080" w:rsidRDefault="00AB34D4" w:rsidP="009318E6">
            <w:pPr>
              <w:rPr>
                <w:b/>
                <w:bCs/>
                <w:snapToGrid w:val="0"/>
              </w:rPr>
            </w:pPr>
            <w:r w:rsidRPr="00D51080">
              <w:rPr>
                <w:b/>
                <w:bCs/>
                <w:snapToGrid w:val="0"/>
              </w:rPr>
              <w:t>37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snapToGrid w:val="0"/>
                <w:color w:val="000000"/>
              </w:rPr>
            </w:pPr>
            <w:r w:rsidRPr="007A3A77">
              <w:rPr>
                <w:b/>
                <w:bCs/>
                <w:snapToGrid w:val="0"/>
                <w:color w:val="000000"/>
              </w:rPr>
              <w:t>x</w:t>
            </w:r>
            <w:r w:rsidRPr="007A3A77">
              <w:rPr>
                <w:b/>
                <w:bCs/>
                <w:snapToGrid w:val="0"/>
                <w:color w:val="000000"/>
                <w:vertAlign w:val="superscript"/>
              </w:rPr>
              <w:t xml:space="preserve">2 </w:t>
            </w:r>
            <w:r w:rsidRPr="007A3A77">
              <w:rPr>
                <w:b/>
                <w:bCs/>
                <w:snapToGrid w:val="0"/>
                <w:color w:val="000000"/>
              </w:rPr>
              <w:t xml:space="preserve">+ </w:t>
            </w: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ln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>(</w:t>
            </w: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x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 xml:space="preserve">) – 2 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-0,5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0,5</w:t>
            </w:r>
          </w:p>
        </w:tc>
        <w:tc>
          <w:tcPr>
            <w:tcW w:w="7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2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0,25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  <w:vAlign w:val="center"/>
          </w:tcPr>
          <w:p w:rsidR="00AB34D4" w:rsidRPr="00D51080" w:rsidRDefault="00AB34D4" w:rsidP="009318E6">
            <w:pPr>
              <w:rPr>
                <w:b/>
                <w:bCs/>
                <w:snapToGrid w:val="0"/>
              </w:rPr>
            </w:pPr>
            <w:r w:rsidRPr="00D51080">
              <w:rPr>
                <w:b/>
                <w:bCs/>
                <w:snapToGrid w:val="0"/>
              </w:rPr>
              <w:t>38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snapToGrid w:val="0"/>
                <w:color w:val="000000"/>
              </w:rPr>
            </w:pPr>
            <w:proofErr w:type="spellStart"/>
            <w:proofErr w:type="gramStart"/>
            <w:r w:rsidRPr="007A3A77">
              <w:rPr>
                <w:b/>
                <w:bCs/>
                <w:snapToGrid w:val="0"/>
                <w:color w:val="000000"/>
              </w:rPr>
              <w:t>с</w:t>
            </w:r>
            <w:proofErr w:type="gramEnd"/>
            <w:r w:rsidRPr="007A3A77">
              <w:rPr>
                <w:b/>
                <w:bCs/>
                <w:snapToGrid w:val="0"/>
                <w:color w:val="000000"/>
              </w:rPr>
              <w:t>os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>(</w:t>
            </w: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x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>) - (x+2)</w:t>
            </w:r>
            <w:r w:rsidRPr="007A3A77">
              <w:rPr>
                <w:b/>
                <w:bCs/>
                <w:snapToGrid w:val="0"/>
                <w:color w:val="000000"/>
                <w:vertAlign w:val="superscript"/>
              </w:rPr>
              <w:t xml:space="preserve"> ½ </w:t>
            </w:r>
            <w:r w:rsidRPr="007A3A77">
              <w:rPr>
                <w:b/>
                <w:bCs/>
                <w:snapToGrid w:val="0"/>
                <w:color w:val="000000"/>
              </w:rPr>
              <w:t>+ 1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1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2</w:t>
            </w:r>
          </w:p>
        </w:tc>
        <w:tc>
          <w:tcPr>
            <w:tcW w:w="7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1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0,25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  <w:vAlign w:val="center"/>
          </w:tcPr>
          <w:p w:rsidR="00AB34D4" w:rsidRPr="00D51080" w:rsidRDefault="00AB34D4" w:rsidP="009318E6">
            <w:pPr>
              <w:rPr>
                <w:b/>
                <w:bCs/>
                <w:snapToGrid w:val="0"/>
                <w:lang w:val="en-US"/>
              </w:rPr>
            </w:pPr>
            <w:r w:rsidRPr="00D51080">
              <w:rPr>
                <w:b/>
                <w:bCs/>
                <w:snapToGrid w:val="0"/>
              </w:rPr>
              <w:t>3</w:t>
            </w:r>
            <w:r w:rsidRPr="00D51080">
              <w:rPr>
                <w:b/>
                <w:bCs/>
                <w:snapToGrid w:val="0"/>
                <w:lang w:val="en-US"/>
              </w:rPr>
              <w:t>9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snapToGrid w:val="0"/>
                <w:color w:val="000000"/>
              </w:rPr>
            </w:pPr>
            <w:r w:rsidRPr="007A3A77">
              <w:rPr>
                <w:b/>
                <w:bCs/>
                <w:snapToGrid w:val="0"/>
                <w:color w:val="000000"/>
              </w:rPr>
              <w:t>4(1+x</w:t>
            </w:r>
            <w:r w:rsidRPr="007A3A77">
              <w:rPr>
                <w:b/>
                <w:bCs/>
                <w:snapToGrid w:val="0"/>
                <w:color w:val="000000"/>
                <w:vertAlign w:val="superscript"/>
              </w:rPr>
              <w:t>1/2</w:t>
            </w:r>
            <w:r w:rsidRPr="007A3A77">
              <w:rPr>
                <w:b/>
                <w:bCs/>
                <w:snapToGrid w:val="0"/>
                <w:color w:val="000000"/>
              </w:rPr>
              <w:t xml:space="preserve">) </w:t>
            </w: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ln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>(</w:t>
            </w: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x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 xml:space="preserve">) – 1 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1,2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3,2</w:t>
            </w:r>
          </w:p>
        </w:tc>
        <w:tc>
          <w:tcPr>
            <w:tcW w:w="7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3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0,5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  <w:vAlign w:val="center"/>
          </w:tcPr>
          <w:p w:rsidR="00AB34D4" w:rsidRPr="00D51080" w:rsidRDefault="00AB34D4" w:rsidP="009318E6">
            <w:pPr>
              <w:rPr>
                <w:b/>
                <w:bCs/>
                <w:snapToGrid w:val="0"/>
              </w:rPr>
            </w:pPr>
            <w:r w:rsidRPr="00D51080">
              <w:rPr>
                <w:b/>
                <w:bCs/>
                <w:snapToGrid w:val="0"/>
              </w:rPr>
              <w:t>40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snapToGrid w:val="0"/>
                <w:color w:val="000000"/>
              </w:rPr>
            </w:pPr>
            <w:r w:rsidRPr="007A3A77">
              <w:rPr>
                <w:b/>
                <w:bCs/>
                <w:snapToGrid w:val="0"/>
                <w:color w:val="000000"/>
              </w:rPr>
              <w:t>5ln(</w:t>
            </w: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x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>) - x</w:t>
            </w:r>
            <w:r w:rsidRPr="007A3A77">
              <w:rPr>
                <w:b/>
                <w:bCs/>
                <w:snapToGrid w:val="0"/>
                <w:color w:val="000000"/>
                <w:vertAlign w:val="superscript"/>
              </w:rPr>
              <w:t xml:space="preserve">1/2 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3,5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5</w:t>
            </w:r>
          </w:p>
        </w:tc>
        <w:tc>
          <w:tcPr>
            <w:tcW w:w="7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1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0,5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  <w:vAlign w:val="center"/>
          </w:tcPr>
          <w:p w:rsidR="00AB34D4" w:rsidRPr="00D51080" w:rsidRDefault="00AB34D4" w:rsidP="009318E6">
            <w:pPr>
              <w:rPr>
                <w:b/>
                <w:bCs/>
                <w:snapToGrid w:val="0"/>
              </w:rPr>
            </w:pPr>
            <w:r w:rsidRPr="00D51080">
              <w:rPr>
                <w:b/>
                <w:bCs/>
                <w:snapToGrid w:val="0"/>
              </w:rPr>
              <w:t>41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snapToGrid w:val="0"/>
                <w:color w:val="000000"/>
              </w:rPr>
            </w:pP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e</w:t>
            </w:r>
            <w:r w:rsidRPr="007A3A77">
              <w:rPr>
                <w:b/>
                <w:bCs/>
                <w:snapToGrid w:val="0"/>
                <w:color w:val="000000"/>
                <w:vertAlign w:val="superscript"/>
              </w:rPr>
              <w:t>x</w:t>
            </w:r>
            <w:r w:rsidRPr="007A3A77">
              <w:rPr>
                <w:b/>
                <w:bCs/>
                <w:snapToGrid w:val="0"/>
                <w:color w:val="000000"/>
              </w:rPr>
              <w:t>+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 xml:space="preserve"> x</w:t>
            </w:r>
            <w:r w:rsidRPr="007A3A77">
              <w:rPr>
                <w:b/>
                <w:bCs/>
                <w:snapToGrid w:val="0"/>
                <w:color w:val="000000"/>
                <w:vertAlign w:val="superscript"/>
              </w:rPr>
              <w:t>3</w:t>
            </w:r>
            <w:r w:rsidRPr="007A3A77">
              <w:rPr>
                <w:b/>
                <w:bCs/>
                <w:snapToGrid w:val="0"/>
                <w:color w:val="000000"/>
              </w:rPr>
              <w:t xml:space="preserve"> –2 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0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1</w:t>
            </w:r>
          </w:p>
        </w:tc>
        <w:tc>
          <w:tcPr>
            <w:tcW w:w="7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2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0,25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  <w:vAlign w:val="center"/>
          </w:tcPr>
          <w:p w:rsidR="00AB34D4" w:rsidRPr="00D51080" w:rsidRDefault="00AB34D4" w:rsidP="009318E6">
            <w:pPr>
              <w:rPr>
                <w:b/>
                <w:bCs/>
                <w:snapToGrid w:val="0"/>
              </w:rPr>
            </w:pPr>
            <w:r w:rsidRPr="00D51080">
              <w:rPr>
                <w:b/>
                <w:bCs/>
                <w:snapToGrid w:val="0"/>
              </w:rPr>
              <w:t>42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snapToGrid w:val="0"/>
                <w:color w:val="000000"/>
              </w:rPr>
            </w:pPr>
            <w:r w:rsidRPr="007A3A77">
              <w:rPr>
                <w:b/>
                <w:bCs/>
                <w:snapToGrid w:val="0"/>
                <w:color w:val="000000"/>
              </w:rPr>
              <w:t>3sin(x</w:t>
            </w:r>
            <w:r w:rsidRPr="007A3A77">
              <w:rPr>
                <w:b/>
                <w:bCs/>
                <w:snapToGrid w:val="0"/>
                <w:color w:val="000000"/>
                <w:vertAlign w:val="superscript"/>
              </w:rPr>
              <w:t>1/2</w:t>
            </w:r>
            <w:r w:rsidRPr="007A3A77">
              <w:rPr>
                <w:b/>
                <w:bCs/>
                <w:snapToGrid w:val="0"/>
                <w:color w:val="000000"/>
              </w:rPr>
              <w:t xml:space="preserve">) + </w:t>
            </w: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x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 xml:space="preserve"> – 3 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1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2</w:t>
            </w:r>
          </w:p>
        </w:tc>
        <w:tc>
          <w:tcPr>
            <w:tcW w:w="7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1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0,25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  <w:vAlign w:val="center"/>
          </w:tcPr>
          <w:p w:rsidR="00AB34D4" w:rsidRPr="00D51080" w:rsidRDefault="00AB34D4" w:rsidP="009318E6">
            <w:pPr>
              <w:rPr>
                <w:b/>
                <w:bCs/>
                <w:snapToGrid w:val="0"/>
              </w:rPr>
            </w:pPr>
            <w:r w:rsidRPr="00D51080">
              <w:rPr>
                <w:b/>
                <w:bCs/>
                <w:snapToGrid w:val="0"/>
              </w:rPr>
              <w:t>43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snapToGrid w:val="0"/>
                <w:color w:val="000000"/>
              </w:rPr>
            </w:pPr>
            <w:r w:rsidRPr="007A3A77">
              <w:rPr>
                <w:b/>
                <w:bCs/>
                <w:snapToGrid w:val="0"/>
                <w:color w:val="000000"/>
              </w:rPr>
              <w:t>0,1 x</w:t>
            </w:r>
            <w:r w:rsidRPr="007A3A77">
              <w:rPr>
                <w:b/>
                <w:bCs/>
                <w:snapToGrid w:val="0"/>
                <w:color w:val="000000"/>
                <w:vertAlign w:val="superscript"/>
              </w:rPr>
              <w:t xml:space="preserve">2 </w:t>
            </w:r>
            <w:r w:rsidRPr="007A3A77">
              <w:rPr>
                <w:b/>
                <w:bCs/>
                <w:snapToGrid w:val="0"/>
                <w:color w:val="000000"/>
              </w:rPr>
              <w:t xml:space="preserve">– </w:t>
            </w: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x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 xml:space="preserve"> </w:t>
            </w: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ln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>(</w:t>
            </w: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x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 xml:space="preserve">) 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-1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1</w:t>
            </w:r>
          </w:p>
        </w:tc>
        <w:tc>
          <w:tcPr>
            <w:tcW w:w="7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1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0,5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  <w:vAlign w:val="center"/>
          </w:tcPr>
          <w:p w:rsidR="00AB34D4" w:rsidRPr="00D51080" w:rsidRDefault="00AB34D4" w:rsidP="009318E6">
            <w:pPr>
              <w:rPr>
                <w:b/>
                <w:bCs/>
                <w:snapToGrid w:val="0"/>
              </w:rPr>
            </w:pPr>
            <w:r w:rsidRPr="00D51080">
              <w:rPr>
                <w:b/>
                <w:bCs/>
                <w:snapToGrid w:val="0"/>
              </w:rPr>
              <w:t>44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snapToGrid w:val="0"/>
                <w:color w:val="000000"/>
              </w:rPr>
            </w:pP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cos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>(1 + 0,2x</w:t>
            </w:r>
            <w:r w:rsidRPr="007A3A77">
              <w:rPr>
                <w:b/>
                <w:bCs/>
                <w:snapToGrid w:val="0"/>
                <w:color w:val="000000"/>
                <w:vertAlign w:val="superscript"/>
              </w:rPr>
              <w:t>2</w:t>
            </w:r>
            <w:r w:rsidRPr="007A3A77">
              <w:rPr>
                <w:b/>
                <w:bCs/>
                <w:snapToGrid w:val="0"/>
                <w:color w:val="000000"/>
              </w:rPr>
              <w:t xml:space="preserve">) – </w:t>
            </w: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x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 xml:space="preserve"> 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-2,5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-1,5</w:t>
            </w:r>
          </w:p>
        </w:tc>
        <w:tc>
          <w:tcPr>
            <w:tcW w:w="7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1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0,25</w:t>
            </w:r>
          </w:p>
        </w:tc>
      </w:tr>
      <w:tr w:rsidR="00AB34D4" w:rsidRPr="007A3A77" w:rsidTr="00BD215D">
        <w:tc>
          <w:tcPr>
            <w:tcW w:w="741" w:type="dxa"/>
            <w:shd w:val="clear" w:color="auto" w:fill="F2F2F2"/>
            <w:vAlign w:val="center"/>
          </w:tcPr>
          <w:p w:rsidR="00AB34D4" w:rsidRPr="00D51080" w:rsidRDefault="00AB34D4" w:rsidP="009318E6">
            <w:pPr>
              <w:rPr>
                <w:b/>
                <w:bCs/>
                <w:snapToGrid w:val="0"/>
              </w:rPr>
            </w:pPr>
            <w:r w:rsidRPr="00D51080">
              <w:rPr>
                <w:b/>
                <w:bCs/>
                <w:snapToGrid w:val="0"/>
              </w:rPr>
              <w:t>45</w:t>
            </w:r>
          </w:p>
        </w:tc>
        <w:tc>
          <w:tcPr>
            <w:tcW w:w="3290" w:type="dxa"/>
            <w:shd w:val="clear" w:color="auto" w:fill="F2F2F2"/>
          </w:tcPr>
          <w:p w:rsidR="00AB34D4" w:rsidRPr="007A3A77" w:rsidRDefault="00AB34D4" w:rsidP="009318E6">
            <w:pPr>
              <w:jc w:val="both"/>
              <w:rPr>
                <w:b/>
                <w:bCs/>
                <w:snapToGrid w:val="0"/>
                <w:color w:val="000000"/>
              </w:rPr>
            </w:pPr>
            <w:r w:rsidRPr="007A3A77">
              <w:rPr>
                <w:b/>
                <w:bCs/>
                <w:snapToGrid w:val="0"/>
                <w:color w:val="000000"/>
              </w:rPr>
              <w:t xml:space="preserve">3 </w:t>
            </w: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x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 xml:space="preserve"> – 4 </w:t>
            </w: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ln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>(</w:t>
            </w:r>
            <w:proofErr w:type="spellStart"/>
            <w:r w:rsidRPr="007A3A77">
              <w:rPr>
                <w:b/>
                <w:bCs/>
                <w:snapToGrid w:val="0"/>
                <w:color w:val="000000"/>
              </w:rPr>
              <w:t>x</w:t>
            </w:r>
            <w:proofErr w:type="spellEnd"/>
            <w:r w:rsidRPr="007A3A77">
              <w:rPr>
                <w:b/>
                <w:bCs/>
                <w:snapToGrid w:val="0"/>
                <w:color w:val="000000"/>
              </w:rPr>
              <w:t xml:space="preserve">) – 5 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-4</w:t>
            </w:r>
          </w:p>
        </w:tc>
        <w:tc>
          <w:tcPr>
            <w:tcW w:w="6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-2</w:t>
            </w:r>
          </w:p>
        </w:tc>
        <w:tc>
          <w:tcPr>
            <w:tcW w:w="70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</w:rPr>
            </w:pPr>
            <w:r w:rsidRPr="007A3A77">
              <w:rPr>
                <w:snapToGrid w:val="0"/>
              </w:rPr>
              <w:t>3</w:t>
            </w:r>
          </w:p>
        </w:tc>
        <w:tc>
          <w:tcPr>
            <w:tcW w:w="550" w:type="dxa"/>
            <w:shd w:val="clear" w:color="auto" w:fill="F2F2F2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F2F2F2"/>
            <w:vAlign w:val="center"/>
          </w:tcPr>
          <w:p w:rsidR="00AB34D4" w:rsidRPr="007A3A77" w:rsidRDefault="00AB34D4" w:rsidP="009318E6">
            <w:pPr>
              <w:jc w:val="center"/>
              <w:rPr>
                <w:snapToGrid w:val="0"/>
                <w:lang w:val="en-US"/>
              </w:rPr>
            </w:pPr>
            <w:r w:rsidRPr="007A3A77">
              <w:rPr>
                <w:snapToGrid w:val="0"/>
                <w:lang w:val="en-US"/>
              </w:rPr>
              <w:t>0,5</w:t>
            </w:r>
          </w:p>
        </w:tc>
      </w:tr>
    </w:tbl>
    <w:p w:rsidR="0022212F" w:rsidRDefault="0022212F" w:rsidP="009318E6">
      <w:pPr>
        <w:pStyle w:val="4"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ins w:id="20" w:author="anna" w:date="2017-02-22T23:11:00Z"/>
          <w:rFonts w:ascii="Times New Roman" w:hAnsi="Times New Roman"/>
          <w:snapToGrid w:val="0"/>
          <w:sz w:val="24"/>
          <w:szCs w:val="24"/>
          <w:lang w:val="en-US"/>
        </w:rPr>
      </w:pPr>
      <w:bookmarkStart w:id="21" w:name="_Toc57355406"/>
      <w:bookmarkStart w:id="22" w:name="_Toc50656642"/>
      <w:bookmarkStart w:id="23" w:name="_Toc62198745"/>
      <w:bookmarkStart w:id="24" w:name="_Toc62234014"/>
      <w:bookmarkStart w:id="25" w:name="_Toc76817022"/>
    </w:p>
    <w:p w:rsidR="00AB34D4" w:rsidRDefault="00AB34D4" w:rsidP="009318E6">
      <w:pPr>
        <w:pStyle w:val="4"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rFonts w:ascii="Arial" w:hAnsi="Arial" w:cs="Arial"/>
          <w:b w:val="0"/>
          <w:bCs w:val="0"/>
          <w:sz w:val="32"/>
          <w:szCs w:val="32"/>
        </w:rPr>
      </w:pPr>
      <w:r w:rsidRPr="00C213CC">
        <w:rPr>
          <w:rFonts w:ascii="Arial" w:hAnsi="Arial" w:cs="Arial"/>
          <w:bCs w:val="0"/>
          <w:sz w:val="32"/>
          <w:szCs w:val="32"/>
        </w:rPr>
        <w:t>4.4. Содержание отчета</w:t>
      </w:r>
      <w:bookmarkEnd w:id="21"/>
      <w:bookmarkEnd w:id="22"/>
      <w:bookmarkEnd w:id="23"/>
      <w:bookmarkEnd w:id="24"/>
      <w:bookmarkEnd w:id="25"/>
    </w:p>
    <w:p w:rsidR="00AB34D4" w:rsidRPr="00D51080" w:rsidRDefault="00AB34D4" w:rsidP="009318E6">
      <w:pPr>
        <w:numPr>
          <w:ilvl w:val="0"/>
          <w:numId w:val="10"/>
        </w:numPr>
      </w:pPr>
      <w:r w:rsidRPr="00D51080">
        <w:t>Индивидуальное задание.</w:t>
      </w:r>
    </w:p>
    <w:p w:rsidR="00AB34D4" w:rsidRDefault="00AB34D4" w:rsidP="009318E6">
      <w:pPr>
        <w:numPr>
          <w:ilvl w:val="0"/>
          <w:numId w:val="10"/>
        </w:numPr>
        <w:jc w:val="both"/>
      </w:pPr>
      <w:r>
        <w:t>Результаты «р</w:t>
      </w:r>
      <w:r w:rsidRPr="00D51080">
        <w:t>учно</w:t>
      </w:r>
      <w:r>
        <w:t>го</w:t>
      </w:r>
      <w:r w:rsidRPr="00D51080">
        <w:t xml:space="preserve"> расчет</w:t>
      </w:r>
      <w:r>
        <w:t>а»</w:t>
      </w:r>
      <w:r w:rsidRPr="00D51080">
        <w:t xml:space="preserve">  интеграла с шагом </w:t>
      </w:r>
      <w:r w:rsidR="00E65C45" w:rsidRPr="00E65C45">
        <w:rPr>
          <w:position w:val="-12"/>
        </w:rPr>
        <w:pict>
          <v:shape id="_x0000_i1033" type="#_x0000_t75" style="width:12pt;height:16.2pt">
            <v:imagedata r:id="rId16" o:title=""/>
          </v:shape>
        </w:pict>
      </w:r>
      <w:r w:rsidRPr="00D51080">
        <w:t xml:space="preserve"> и </w:t>
      </w:r>
      <w:r w:rsidR="00E65C45" w:rsidRPr="00E65C45">
        <w:rPr>
          <w:position w:val="-12"/>
        </w:rPr>
        <w:pict>
          <v:shape id="_x0000_i1034" type="#_x0000_t75" style="width:28.2pt;height:16.2pt">
            <v:imagedata r:id="rId17" o:title=""/>
          </v:shape>
        </w:pict>
      </w:r>
      <w:r w:rsidRPr="00D51080">
        <w:t xml:space="preserve"> (</w:t>
      </w:r>
      <w:r w:rsidR="00E65C45" w:rsidRPr="00E65C45">
        <w:rPr>
          <w:position w:val="-12"/>
        </w:rPr>
        <w:pict>
          <v:shape id="_x0000_i1035" type="#_x0000_t75" style="width:16.2pt;height:16.2pt">
            <v:imagedata r:id="rId18" o:title=""/>
          </v:shape>
        </w:pict>
      </w:r>
      <w:r w:rsidRPr="00D51080">
        <w:t xml:space="preserve"> и </w:t>
      </w:r>
      <w:r w:rsidR="00E65C45" w:rsidRPr="00E65C45">
        <w:rPr>
          <w:position w:val="-12"/>
        </w:rPr>
        <w:pict>
          <v:shape id="_x0000_i1036" type="#_x0000_t75" style="width:19.8pt;height:16.2pt">
            <v:imagedata r:id="rId19" o:title=""/>
          </v:shape>
        </w:pict>
      </w:r>
      <w:r w:rsidRPr="00D51080">
        <w:t xml:space="preserve">) </w:t>
      </w:r>
      <w:r w:rsidR="00167B15">
        <w:t xml:space="preserve">без использования пакета </w:t>
      </w:r>
      <w:proofErr w:type="spellStart"/>
      <w:r w:rsidR="00167B15" w:rsidRPr="008D35BF">
        <w:rPr>
          <w:lang w:val="en-US"/>
        </w:rPr>
        <w:t>MathCad</w:t>
      </w:r>
      <w:proofErr w:type="spellEnd"/>
      <w:r w:rsidR="00167B15">
        <w:t xml:space="preserve"> (или используя пакет </w:t>
      </w:r>
      <w:r w:rsidR="00167B15" w:rsidRPr="008D35BF">
        <w:rPr>
          <w:u w:val="single"/>
        </w:rPr>
        <w:t>только</w:t>
      </w:r>
      <w:r w:rsidR="00167B15">
        <w:t xml:space="preserve"> как калькулятор)</w:t>
      </w:r>
      <w:r w:rsidR="00167B15" w:rsidRPr="00D51080">
        <w:t xml:space="preserve"> </w:t>
      </w:r>
      <w:r w:rsidRPr="00D51080">
        <w:t xml:space="preserve">и  </w:t>
      </w:r>
      <w:r>
        <w:t xml:space="preserve">значения </w:t>
      </w:r>
      <w:r w:rsidRPr="00D51080">
        <w:t>погрешност</w:t>
      </w:r>
      <w:r>
        <w:t>ей</w:t>
      </w:r>
      <w:r w:rsidRPr="00D51080">
        <w:t xml:space="preserve"> по правилу </w:t>
      </w:r>
      <w:r w:rsidRPr="00167B15">
        <w:rPr>
          <w:bCs/>
        </w:rPr>
        <w:t>Рунге</w:t>
      </w:r>
      <w:r w:rsidRPr="00167B15">
        <w:t>.</w:t>
      </w:r>
    </w:p>
    <w:p w:rsidR="000760A8" w:rsidRPr="00D51080" w:rsidRDefault="000760A8" w:rsidP="009318E6">
      <w:pPr>
        <w:numPr>
          <w:ilvl w:val="0"/>
          <w:numId w:val="10"/>
        </w:numPr>
        <w:jc w:val="both"/>
      </w:pPr>
      <w:r>
        <w:t>Результаты «р</w:t>
      </w:r>
      <w:r w:rsidRPr="00D51080">
        <w:t>учно</w:t>
      </w:r>
      <w:r>
        <w:t>го</w:t>
      </w:r>
      <w:r w:rsidRPr="00D51080">
        <w:t xml:space="preserve"> расчет</w:t>
      </w:r>
      <w:r>
        <w:t>а»</w:t>
      </w:r>
      <w:r w:rsidRPr="00D51080">
        <w:t xml:space="preserve">  интеграла с шагом </w:t>
      </w:r>
      <w:r w:rsidR="00E65C45" w:rsidRPr="00E65C45">
        <w:rPr>
          <w:position w:val="-12"/>
        </w:rPr>
        <w:pict>
          <v:shape id="_x0000_i1037" type="#_x0000_t75" style="width:12pt;height:16.2pt">
            <v:imagedata r:id="rId16" o:title=""/>
          </v:shape>
        </w:pict>
      </w:r>
      <w:r w:rsidRPr="00D51080">
        <w:t xml:space="preserve"> и </w:t>
      </w:r>
      <w:r w:rsidR="00E65C45" w:rsidRPr="00E65C45">
        <w:rPr>
          <w:position w:val="-12"/>
        </w:rPr>
        <w:pict>
          <v:shape id="_x0000_i1038" type="#_x0000_t75" style="width:28.2pt;height:16.2pt">
            <v:imagedata r:id="rId17" o:title=""/>
          </v:shape>
        </w:pict>
      </w:r>
      <w:r w:rsidRPr="00D51080">
        <w:t xml:space="preserve"> (</w:t>
      </w:r>
      <w:r w:rsidR="00E65C45" w:rsidRPr="00E65C45">
        <w:rPr>
          <w:position w:val="-12"/>
        </w:rPr>
        <w:pict>
          <v:shape id="_x0000_i1039" type="#_x0000_t75" style="width:16.2pt;height:16.2pt">
            <v:imagedata r:id="rId18" o:title=""/>
          </v:shape>
        </w:pict>
      </w:r>
      <w:r w:rsidRPr="00D51080">
        <w:t xml:space="preserve"> и </w:t>
      </w:r>
      <w:r w:rsidR="00E65C45" w:rsidRPr="00E65C45">
        <w:rPr>
          <w:position w:val="-12"/>
        </w:rPr>
        <w:pict>
          <v:shape id="_x0000_i1040" type="#_x0000_t75" style="width:19.8pt;height:16.2pt">
            <v:imagedata r:id="rId19" o:title=""/>
          </v:shape>
        </w:pict>
      </w:r>
      <w:r w:rsidRPr="00D51080">
        <w:t>)</w:t>
      </w:r>
      <w:r w:rsidR="00167B15">
        <w:t xml:space="preserve"> при </w:t>
      </w:r>
      <w:r w:rsidRPr="00D51080">
        <w:t xml:space="preserve"> </w:t>
      </w:r>
      <w:r w:rsidR="00167B15">
        <w:t xml:space="preserve">использовании  пакета </w:t>
      </w:r>
      <w:proofErr w:type="spellStart"/>
      <w:r w:rsidR="00167B15" w:rsidRPr="008D35BF">
        <w:rPr>
          <w:lang w:val="en-US"/>
        </w:rPr>
        <w:t>MathCad</w:t>
      </w:r>
      <w:proofErr w:type="spellEnd"/>
      <w:r w:rsidR="00167B15">
        <w:t xml:space="preserve"> для записи формул соответствующих методов (вычисления сумм</w:t>
      </w:r>
      <w:proofErr w:type="gramStart"/>
      <w:r w:rsidR="00167B15">
        <w:t xml:space="preserve"> ( ∑ ) </w:t>
      </w:r>
      <w:proofErr w:type="gramEnd"/>
      <w:r w:rsidR="00167B15">
        <w:t xml:space="preserve">значений функции и т.п.) </w:t>
      </w:r>
      <w:r w:rsidRPr="00D51080">
        <w:t xml:space="preserve">и  </w:t>
      </w:r>
      <w:r>
        <w:t xml:space="preserve">значения </w:t>
      </w:r>
      <w:r w:rsidRPr="00D51080">
        <w:t>погрешност</w:t>
      </w:r>
      <w:r>
        <w:t>ей</w:t>
      </w:r>
      <w:r w:rsidRPr="00D51080">
        <w:t xml:space="preserve"> по правилу </w:t>
      </w:r>
      <w:r w:rsidRPr="00167B15">
        <w:rPr>
          <w:bCs/>
        </w:rPr>
        <w:t>Рунге</w:t>
      </w:r>
      <w:r w:rsidR="00167B15">
        <w:rPr>
          <w:bCs/>
        </w:rPr>
        <w:t>.</w:t>
      </w:r>
    </w:p>
    <w:p w:rsidR="00AB34D4" w:rsidRPr="00D51080" w:rsidRDefault="00AB34D4" w:rsidP="009318E6">
      <w:pPr>
        <w:numPr>
          <w:ilvl w:val="0"/>
          <w:numId w:val="10"/>
        </w:numPr>
        <w:jc w:val="both"/>
      </w:pPr>
      <w:r w:rsidRPr="00D51080">
        <w:t xml:space="preserve">Результаты решения, полученные с помощью </w:t>
      </w:r>
      <w:r w:rsidR="00CE1968">
        <w:t xml:space="preserve">встроенных функций </w:t>
      </w:r>
      <w:r w:rsidRPr="00D51080">
        <w:t>математическ</w:t>
      </w:r>
      <w:r w:rsidR="00167B15">
        <w:t>ого</w:t>
      </w:r>
      <w:r w:rsidRPr="00D51080">
        <w:t xml:space="preserve"> пакет</w:t>
      </w:r>
      <w:r w:rsidR="00167B15">
        <w:t>а</w:t>
      </w:r>
      <w:r w:rsidRPr="00D51080">
        <w:t>.</w:t>
      </w:r>
    </w:p>
    <w:p w:rsidR="00AB34D4" w:rsidRDefault="00AB34D4" w:rsidP="009318E6">
      <w:pPr>
        <w:rPr>
          <w:rFonts w:ascii="Arial" w:hAnsi="Arial" w:cs="Arial"/>
        </w:rPr>
      </w:pPr>
    </w:p>
    <w:p w:rsidR="00AB34D4" w:rsidRPr="00040AAF" w:rsidRDefault="00BD215D" w:rsidP="009318E6">
      <w:pPr>
        <w:pStyle w:val="4"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rFonts w:ascii="Arial" w:hAnsi="Arial" w:cs="Arial"/>
          <w:b w:val="0"/>
          <w:bCs w:val="0"/>
          <w:sz w:val="32"/>
          <w:szCs w:val="32"/>
        </w:rPr>
      </w:pPr>
      <w:bookmarkStart w:id="26" w:name="_Toc57355407"/>
      <w:bookmarkStart w:id="27" w:name="_Toc50656643"/>
      <w:bookmarkStart w:id="28" w:name="_Toc62198746"/>
      <w:bookmarkStart w:id="29" w:name="_Toc62234015"/>
      <w:bookmarkStart w:id="30" w:name="_Toc76817023"/>
      <w:r>
        <w:rPr>
          <w:rFonts w:ascii="Arial" w:hAnsi="Arial" w:cs="Arial"/>
          <w:b w:val="0"/>
          <w:bCs w:val="0"/>
          <w:sz w:val="32"/>
          <w:szCs w:val="32"/>
        </w:rPr>
        <w:br w:type="page"/>
      </w:r>
      <w:r w:rsidR="00AB34D4" w:rsidRPr="00C213CC">
        <w:rPr>
          <w:rFonts w:ascii="Arial" w:hAnsi="Arial" w:cs="Arial"/>
          <w:bCs w:val="0"/>
          <w:sz w:val="32"/>
          <w:szCs w:val="32"/>
        </w:rPr>
        <w:lastRenderedPageBreak/>
        <w:t>4.5. Пример выполнения задания</w:t>
      </w:r>
      <w:bookmarkEnd w:id="26"/>
      <w:bookmarkEnd w:id="27"/>
      <w:bookmarkEnd w:id="28"/>
      <w:bookmarkEnd w:id="29"/>
      <w:bookmarkEnd w:id="30"/>
    </w:p>
    <w:p w:rsidR="00AB34D4" w:rsidRDefault="00AB34D4" w:rsidP="009318E6">
      <w:pPr>
        <w:ind w:left="7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>
        <w:rPr>
          <w:rFonts w:ascii="Arial" w:hAnsi="Arial" w:cs="Arial"/>
        </w:rPr>
        <w:t xml:space="preserve">. </w:t>
      </w:r>
      <w:r w:rsidR="00CE1968">
        <w:rPr>
          <w:rFonts w:ascii="Arial" w:hAnsi="Arial" w:cs="Arial"/>
          <w:b/>
          <w:bCs/>
        </w:rPr>
        <w:t xml:space="preserve">Задание </w:t>
      </w:r>
      <w:r>
        <w:rPr>
          <w:rFonts w:ascii="Arial" w:hAnsi="Arial" w:cs="Arial"/>
          <w:b/>
          <w:bCs/>
        </w:rPr>
        <w:t>для численного интегрирования:</w:t>
      </w:r>
    </w:p>
    <w:p w:rsidR="00AB34D4" w:rsidRPr="00A65E57" w:rsidRDefault="00E65C45" w:rsidP="009318E6">
      <w:pPr>
        <w:pStyle w:val="51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E65C45">
        <w:rPr>
          <w:rFonts w:ascii="Arial" w:hAnsi="Arial" w:cs="Arial"/>
          <w:position w:val="-10"/>
        </w:rPr>
        <w:pict>
          <v:shape id="_x0000_i1041" type="#_x0000_t75" style="width:28.2pt;height:16.2pt">
            <v:imagedata r:id="rId20" o:title=""/>
          </v:shape>
        </w:pict>
      </w:r>
      <w:r w:rsidR="00AB34D4">
        <w:rPr>
          <w:rFonts w:ascii="Arial" w:hAnsi="Arial" w:cs="Arial"/>
        </w:rPr>
        <w:t xml:space="preserve"> – </w:t>
      </w:r>
      <w:r w:rsidR="00AB34D4" w:rsidRPr="00A65E57">
        <w:rPr>
          <w:sz w:val="24"/>
          <w:szCs w:val="24"/>
        </w:rPr>
        <w:t>подынтегральн</w:t>
      </w:r>
      <w:r w:rsidR="00AB34D4">
        <w:rPr>
          <w:sz w:val="24"/>
          <w:szCs w:val="24"/>
        </w:rPr>
        <w:t>ая</w:t>
      </w:r>
      <w:r w:rsidR="00AB34D4" w:rsidRPr="00A65E57">
        <w:rPr>
          <w:sz w:val="24"/>
          <w:szCs w:val="24"/>
        </w:rPr>
        <w:t xml:space="preserve"> функци</w:t>
      </w:r>
      <w:r w:rsidR="00AB34D4">
        <w:rPr>
          <w:sz w:val="24"/>
          <w:szCs w:val="24"/>
        </w:rPr>
        <w:t>я</w:t>
      </w:r>
      <w:r w:rsidR="00AB34D4" w:rsidRPr="00A65E57">
        <w:rPr>
          <w:rFonts w:ascii="Arial" w:hAnsi="Arial" w:cs="Arial"/>
          <w:sz w:val="24"/>
          <w:szCs w:val="24"/>
        </w:rPr>
        <w:t>;</w:t>
      </w:r>
    </w:p>
    <w:p w:rsidR="00AB34D4" w:rsidRDefault="00AB34D4" w:rsidP="009318E6">
      <w:pPr>
        <w:pStyle w:val="51"/>
        <w:numPr>
          <w:ilvl w:val="0"/>
          <w:numId w:val="11"/>
        </w:numPr>
        <w:rPr>
          <w:rFonts w:ascii="Arial" w:hAnsi="Arial" w:cs="Arial"/>
        </w:rPr>
      </w:pPr>
      <w:r w:rsidRPr="00A65E57">
        <w:rPr>
          <w:rFonts w:ascii="Arial" w:hAnsi="Arial" w:cs="Arial"/>
          <w:b/>
          <w:bCs/>
          <w:sz w:val="24"/>
          <w:szCs w:val="24"/>
          <w:lang w:val="en-US"/>
        </w:rPr>
        <w:t>a=</w:t>
      </w:r>
      <w:r w:rsidRPr="00A65E57">
        <w:rPr>
          <w:rFonts w:ascii="Arial" w:hAnsi="Arial" w:cs="Arial"/>
          <w:b/>
          <w:bCs/>
          <w:sz w:val="24"/>
          <w:szCs w:val="24"/>
        </w:rPr>
        <w:t>1</w:t>
      </w:r>
      <w:r w:rsidRPr="00A65E57">
        <w:rPr>
          <w:rFonts w:ascii="Arial" w:hAnsi="Arial" w:cs="Arial"/>
          <w:b/>
          <w:bCs/>
          <w:sz w:val="24"/>
          <w:szCs w:val="24"/>
          <w:lang w:val="en-US"/>
        </w:rPr>
        <w:t>, b=</w:t>
      </w:r>
      <w:r w:rsidRPr="00A65E57">
        <w:rPr>
          <w:rFonts w:ascii="Arial" w:hAnsi="Arial" w:cs="Arial"/>
          <w:b/>
          <w:bCs/>
          <w:sz w:val="24"/>
          <w:szCs w:val="24"/>
        </w:rPr>
        <w:t>3</w:t>
      </w:r>
      <w:r>
        <w:rPr>
          <w:rFonts w:ascii="Arial" w:hAnsi="Arial" w:cs="Arial"/>
        </w:rPr>
        <w:t>–</w:t>
      </w:r>
      <w:r w:rsidRPr="00A65E57">
        <w:rPr>
          <w:sz w:val="24"/>
          <w:szCs w:val="24"/>
        </w:rPr>
        <w:t>пределы интегрирования</w:t>
      </w:r>
      <w:r w:rsidRPr="00A65E57">
        <w:rPr>
          <w:sz w:val="24"/>
          <w:szCs w:val="24"/>
          <w:lang w:val="en-US"/>
        </w:rPr>
        <w:t>;</w:t>
      </w:r>
    </w:p>
    <w:p w:rsidR="00AB34D4" w:rsidRPr="00A65E57" w:rsidRDefault="00AB34D4" w:rsidP="009318E6">
      <w:pPr>
        <w:pStyle w:val="51"/>
        <w:numPr>
          <w:ilvl w:val="0"/>
          <w:numId w:val="11"/>
        </w:numPr>
        <w:rPr>
          <w:sz w:val="24"/>
          <w:szCs w:val="24"/>
        </w:rPr>
      </w:pPr>
      <w:r w:rsidRPr="00A65E57">
        <w:rPr>
          <w:sz w:val="24"/>
          <w:szCs w:val="24"/>
        </w:rPr>
        <w:t>методы интегрирования для выполнения п.</w:t>
      </w:r>
      <w:r w:rsidRPr="00A65E57">
        <w:rPr>
          <w:b/>
          <w:bCs/>
          <w:sz w:val="24"/>
          <w:szCs w:val="24"/>
        </w:rPr>
        <w:t>2</w:t>
      </w:r>
      <w:r w:rsidRPr="00A65E57">
        <w:rPr>
          <w:sz w:val="24"/>
          <w:szCs w:val="24"/>
        </w:rPr>
        <w:t xml:space="preserve"> – средних прямоугольников, трапеций, Симпсона; </w:t>
      </w:r>
    </w:p>
    <w:p w:rsidR="00AB34D4" w:rsidRPr="00A65E57" w:rsidRDefault="00AB34D4" w:rsidP="009318E6">
      <w:pPr>
        <w:pStyle w:val="51"/>
        <w:numPr>
          <w:ilvl w:val="0"/>
          <w:numId w:val="11"/>
        </w:numPr>
        <w:rPr>
          <w:sz w:val="24"/>
          <w:szCs w:val="24"/>
        </w:rPr>
      </w:pPr>
      <w:r w:rsidRPr="00A65E57">
        <w:rPr>
          <w:sz w:val="24"/>
          <w:szCs w:val="24"/>
        </w:rPr>
        <w:t>методы интегрирования для выполнения п.</w:t>
      </w:r>
      <w:r w:rsidR="00167B15">
        <w:rPr>
          <w:b/>
          <w:bCs/>
          <w:sz w:val="24"/>
          <w:szCs w:val="24"/>
        </w:rPr>
        <w:t>3</w:t>
      </w:r>
      <w:r w:rsidRPr="00A65E57">
        <w:rPr>
          <w:sz w:val="24"/>
          <w:szCs w:val="24"/>
        </w:rPr>
        <w:t xml:space="preserve"> – средних прямоугольников, трапеций, Симпсона; </w:t>
      </w:r>
    </w:p>
    <w:p w:rsidR="00AB34D4" w:rsidRPr="00071DC9" w:rsidRDefault="00AB34D4" w:rsidP="009318E6">
      <w:pPr>
        <w:pStyle w:val="51"/>
        <w:numPr>
          <w:ilvl w:val="0"/>
          <w:numId w:val="11"/>
        </w:numPr>
        <w:rPr>
          <w:sz w:val="24"/>
          <w:szCs w:val="24"/>
        </w:rPr>
      </w:pPr>
      <w:r w:rsidRPr="00A65E57">
        <w:rPr>
          <w:sz w:val="24"/>
          <w:szCs w:val="24"/>
        </w:rPr>
        <w:t xml:space="preserve">начальный шаг  интегрирования </w:t>
      </w:r>
      <w:r w:rsidRPr="00A65E57">
        <w:rPr>
          <w:rFonts w:ascii="Arial" w:hAnsi="Arial" w:cs="Arial"/>
          <w:b/>
          <w:bCs/>
          <w:sz w:val="24"/>
          <w:szCs w:val="24"/>
          <w:lang w:val="en-US"/>
        </w:rPr>
        <w:t>h</w:t>
      </w:r>
      <w:r w:rsidRPr="00A65E57">
        <w:rPr>
          <w:rFonts w:ascii="Arial" w:hAnsi="Arial" w:cs="Arial"/>
          <w:b/>
          <w:bCs/>
          <w:sz w:val="24"/>
          <w:szCs w:val="24"/>
          <w:vertAlign w:val="subscript"/>
          <w:lang w:val="en-US"/>
        </w:rPr>
        <w:t>0</w:t>
      </w:r>
      <w:r w:rsidRPr="000A0720">
        <w:rPr>
          <w:rFonts w:ascii="Arial" w:hAnsi="Arial" w:cs="Arial"/>
          <w:b/>
          <w:bCs/>
          <w:sz w:val="24"/>
          <w:szCs w:val="24"/>
        </w:rPr>
        <w:t>=1</w:t>
      </w:r>
      <w:r w:rsidRPr="00A65E57">
        <w:rPr>
          <w:b/>
          <w:bCs/>
          <w:sz w:val="24"/>
          <w:szCs w:val="24"/>
          <w:vertAlign w:val="subscript"/>
          <w:lang w:val="en-US"/>
        </w:rPr>
        <w:t>.</w:t>
      </w:r>
    </w:p>
    <w:p w:rsidR="00167B15" w:rsidRDefault="00AB34D4" w:rsidP="00167B15">
      <w:pPr>
        <w:jc w:val="both"/>
        <w:rPr>
          <w:rFonts w:ascii="Arial" w:hAnsi="Arial" w:cs="Arial"/>
          <w:b/>
        </w:rPr>
      </w:pPr>
      <w:r w:rsidRPr="00071DC9">
        <w:rPr>
          <w:rFonts w:ascii="Arial" w:hAnsi="Arial" w:cs="Arial"/>
          <w:b/>
          <w:bCs/>
        </w:rPr>
        <w:t xml:space="preserve">2.  </w:t>
      </w:r>
      <w:r w:rsidR="00167B15">
        <w:rPr>
          <w:rFonts w:ascii="Arial" w:hAnsi="Arial" w:cs="Arial"/>
          <w:b/>
        </w:rPr>
        <w:t xml:space="preserve">«Ручной </w:t>
      </w:r>
      <w:r w:rsidR="00167B15" w:rsidRPr="001A00DE">
        <w:rPr>
          <w:rFonts w:ascii="Arial" w:hAnsi="Arial" w:cs="Arial"/>
          <w:b/>
        </w:rPr>
        <w:t>расчет</w:t>
      </w:r>
      <w:r w:rsidR="00167B15">
        <w:rPr>
          <w:rFonts w:ascii="Arial" w:hAnsi="Arial" w:cs="Arial"/>
          <w:b/>
        </w:rPr>
        <w:t>»</w:t>
      </w:r>
      <w:r w:rsidR="00167B15" w:rsidRPr="001A00DE">
        <w:rPr>
          <w:rFonts w:ascii="Arial" w:hAnsi="Arial" w:cs="Arial"/>
          <w:b/>
        </w:rPr>
        <w:t xml:space="preserve"> интеграла с шагом </w:t>
      </w:r>
      <w:r w:rsidR="00167B15" w:rsidRPr="001A00DE">
        <w:rPr>
          <w:rFonts w:ascii="Arial" w:hAnsi="Arial" w:cs="Arial"/>
          <w:b/>
          <w:position w:val="-12"/>
        </w:rPr>
        <w:object w:dxaOrig="279" w:dyaOrig="360">
          <v:shape id="_x0000_i1042" type="#_x0000_t75" style="width:12pt;height:16.2pt" o:ole="">
            <v:imagedata r:id="rId21" o:title=""/>
          </v:shape>
          <o:OLEObject Type="Embed" ProgID="Equation.3" ShapeID="_x0000_i1042" DrawAspect="Content" ObjectID="_1557609962" r:id="rId22"/>
        </w:object>
      </w:r>
      <w:r w:rsidR="00167B15">
        <w:rPr>
          <w:rFonts w:ascii="Arial" w:hAnsi="Arial" w:cs="Arial"/>
          <w:b/>
        </w:rPr>
        <w:t>=1</w:t>
      </w:r>
      <w:r w:rsidR="00167B15" w:rsidRPr="001A00DE">
        <w:rPr>
          <w:rFonts w:ascii="Arial" w:hAnsi="Arial" w:cs="Arial"/>
          <w:b/>
        </w:rPr>
        <w:t xml:space="preserve"> и </w:t>
      </w:r>
      <w:r w:rsidR="00167B15" w:rsidRPr="001A00DE">
        <w:rPr>
          <w:rFonts w:ascii="Arial" w:hAnsi="Arial" w:cs="Arial"/>
          <w:b/>
          <w:position w:val="-12"/>
        </w:rPr>
        <w:object w:dxaOrig="580" w:dyaOrig="360">
          <v:shape id="_x0000_i1043" type="#_x0000_t75" style="width:28.2pt;height:16.2pt" o:ole="">
            <v:imagedata r:id="rId23" o:title=""/>
          </v:shape>
          <o:OLEObject Type="Embed" ProgID="Equation.3" ShapeID="_x0000_i1043" DrawAspect="Content" ObjectID="_1557609963" r:id="rId24"/>
        </w:object>
      </w:r>
      <w:r w:rsidR="00167B15" w:rsidRPr="001A00DE">
        <w:rPr>
          <w:rFonts w:ascii="Arial" w:hAnsi="Arial" w:cs="Arial"/>
          <w:b/>
        </w:rPr>
        <w:t xml:space="preserve"> (</w:t>
      </w:r>
      <w:r w:rsidR="00167B15" w:rsidRPr="001A00DE">
        <w:rPr>
          <w:rFonts w:ascii="Arial" w:hAnsi="Arial" w:cs="Arial"/>
          <w:b/>
          <w:position w:val="-12"/>
        </w:rPr>
        <w:object w:dxaOrig="300" w:dyaOrig="360">
          <v:shape id="_x0000_i1044" type="#_x0000_t75" style="width:16.2pt;height:16.2pt" o:ole="">
            <v:imagedata r:id="rId25" o:title=""/>
          </v:shape>
          <o:OLEObject Type="Embed" ProgID="Equation.3" ShapeID="_x0000_i1044" DrawAspect="Content" ObjectID="_1557609964" r:id="rId26"/>
        </w:object>
      </w:r>
      <w:r w:rsidR="00167B15" w:rsidRPr="001A00DE">
        <w:rPr>
          <w:rFonts w:ascii="Arial" w:hAnsi="Arial" w:cs="Arial"/>
          <w:b/>
        </w:rPr>
        <w:t xml:space="preserve"> и </w:t>
      </w:r>
      <w:r w:rsidR="00167B15" w:rsidRPr="001A00DE">
        <w:rPr>
          <w:rFonts w:ascii="Arial" w:hAnsi="Arial" w:cs="Arial"/>
          <w:b/>
          <w:position w:val="-12"/>
        </w:rPr>
        <w:object w:dxaOrig="440" w:dyaOrig="360">
          <v:shape id="_x0000_i1045" type="#_x0000_t75" style="width:24pt;height:19.8pt" o:ole="">
            <v:imagedata r:id="rId27" o:title=""/>
          </v:shape>
          <o:OLEObject Type="Embed" ProgID="Equation.3" ShapeID="_x0000_i1045" DrawAspect="Content" ObjectID="_1557609965" r:id="rId28"/>
        </w:object>
      </w:r>
      <w:r w:rsidR="00167B15" w:rsidRPr="001A00DE">
        <w:rPr>
          <w:rFonts w:ascii="Arial" w:hAnsi="Arial" w:cs="Arial"/>
          <w:b/>
        </w:rPr>
        <w:t>) и оценка его погрешности</w:t>
      </w:r>
      <w:r w:rsidR="00167B15">
        <w:rPr>
          <w:rFonts w:ascii="Arial" w:hAnsi="Arial" w:cs="Arial"/>
          <w:b/>
        </w:rPr>
        <w:t xml:space="preserve"> </w:t>
      </w:r>
      <w:r w:rsidR="00167B15" w:rsidRPr="001A00DE">
        <w:rPr>
          <w:rFonts w:ascii="Arial" w:hAnsi="Arial" w:cs="Arial"/>
          <w:b/>
        </w:rPr>
        <w:t>по правилу Рунге</w:t>
      </w:r>
      <w:r w:rsidR="00167B15">
        <w:rPr>
          <w:rFonts w:ascii="Arial" w:hAnsi="Arial" w:cs="Arial"/>
          <w:b/>
        </w:rPr>
        <w:t xml:space="preserve">, при использовании </w:t>
      </w:r>
      <w:proofErr w:type="spellStart"/>
      <w:r w:rsidR="00167B15">
        <w:rPr>
          <w:rFonts w:ascii="Arial" w:hAnsi="Arial" w:cs="Arial"/>
          <w:b/>
        </w:rPr>
        <w:t>MathCad</w:t>
      </w:r>
      <w:proofErr w:type="spellEnd"/>
      <w:r w:rsidR="00167B15">
        <w:rPr>
          <w:rFonts w:ascii="Arial" w:hAnsi="Arial" w:cs="Arial"/>
          <w:b/>
        </w:rPr>
        <w:t xml:space="preserve"> </w:t>
      </w:r>
      <w:r w:rsidR="00167B15" w:rsidRPr="008D35BF">
        <w:rPr>
          <w:rFonts w:ascii="Arial" w:hAnsi="Arial" w:cs="Arial"/>
          <w:b/>
          <w:u w:val="single"/>
        </w:rPr>
        <w:t>только</w:t>
      </w:r>
      <w:r w:rsidR="00167B15">
        <w:rPr>
          <w:rFonts w:ascii="Arial" w:hAnsi="Arial" w:cs="Arial"/>
          <w:b/>
        </w:rPr>
        <w:t xml:space="preserve"> как калькулятора</w:t>
      </w:r>
    </w:p>
    <w:p w:rsidR="00DE0331" w:rsidRDefault="00DE0331" w:rsidP="00167B15">
      <w:pPr>
        <w:jc w:val="both"/>
      </w:pPr>
      <w:r>
        <w:t xml:space="preserve">В качестве примера рассмотрим вычисление интеграла </w:t>
      </w:r>
      <w:r w:rsidRPr="003A01ED">
        <w:rPr>
          <w:position w:val="-30"/>
        </w:rPr>
        <w:object w:dxaOrig="780" w:dyaOrig="740">
          <v:shape id="_x0000_i1046" type="#_x0000_t75" style="width:40.2pt;height:36pt" o:ole="">
            <v:imagedata r:id="rId29" o:title=""/>
          </v:shape>
          <o:OLEObject Type="Embed" ProgID="Equation.3" ShapeID="_x0000_i1046" DrawAspect="Content" ObjectID="_1557609966" r:id="rId30"/>
        </w:object>
      </w:r>
      <w:r>
        <w:t xml:space="preserve">с шагом </w:t>
      </w:r>
      <w:r w:rsidRPr="007B4A28">
        <w:rPr>
          <w:i/>
          <w:lang w:val="en-US"/>
        </w:rPr>
        <w:t>h</w:t>
      </w:r>
      <w:r w:rsidRPr="007B4A28">
        <w:rPr>
          <w:i/>
          <w:vertAlign w:val="subscript"/>
        </w:rPr>
        <w:t>0</w:t>
      </w:r>
      <w:r w:rsidRPr="003A01ED">
        <w:t xml:space="preserve">=1 </w:t>
      </w:r>
      <w:r>
        <w:t>и</w:t>
      </w:r>
      <w:r w:rsidRPr="003A01ED">
        <w:t xml:space="preserve"> </w:t>
      </w:r>
      <w:r w:rsidRPr="003A01ED">
        <w:rPr>
          <w:position w:val="-24"/>
        </w:rPr>
        <w:object w:dxaOrig="880" w:dyaOrig="620">
          <v:shape id="_x0000_i1047" type="#_x0000_t75" style="width:43.8pt;height:31.8pt" o:ole="">
            <v:imagedata r:id="rId31" o:title=""/>
          </v:shape>
          <o:OLEObject Type="Embed" ProgID="Equation.3" ShapeID="_x0000_i1047" DrawAspect="Content" ObjectID="_1557609967" r:id="rId32"/>
        </w:object>
      </w:r>
      <w:r w:rsidRPr="003A01ED">
        <w:t xml:space="preserve"> </w:t>
      </w:r>
      <w:r>
        <w:t xml:space="preserve">методами </w:t>
      </w:r>
      <w:r w:rsidRPr="003A01ED">
        <w:t>средних прямоугольников, трапеций</w:t>
      </w:r>
      <w:r>
        <w:t xml:space="preserve"> и </w:t>
      </w:r>
      <w:r w:rsidRPr="003A01ED">
        <w:t>Симпсона</w:t>
      </w:r>
      <w:r>
        <w:t>.</w:t>
      </w:r>
    </w:p>
    <w:p w:rsidR="00167B15" w:rsidRDefault="00167B15" w:rsidP="00167B15">
      <w:pPr>
        <w:ind w:left="79"/>
        <w:jc w:val="both"/>
      </w:pPr>
      <w:r w:rsidRPr="003A01ED">
        <w:t>Правило Рунге применяют для вычисления погрешности путём двойного просчёта интеграла с шагами</w:t>
      </w:r>
      <w:r w:rsidRPr="00A65E57">
        <w:t xml:space="preserve"> </w:t>
      </w:r>
      <w:r w:rsidRPr="00BB7F23">
        <w:rPr>
          <w:rFonts w:ascii="Arial" w:hAnsi="Arial" w:cs="Arial"/>
          <w:b/>
          <w:lang w:val="en-US"/>
        </w:rPr>
        <w:t>h</w:t>
      </w:r>
      <w:r w:rsidRPr="00BB7F23">
        <w:rPr>
          <w:rFonts w:ascii="Arial" w:hAnsi="Arial" w:cs="Arial"/>
          <w:b/>
        </w:rPr>
        <w:t>/2</w:t>
      </w:r>
      <w:r w:rsidRPr="00A65E57">
        <w:t xml:space="preserve"> </w:t>
      </w:r>
      <w:r w:rsidRPr="003A01ED">
        <w:t>и</w:t>
      </w:r>
      <w:r w:rsidRPr="00A65E57">
        <w:t xml:space="preserve"> </w:t>
      </w:r>
      <w:r w:rsidRPr="00BB7F23">
        <w:rPr>
          <w:rFonts w:ascii="Arial" w:hAnsi="Arial" w:cs="Arial"/>
          <w:b/>
          <w:lang w:val="en-US"/>
        </w:rPr>
        <w:t>h</w:t>
      </w:r>
      <w:r>
        <w:rPr>
          <w:b/>
        </w:rPr>
        <w:t>,</w:t>
      </w:r>
      <w:r w:rsidRPr="00A65E57">
        <w:rPr>
          <w:b/>
        </w:rPr>
        <w:t xml:space="preserve"> </w:t>
      </w:r>
      <w:r w:rsidRPr="003A01ED">
        <w:t>при этом погрешность вычисляется по формуле</w:t>
      </w:r>
      <w:r w:rsidRPr="00A65E57">
        <w:t xml:space="preserve"> </w:t>
      </w:r>
      <w:r w:rsidRPr="00A65E57">
        <w:rPr>
          <w:position w:val="-24"/>
        </w:rPr>
        <w:object w:dxaOrig="1240" w:dyaOrig="620">
          <v:shape id="_x0000_i1048" type="#_x0000_t75" style="width:64.2pt;height:31.8pt" o:ole="">
            <v:imagedata r:id="rId33" o:title=""/>
          </v:shape>
          <o:OLEObject Type="Embed" ProgID="Equation.3" ShapeID="_x0000_i1048" DrawAspect="Content" ObjectID="_1557609968" r:id="rId34"/>
        </w:object>
      </w:r>
      <w:r w:rsidRPr="00A65E57">
        <w:t>.</w:t>
      </w:r>
      <w:r>
        <w:t xml:space="preserve"> </w:t>
      </w:r>
      <w:r w:rsidRPr="003A01ED">
        <w:t>Полагают, что интеграл вычислен с точностью</w:t>
      </w:r>
      <w:proofErr w:type="gramStart"/>
      <w:r>
        <w:t xml:space="preserve"> </w:t>
      </w:r>
      <w:r w:rsidRPr="00A65E57">
        <w:t xml:space="preserve"> </w:t>
      </w:r>
      <w:r w:rsidRPr="00D061E9">
        <w:rPr>
          <w:i/>
        </w:rPr>
        <w:t>Е</w:t>
      </w:r>
      <w:proofErr w:type="gramEnd"/>
      <w:r w:rsidRPr="00A65E57">
        <w:t xml:space="preserve">, </w:t>
      </w:r>
      <w:r w:rsidRPr="003A01ED">
        <w:t>если</w:t>
      </w:r>
      <w:r w:rsidRPr="00A65E57">
        <w:t xml:space="preserve"> </w:t>
      </w:r>
      <w:r w:rsidR="00D061E9" w:rsidRPr="00D061E9">
        <w:rPr>
          <w:position w:val="-14"/>
        </w:rPr>
        <w:object w:dxaOrig="720" w:dyaOrig="400">
          <v:shape id="_x0000_i1049" type="#_x0000_t75" style="width:36pt;height:19.8pt" o:ole="">
            <v:imagedata r:id="rId35" o:title=""/>
          </v:shape>
          <o:OLEObject Type="Embed" ProgID="Equation.3" ShapeID="_x0000_i1049" DrawAspect="Content" ObjectID="_1557609969" r:id="rId36"/>
        </w:object>
      </w:r>
      <w:r w:rsidR="00D061E9" w:rsidRPr="00D061E9">
        <w:t>,</w:t>
      </w:r>
      <w:r w:rsidRPr="00A65E57">
        <w:t xml:space="preserve"> </w:t>
      </w:r>
      <w:r w:rsidRPr="003A01ED">
        <w:t>тогда</w:t>
      </w:r>
      <w:r w:rsidR="00D061E9" w:rsidRPr="00D061E9">
        <w:t xml:space="preserve"> </w:t>
      </w:r>
      <w:r w:rsidR="00D061E9" w:rsidRPr="00D061E9">
        <w:rPr>
          <w:position w:val="-12"/>
        </w:rPr>
        <w:object w:dxaOrig="1200" w:dyaOrig="360">
          <v:shape id="_x0000_i1050" type="#_x0000_t75" style="width:60pt;height:18pt" o:ole="">
            <v:imagedata r:id="rId37" o:title=""/>
          </v:shape>
          <o:OLEObject Type="Embed" ProgID="Equation.3" ShapeID="_x0000_i1050" DrawAspect="Content" ObjectID="_1557609970" r:id="rId38"/>
        </w:object>
      </w:r>
      <w:r w:rsidRPr="00A65E57">
        <w:t xml:space="preserve">, </w:t>
      </w:r>
      <w:r w:rsidRPr="003A01ED">
        <w:t>где</w:t>
      </w:r>
      <w:r w:rsidRPr="00A65E57">
        <w:t xml:space="preserve"> </w:t>
      </w:r>
      <w:r w:rsidR="00D061E9">
        <w:rPr>
          <w:b/>
          <w:i/>
          <w:lang w:val="en-US"/>
        </w:rPr>
        <w:t>I</w:t>
      </w:r>
      <w:r w:rsidRPr="00A65E57">
        <w:t xml:space="preserve"> </w:t>
      </w:r>
      <w:r w:rsidRPr="003A01ED">
        <w:t>– уточненное значение интеграла</w:t>
      </w:r>
      <w:r w:rsidRPr="00A65E57">
        <w:t xml:space="preserve">,   </w:t>
      </w:r>
      <w:r w:rsidRPr="00BB7F23">
        <w:rPr>
          <w:rFonts w:ascii="Arial" w:hAnsi="Arial" w:cs="Arial"/>
          <w:b/>
          <w:lang w:val="en-US"/>
        </w:rPr>
        <w:t>p</w:t>
      </w:r>
      <w:r w:rsidRPr="00A65E57">
        <w:t xml:space="preserve"> </w:t>
      </w:r>
      <w:r w:rsidRPr="003A01ED">
        <w:t>– порядок метода</w:t>
      </w:r>
      <w:r w:rsidRPr="00A65E57">
        <w:t>.</w:t>
      </w:r>
    </w:p>
    <w:p w:rsidR="00AB34D4" w:rsidRDefault="00167B15" w:rsidP="00167B15">
      <w:pPr>
        <w:ind w:left="79"/>
        <w:jc w:val="both"/>
        <w:rPr>
          <w:b/>
          <w:bCs/>
        </w:rPr>
      </w:pPr>
      <w:r w:rsidRPr="003A01ED">
        <w:t xml:space="preserve">Вычислим интеграл </w:t>
      </w:r>
      <w:r>
        <w:t xml:space="preserve"> </w:t>
      </w:r>
      <w:r w:rsidRPr="003A01ED">
        <w:rPr>
          <w:position w:val="-30"/>
        </w:rPr>
        <w:object w:dxaOrig="780" w:dyaOrig="740">
          <v:shape id="_x0000_i1051" type="#_x0000_t75" style="width:40.2pt;height:36pt" o:ole="">
            <v:imagedata r:id="rId29" o:title=""/>
          </v:shape>
          <o:OLEObject Type="Embed" ProgID="Equation.3" ShapeID="_x0000_i1051" DrawAspect="Content" ObjectID="_1557609971" r:id="rId39"/>
        </w:object>
      </w:r>
      <w:r>
        <w:t xml:space="preserve"> с шагом </w:t>
      </w:r>
      <w:r>
        <w:rPr>
          <w:lang w:val="en-US"/>
        </w:rPr>
        <w:t>h</w:t>
      </w:r>
      <w:r w:rsidRPr="003A01ED">
        <w:rPr>
          <w:vertAlign w:val="subscript"/>
        </w:rPr>
        <w:t>0</w:t>
      </w:r>
      <w:r w:rsidRPr="003A01ED">
        <w:t xml:space="preserve">=1 </w:t>
      </w:r>
      <w:r>
        <w:t>и</w:t>
      </w:r>
      <w:r w:rsidRPr="003A01ED">
        <w:t xml:space="preserve"> </w:t>
      </w:r>
      <w:r w:rsidRPr="003A01ED">
        <w:rPr>
          <w:position w:val="-24"/>
        </w:rPr>
        <w:object w:dxaOrig="880" w:dyaOrig="620">
          <v:shape id="_x0000_i1052" type="#_x0000_t75" style="width:43.8pt;height:31.8pt" o:ole="">
            <v:imagedata r:id="rId31" o:title=""/>
          </v:shape>
          <o:OLEObject Type="Embed" ProgID="Equation.3" ShapeID="_x0000_i1052" DrawAspect="Content" ObjectID="_1557609972" r:id="rId40"/>
        </w:object>
      </w:r>
      <w:r>
        <w:t xml:space="preserve"> </w:t>
      </w:r>
      <w:r w:rsidRPr="003A01ED">
        <w:t>по формуле</w:t>
      </w:r>
      <w:r w:rsidR="00AB34D4" w:rsidRPr="00914874">
        <w:rPr>
          <w:b/>
          <w:bCs/>
        </w:rPr>
        <w:t xml:space="preserve"> </w:t>
      </w:r>
    </w:p>
    <w:p w:rsidR="00167B15" w:rsidRPr="003A1A30" w:rsidRDefault="00167B15" w:rsidP="00167B15">
      <w:pPr>
        <w:numPr>
          <w:ilvl w:val="0"/>
          <w:numId w:val="17"/>
        </w:numPr>
        <w:tabs>
          <w:tab w:val="clear" w:pos="1068"/>
          <w:tab w:val="num" w:pos="717"/>
        </w:tabs>
        <w:ind w:left="717"/>
        <w:jc w:val="both"/>
      </w:pPr>
      <w:r w:rsidRPr="003A01ED">
        <w:rPr>
          <w:b/>
        </w:rPr>
        <w:t>средних прямоугольников</w:t>
      </w:r>
      <w:r w:rsidRPr="003A01ED">
        <w:t xml:space="preserve"> </w:t>
      </w:r>
      <w:r w:rsidR="00E65C45" w:rsidRPr="00E65C45">
        <w:rPr>
          <w:position w:val="-30"/>
        </w:rPr>
        <w:pict>
          <v:shape id="_x0000_i1053" type="#_x0000_t75" style="width:151.8pt;height:36pt">
            <v:imagedata r:id="rId41" o:title=""/>
          </v:shape>
        </w:pict>
      </w:r>
      <w:r w:rsidRPr="003A01ED">
        <w:t xml:space="preserve">и оценим погрешность интегрирования методом </w:t>
      </w:r>
      <w:r w:rsidRPr="003A01ED">
        <w:rPr>
          <w:b/>
        </w:rPr>
        <w:t>двойного просчёта</w:t>
      </w:r>
      <w:r w:rsidRPr="003A01ED">
        <w:t xml:space="preserve">: </w:t>
      </w:r>
      <w:r w:rsidRPr="003A1A30">
        <w:rPr>
          <w:b/>
          <w:spacing w:val="-10"/>
        </w:rPr>
        <w:t xml:space="preserve"> </w:t>
      </w:r>
    </w:p>
    <w:p w:rsidR="00167B15" w:rsidRDefault="00167B15" w:rsidP="00167B15">
      <w:pPr>
        <w:pStyle w:val="51"/>
        <w:tabs>
          <w:tab w:val="clear" w:pos="1660"/>
        </w:tabs>
        <w:ind w:left="720" w:firstLine="0"/>
        <w:rPr>
          <w:b/>
          <w:spacing w:val="-10"/>
          <w:sz w:val="24"/>
          <w:szCs w:val="24"/>
        </w:rPr>
      </w:pPr>
      <w:r w:rsidRPr="005104E0">
        <w:rPr>
          <w:b/>
          <w:spacing w:val="-10"/>
          <w:sz w:val="24"/>
          <w:szCs w:val="24"/>
        </w:rPr>
        <w:t xml:space="preserve">        </w:t>
      </w:r>
    </w:p>
    <w:tbl>
      <w:tblPr>
        <w:tblW w:w="0" w:type="auto"/>
        <w:tblInd w:w="8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8824"/>
      </w:tblGrid>
      <w:tr w:rsidR="00167B15" w:rsidRPr="00EC4989" w:rsidTr="009E2D0B">
        <w:trPr>
          <w:trHeight w:val="2576"/>
        </w:trPr>
        <w:tc>
          <w:tcPr>
            <w:tcW w:w="8824" w:type="dxa"/>
            <w:shd w:val="clear" w:color="auto" w:fill="auto"/>
          </w:tcPr>
          <w:p w:rsidR="00167B15" w:rsidRPr="005B5C30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54" type="#_x0000_t75" style="width:52.2pt;height:12pt">
                  <v:imagedata r:id="rId42" o:title=""/>
                </v:shape>
              </w:pict>
            </w:r>
            <w:r w:rsidR="00167B15">
              <w:rPr>
                <w:rFonts w:ascii="Arial" w:hAnsi="Arial" w:cs="Arial"/>
                <w:position w:val="-7"/>
                <w:sz w:val="20"/>
                <w:szCs w:val="20"/>
              </w:rPr>
              <w:t xml:space="preserve">   </w:t>
            </w:r>
            <w:r w:rsidRPr="00E65C45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55" type="#_x0000_t75" style="width:24pt;height:12pt">
                  <v:imagedata r:id="rId43" o:title=""/>
                </v:shape>
              </w:pict>
            </w:r>
          </w:p>
          <w:p w:rsidR="00167B15" w:rsidRPr="005B5C30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56" type="#_x0000_t75" style="width:55.8pt;height:12pt">
                  <v:imagedata r:id="rId44" o:title=""/>
                </v:shape>
              </w:pict>
            </w:r>
          </w:p>
          <w:p w:rsidR="00167B15" w:rsidRPr="005B5C30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316"/>
                <w:sz w:val="20"/>
                <w:szCs w:val="20"/>
              </w:rPr>
              <w:pict>
                <v:shape id="_x0000_i1057" type="#_x0000_t75" style="width:48pt;height:168pt">
                  <v:imagedata r:id="rId45" o:title=""/>
                </v:shape>
              </w:pict>
            </w:r>
            <w:r w:rsidRPr="00E65C45">
              <w:rPr>
                <w:rFonts w:ascii="Arial" w:hAnsi="Arial" w:cs="Arial"/>
                <w:position w:val="-316"/>
                <w:sz w:val="20"/>
                <w:szCs w:val="20"/>
              </w:rPr>
              <w:pict>
                <v:shape id="_x0000_i1058" type="#_x0000_t75" style="width:67.8pt;height:168pt">
                  <v:imagedata r:id="rId46" o:title=""/>
                </v:shape>
              </w:pict>
            </w:r>
          </w:p>
          <w:p w:rsidR="00167B15" w:rsidRPr="005B5C30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59" type="#_x0000_t75" style="width:151.8pt;height:12pt">
                  <v:imagedata r:id="rId47" o:title=""/>
                </v:shape>
              </w:pict>
            </w:r>
          </w:p>
          <w:p w:rsidR="00167B15" w:rsidRPr="005B5C30" w:rsidRDefault="00167B1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167B15" w:rsidRPr="005B5C30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24"/>
                <w:sz w:val="20"/>
                <w:szCs w:val="20"/>
              </w:rPr>
              <w:pict>
                <v:shape id="_x0000_i1060" type="#_x0000_t75" style="width:240pt;height:28.2pt">
                  <v:imagedata r:id="rId48" o:title=""/>
                </v:shape>
              </w:pict>
            </w:r>
          </w:p>
          <w:p w:rsidR="00167B15" w:rsidRPr="00C0281A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24"/>
                <w:sz w:val="20"/>
                <w:szCs w:val="20"/>
              </w:rPr>
              <w:pict>
                <v:shape id="_x0000_i1061" type="#_x0000_t75" style="width:132pt;height:28.2pt">
                  <v:imagedata r:id="rId49" o:title=""/>
                </v:shape>
              </w:pict>
            </w:r>
          </w:p>
          <w:p w:rsidR="00167B15" w:rsidRPr="00C0281A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62" type="#_x0000_t75" style="width:103.8pt;height:12pt">
                  <v:imagedata r:id="rId50" o:title=""/>
                </v:shape>
              </w:pict>
            </w:r>
          </w:p>
          <w:p w:rsidR="00167B15" w:rsidRPr="005B5C30" w:rsidRDefault="00167B1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67B15" w:rsidRPr="005B5C30" w:rsidRDefault="00167B15" w:rsidP="00167B15">
      <w:pPr>
        <w:ind w:left="717"/>
        <w:jc w:val="both"/>
      </w:pPr>
    </w:p>
    <w:p w:rsidR="00167B15" w:rsidRPr="003A1A30" w:rsidRDefault="00167B15" w:rsidP="00167B15">
      <w:pPr>
        <w:numPr>
          <w:ilvl w:val="0"/>
          <w:numId w:val="17"/>
        </w:numPr>
        <w:tabs>
          <w:tab w:val="clear" w:pos="1068"/>
          <w:tab w:val="num" w:pos="717"/>
        </w:tabs>
        <w:ind w:left="717"/>
        <w:jc w:val="both"/>
      </w:pPr>
      <w:r w:rsidRPr="003A01ED">
        <w:rPr>
          <w:b/>
        </w:rPr>
        <w:t>трапеций</w:t>
      </w:r>
      <w:r w:rsidRPr="003A01ED">
        <w:t xml:space="preserve"> </w:t>
      </w:r>
      <w:r w:rsidR="00E65C45" w:rsidRPr="00E65C45">
        <w:rPr>
          <w:position w:val="-30"/>
        </w:rPr>
        <w:pict>
          <v:shape id="_x0000_i1063" type="#_x0000_t75" style="width:252pt;height:36pt">
            <v:imagedata r:id="rId51" o:title=""/>
          </v:shape>
        </w:pict>
      </w:r>
      <w:r w:rsidRPr="003A01ED">
        <w:t xml:space="preserve">и оценим погрешность интегрирования методом </w:t>
      </w:r>
      <w:r w:rsidRPr="003A01ED">
        <w:rPr>
          <w:b/>
        </w:rPr>
        <w:t>двойного просчета</w:t>
      </w:r>
      <w:r w:rsidRPr="003A01ED">
        <w:t>:</w:t>
      </w:r>
    </w:p>
    <w:p w:rsidR="00167B15" w:rsidRDefault="00167B15" w:rsidP="00167B15">
      <w:pPr>
        <w:pStyle w:val="51"/>
        <w:tabs>
          <w:tab w:val="clear" w:pos="1660"/>
        </w:tabs>
        <w:ind w:left="720" w:firstLine="0"/>
        <w:rPr>
          <w:b/>
          <w:spacing w:val="-10"/>
          <w:sz w:val="24"/>
          <w:szCs w:val="24"/>
        </w:rPr>
      </w:pPr>
      <w:r w:rsidRPr="005104E0">
        <w:rPr>
          <w:b/>
          <w:spacing w:val="-10"/>
          <w:sz w:val="24"/>
          <w:szCs w:val="24"/>
        </w:rPr>
        <w:t xml:space="preserve">        </w:t>
      </w:r>
    </w:p>
    <w:tbl>
      <w:tblPr>
        <w:tblW w:w="0" w:type="auto"/>
        <w:tblInd w:w="8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8824"/>
      </w:tblGrid>
      <w:tr w:rsidR="00167B15" w:rsidRPr="00EC4989" w:rsidTr="009E2D0B">
        <w:trPr>
          <w:trHeight w:val="2576"/>
        </w:trPr>
        <w:tc>
          <w:tcPr>
            <w:tcW w:w="8824" w:type="dxa"/>
            <w:shd w:val="clear" w:color="auto" w:fill="auto"/>
          </w:tcPr>
          <w:p w:rsidR="00167B15" w:rsidRPr="00C0281A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64" type="#_x0000_t75" style="width:52.2pt;height:12pt">
                  <v:imagedata r:id="rId52" o:title=""/>
                </v:shape>
              </w:pict>
            </w:r>
            <w:r w:rsidR="00167B15">
              <w:rPr>
                <w:rFonts w:ascii="Arial" w:hAnsi="Arial" w:cs="Arial"/>
                <w:position w:val="-7"/>
                <w:sz w:val="20"/>
                <w:szCs w:val="20"/>
              </w:rPr>
              <w:t xml:space="preserve">  </w:t>
            </w:r>
            <w:r w:rsidRPr="00E65C45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65" type="#_x0000_t75" style="width:24pt;height:12pt">
                  <v:imagedata r:id="rId53" o:title=""/>
                </v:shape>
              </w:pict>
            </w:r>
          </w:p>
          <w:p w:rsidR="00167B15" w:rsidRPr="00C0281A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66" type="#_x0000_t75" style="width:52.2pt;height:12pt">
                  <v:imagedata r:id="rId54" o:title=""/>
                </v:shape>
              </w:pict>
            </w:r>
          </w:p>
          <w:p w:rsidR="00167B15" w:rsidRPr="00C0281A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190"/>
                <w:sz w:val="20"/>
                <w:szCs w:val="20"/>
              </w:rPr>
              <w:pict>
                <v:shape id="_x0000_i1067" type="#_x0000_t75" style="width:43.8pt;height:103.8pt">
                  <v:imagedata r:id="rId55" o:title=""/>
                </v:shape>
              </w:pict>
            </w:r>
            <w:r w:rsidRPr="00E65C45">
              <w:rPr>
                <w:rFonts w:ascii="Arial" w:hAnsi="Arial" w:cs="Arial"/>
                <w:position w:val="-190"/>
                <w:sz w:val="20"/>
                <w:szCs w:val="20"/>
              </w:rPr>
              <w:pict>
                <v:shape id="_x0000_i1068" type="#_x0000_t75" style="width:67.8pt;height:103.8pt">
                  <v:imagedata r:id="rId56" o:title=""/>
                </v:shape>
              </w:pict>
            </w:r>
          </w:p>
          <w:p w:rsidR="00167B15" w:rsidRPr="00C0281A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24"/>
                <w:sz w:val="20"/>
                <w:szCs w:val="20"/>
              </w:rPr>
              <w:pict>
                <v:shape id="_x0000_i1069" type="#_x0000_t75" style="width:175.8pt;height:28.2pt">
                  <v:imagedata r:id="rId57" o:title=""/>
                </v:shape>
              </w:pict>
            </w:r>
          </w:p>
          <w:p w:rsidR="00167B15" w:rsidRPr="00C0281A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24"/>
                <w:sz w:val="20"/>
                <w:szCs w:val="20"/>
              </w:rPr>
              <w:pict>
                <v:shape id="_x0000_i1070" type="#_x0000_t75" style="width:252pt;height:28.2pt">
                  <v:imagedata r:id="rId58" o:title=""/>
                </v:shape>
              </w:pict>
            </w:r>
          </w:p>
          <w:p w:rsidR="00167B15" w:rsidRPr="00C0281A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24"/>
                <w:sz w:val="20"/>
                <w:szCs w:val="20"/>
              </w:rPr>
              <w:pict>
                <v:shape id="_x0000_i1071" type="#_x0000_t75" style="width:100.2pt;height:28.2pt">
                  <v:imagedata r:id="rId59" o:title=""/>
                </v:shape>
              </w:pict>
            </w:r>
          </w:p>
          <w:p w:rsidR="00167B15" w:rsidRPr="00C0281A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72" type="#_x0000_t75" style="width:112.2pt;height:12pt">
                  <v:imagedata r:id="rId60" o:title=""/>
                </v:shape>
              </w:pict>
            </w:r>
          </w:p>
          <w:p w:rsidR="00167B15" w:rsidRPr="00EC4989" w:rsidRDefault="00167B15" w:rsidP="009E2D0B">
            <w:pPr>
              <w:pStyle w:val="51"/>
              <w:tabs>
                <w:tab w:val="clear" w:pos="1660"/>
              </w:tabs>
              <w:ind w:left="0" w:firstLine="0"/>
              <w:rPr>
                <w:b/>
                <w:spacing w:val="-10"/>
                <w:sz w:val="24"/>
                <w:szCs w:val="24"/>
              </w:rPr>
            </w:pPr>
          </w:p>
        </w:tc>
      </w:tr>
    </w:tbl>
    <w:p w:rsidR="00167B15" w:rsidRPr="003A01ED" w:rsidRDefault="00167B15" w:rsidP="00167B15">
      <w:pPr>
        <w:ind w:left="717"/>
        <w:jc w:val="both"/>
      </w:pPr>
    </w:p>
    <w:p w:rsidR="00DE0331" w:rsidRPr="00DE0331" w:rsidRDefault="00167B15" w:rsidP="00167B15">
      <w:pPr>
        <w:numPr>
          <w:ilvl w:val="0"/>
          <w:numId w:val="17"/>
        </w:numPr>
        <w:tabs>
          <w:tab w:val="clear" w:pos="1068"/>
          <w:tab w:val="num" w:pos="717"/>
        </w:tabs>
        <w:ind w:left="717"/>
        <w:jc w:val="both"/>
      </w:pPr>
      <w:r w:rsidRPr="003A01ED">
        <w:rPr>
          <w:b/>
        </w:rPr>
        <w:t>Симпсона</w:t>
      </w:r>
    </w:p>
    <w:p w:rsidR="00DE0331" w:rsidRDefault="00167B15" w:rsidP="00DE0331">
      <w:pPr>
        <w:ind w:left="717"/>
        <w:jc w:val="both"/>
      </w:pPr>
      <w:r w:rsidRPr="003A01ED">
        <w:t xml:space="preserve"> </w:t>
      </w:r>
      <w:r w:rsidR="00E65C45" w:rsidRPr="00E65C45">
        <w:rPr>
          <w:spacing w:val="-10"/>
          <w:position w:val="-48"/>
          <w:lang w:val="en-US"/>
        </w:rPr>
        <w:pict>
          <v:shape id="_x0000_i1073" type="#_x0000_t75" style="width:5in;height:55.8pt">
            <v:imagedata r:id="rId61" o:title=""/>
          </v:shape>
        </w:pict>
      </w:r>
      <w:r w:rsidRPr="003A01ED">
        <w:t xml:space="preserve"> </w:t>
      </w:r>
    </w:p>
    <w:p w:rsidR="00167B15" w:rsidRPr="003A1A30" w:rsidRDefault="00DE0331" w:rsidP="00DE0331">
      <w:pPr>
        <w:ind w:left="717"/>
        <w:jc w:val="both"/>
      </w:pPr>
      <w:r>
        <w:t xml:space="preserve">и </w:t>
      </w:r>
      <w:r w:rsidR="00167B15" w:rsidRPr="003A01ED">
        <w:t xml:space="preserve">оценим погрешность интегрирования методом </w:t>
      </w:r>
      <w:r w:rsidR="00167B15" w:rsidRPr="003A01ED">
        <w:rPr>
          <w:b/>
        </w:rPr>
        <w:t>двойного просчета</w:t>
      </w:r>
      <w:r w:rsidR="00167B15" w:rsidRPr="003A01ED">
        <w:t>:</w:t>
      </w:r>
      <w:r w:rsidR="00167B15" w:rsidRPr="003A1A30">
        <w:rPr>
          <w:b/>
          <w:spacing w:val="-10"/>
        </w:rPr>
        <w:t xml:space="preserve">  </w:t>
      </w:r>
    </w:p>
    <w:p w:rsidR="00167B15" w:rsidRDefault="00167B15" w:rsidP="00167B15">
      <w:pPr>
        <w:pStyle w:val="51"/>
        <w:tabs>
          <w:tab w:val="clear" w:pos="1660"/>
        </w:tabs>
        <w:ind w:left="720" w:firstLine="0"/>
        <w:rPr>
          <w:b/>
          <w:spacing w:val="-10"/>
          <w:sz w:val="24"/>
          <w:szCs w:val="24"/>
        </w:rPr>
      </w:pPr>
      <w:r w:rsidRPr="005104E0">
        <w:rPr>
          <w:b/>
          <w:spacing w:val="-10"/>
          <w:sz w:val="24"/>
          <w:szCs w:val="24"/>
        </w:rPr>
        <w:t xml:space="preserve">        </w:t>
      </w:r>
    </w:p>
    <w:tbl>
      <w:tblPr>
        <w:tblW w:w="0" w:type="auto"/>
        <w:tblInd w:w="8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8824"/>
      </w:tblGrid>
      <w:tr w:rsidR="00167B15" w:rsidRPr="00EC4989" w:rsidTr="009E2D0B">
        <w:trPr>
          <w:trHeight w:val="2576"/>
        </w:trPr>
        <w:tc>
          <w:tcPr>
            <w:tcW w:w="8824" w:type="dxa"/>
            <w:shd w:val="clear" w:color="auto" w:fill="auto"/>
          </w:tcPr>
          <w:p w:rsidR="00167B15" w:rsidRPr="00C0281A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74" type="#_x0000_t75" style="width:52.2pt;height:12pt">
                  <v:imagedata r:id="rId52" o:title=""/>
                </v:shape>
              </w:pict>
            </w:r>
            <w:r w:rsidR="00167B15">
              <w:rPr>
                <w:rFonts w:ascii="Arial" w:hAnsi="Arial" w:cs="Arial"/>
                <w:position w:val="-7"/>
                <w:sz w:val="20"/>
                <w:szCs w:val="20"/>
              </w:rPr>
              <w:t xml:space="preserve">  </w:t>
            </w:r>
            <w:r w:rsidRPr="00E65C45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75" type="#_x0000_t75" style="width:24pt;height:12pt">
                  <v:imagedata r:id="rId53" o:title=""/>
                </v:shape>
              </w:pict>
            </w:r>
          </w:p>
          <w:p w:rsidR="00167B15" w:rsidRPr="00C0281A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76" type="#_x0000_t75" style="width:52.2pt;height:12pt">
                  <v:imagedata r:id="rId54" o:title=""/>
                </v:shape>
              </w:pict>
            </w:r>
          </w:p>
          <w:p w:rsidR="00167B15" w:rsidRDefault="00E65C45" w:rsidP="009E2D0B">
            <w:pPr>
              <w:pStyle w:val="51"/>
              <w:tabs>
                <w:tab w:val="clear" w:pos="1660"/>
              </w:tabs>
              <w:ind w:left="0" w:firstLine="0"/>
              <w:rPr>
                <w:rFonts w:ascii="Arial" w:hAnsi="Arial" w:cs="Arial"/>
                <w:position w:val="-190"/>
              </w:rPr>
            </w:pPr>
            <w:r w:rsidRPr="00E65C45">
              <w:rPr>
                <w:rFonts w:ascii="Arial" w:hAnsi="Arial" w:cs="Arial"/>
                <w:position w:val="-190"/>
              </w:rPr>
              <w:pict>
                <v:shape id="_x0000_i1077" type="#_x0000_t75" style="width:43.8pt;height:103.8pt">
                  <v:imagedata r:id="rId55" o:title=""/>
                </v:shape>
              </w:pict>
            </w:r>
            <w:r w:rsidRPr="00E65C45">
              <w:rPr>
                <w:rFonts w:ascii="Arial" w:hAnsi="Arial" w:cs="Arial"/>
                <w:position w:val="-190"/>
              </w:rPr>
              <w:pict>
                <v:shape id="_x0000_i1078" type="#_x0000_t75" style="width:67.8pt;height:103.8pt">
                  <v:imagedata r:id="rId56" o:title=""/>
                </v:shape>
              </w:pict>
            </w:r>
          </w:p>
          <w:p w:rsidR="00167B15" w:rsidRPr="00395494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24"/>
                <w:sz w:val="20"/>
                <w:szCs w:val="20"/>
              </w:rPr>
              <w:pict>
                <v:shape id="_x0000_i1079" type="#_x0000_t75" style="width:168pt;height:28.2pt">
                  <v:imagedata r:id="rId62" o:title=""/>
                </v:shape>
              </w:pict>
            </w:r>
          </w:p>
          <w:p w:rsidR="00167B15" w:rsidRPr="00395494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24"/>
                <w:sz w:val="20"/>
                <w:szCs w:val="20"/>
              </w:rPr>
              <w:pict>
                <v:shape id="_x0000_i1080" type="#_x0000_t75" style="width:259.8pt;height:28.2pt">
                  <v:imagedata r:id="rId63" o:title=""/>
                </v:shape>
              </w:pict>
            </w:r>
          </w:p>
          <w:p w:rsidR="00167B15" w:rsidRPr="00395494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24"/>
                <w:sz w:val="20"/>
                <w:szCs w:val="20"/>
              </w:rPr>
              <w:pict>
                <v:shape id="_x0000_i1081" type="#_x0000_t75" style="width:132pt;height:28.2pt">
                  <v:imagedata r:id="rId64" o:title=""/>
                </v:shape>
              </w:pict>
            </w:r>
          </w:p>
          <w:p w:rsidR="00167B15" w:rsidRPr="00395494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82" type="#_x0000_t75" style="width:112.2pt;height:12pt">
                  <v:imagedata r:id="rId65" o:title=""/>
                </v:shape>
              </w:pict>
            </w:r>
          </w:p>
          <w:p w:rsidR="00167B15" w:rsidRPr="00EC4989" w:rsidRDefault="00167B15" w:rsidP="009E2D0B">
            <w:pPr>
              <w:pStyle w:val="51"/>
              <w:tabs>
                <w:tab w:val="clear" w:pos="1660"/>
              </w:tabs>
              <w:ind w:left="0" w:firstLine="0"/>
              <w:rPr>
                <w:b/>
                <w:spacing w:val="-10"/>
                <w:sz w:val="24"/>
                <w:szCs w:val="24"/>
              </w:rPr>
            </w:pPr>
          </w:p>
        </w:tc>
      </w:tr>
    </w:tbl>
    <w:p w:rsidR="00167B15" w:rsidRPr="003A01ED" w:rsidRDefault="00167B15" w:rsidP="00167B15">
      <w:pPr>
        <w:ind w:left="717"/>
        <w:jc w:val="both"/>
      </w:pPr>
    </w:p>
    <w:p w:rsidR="00167B15" w:rsidRDefault="00167B15" w:rsidP="00167B15">
      <w:pPr>
        <w:ind w:left="79"/>
        <w:jc w:val="both"/>
        <w:rPr>
          <w:b/>
          <w:bCs/>
        </w:rPr>
      </w:pPr>
    </w:p>
    <w:p w:rsidR="00DE0331" w:rsidRPr="001A00DE" w:rsidRDefault="00DE0331" w:rsidP="00DE0331">
      <w:pPr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3. «Ручной </w:t>
      </w:r>
      <w:r w:rsidRPr="001A00DE">
        <w:rPr>
          <w:rFonts w:ascii="Arial" w:hAnsi="Arial" w:cs="Arial"/>
          <w:b/>
        </w:rPr>
        <w:t>расчет</w:t>
      </w:r>
      <w:r>
        <w:rPr>
          <w:rFonts w:ascii="Arial" w:hAnsi="Arial" w:cs="Arial"/>
          <w:b/>
        </w:rPr>
        <w:t>»</w:t>
      </w:r>
      <w:r w:rsidRPr="001A00DE">
        <w:rPr>
          <w:rFonts w:ascii="Arial" w:hAnsi="Arial" w:cs="Arial"/>
          <w:b/>
        </w:rPr>
        <w:t xml:space="preserve"> интеграла</w:t>
      </w:r>
      <w:r>
        <w:rPr>
          <w:rFonts w:ascii="Arial" w:hAnsi="Arial" w:cs="Arial"/>
          <w:b/>
        </w:rPr>
        <w:t xml:space="preserve"> с использованием </w:t>
      </w:r>
      <w:proofErr w:type="spellStart"/>
      <w:r>
        <w:rPr>
          <w:rFonts w:ascii="Arial" w:hAnsi="Arial" w:cs="Arial"/>
          <w:b/>
        </w:rPr>
        <w:t>MathCad</w:t>
      </w:r>
      <w:proofErr w:type="spellEnd"/>
      <w:r w:rsidRPr="001A00DE">
        <w:rPr>
          <w:rFonts w:ascii="Arial" w:hAnsi="Arial" w:cs="Arial"/>
          <w:b/>
        </w:rPr>
        <w:t xml:space="preserve"> с шагом </w:t>
      </w:r>
      <w:r w:rsidRPr="001A00DE">
        <w:rPr>
          <w:rFonts w:ascii="Arial" w:hAnsi="Arial" w:cs="Arial"/>
          <w:b/>
          <w:position w:val="-12"/>
        </w:rPr>
        <w:object w:dxaOrig="279" w:dyaOrig="360">
          <v:shape id="_x0000_i1083" type="#_x0000_t75" style="width:12pt;height:16.2pt" o:ole="">
            <v:imagedata r:id="rId21" o:title=""/>
          </v:shape>
          <o:OLEObject Type="Embed" ProgID="Equation.3" ShapeID="_x0000_i1083" DrawAspect="Content" ObjectID="_1557609973" r:id="rId66"/>
        </w:object>
      </w:r>
      <w:r w:rsidRPr="001A00DE">
        <w:rPr>
          <w:rFonts w:ascii="Arial" w:hAnsi="Arial" w:cs="Arial"/>
          <w:b/>
        </w:rPr>
        <w:t xml:space="preserve"> и </w:t>
      </w:r>
      <w:r w:rsidRPr="001A00DE">
        <w:rPr>
          <w:rFonts w:ascii="Arial" w:hAnsi="Arial" w:cs="Arial"/>
          <w:b/>
          <w:position w:val="-12"/>
        </w:rPr>
        <w:object w:dxaOrig="580" w:dyaOrig="360">
          <v:shape id="_x0000_i1084" type="#_x0000_t75" style="width:28.2pt;height:16.2pt" o:ole="">
            <v:imagedata r:id="rId23" o:title=""/>
          </v:shape>
          <o:OLEObject Type="Embed" ProgID="Equation.3" ShapeID="_x0000_i1084" DrawAspect="Content" ObjectID="_1557609974" r:id="rId67"/>
        </w:object>
      </w:r>
      <w:r w:rsidRPr="001A00DE">
        <w:rPr>
          <w:rFonts w:ascii="Arial" w:hAnsi="Arial" w:cs="Arial"/>
          <w:b/>
        </w:rPr>
        <w:t xml:space="preserve">  </w:t>
      </w:r>
      <w:proofErr w:type="gramStart"/>
      <w:r w:rsidRPr="001A00DE">
        <w:rPr>
          <w:rFonts w:ascii="Arial" w:hAnsi="Arial" w:cs="Arial"/>
          <w:b/>
        </w:rPr>
        <w:t>и</w:t>
      </w:r>
      <w:proofErr w:type="gramEnd"/>
      <w:r w:rsidRPr="001A00DE">
        <w:rPr>
          <w:rFonts w:ascii="Arial" w:hAnsi="Arial" w:cs="Arial"/>
          <w:b/>
        </w:rPr>
        <w:t xml:space="preserve"> оценка его погрешности</w:t>
      </w:r>
      <w:r>
        <w:rPr>
          <w:rFonts w:ascii="Arial" w:hAnsi="Arial" w:cs="Arial"/>
          <w:b/>
        </w:rPr>
        <w:t xml:space="preserve"> </w:t>
      </w:r>
      <w:r w:rsidRPr="001A00DE">
        <w:rPr>
          <w:rFonts w:ascii="Arial" w:hAnsi="Arial" w:cs="Arial"/>
          <w:b/>
        </w:rPr>
        <w:t>по правилу Рунге</w:t>
      </w:r>
    </w:p>
    <w:p w:rsidR="00DE0331" w:rsidRPr="00DE0331" w:rsidRDefault="00DE0331" w:rsidP="00DE0331">
      <w:pPr>
        <w:pStyle w:val="51"/>
        <w:numPr>
          <w:ilvl w:val="0"/>
          <w:numId w:val="34"/>
        </w:numPr>
        <w:tabs>
          <w:tab w:val="clear" w:pos="1068"/>
          <w:tab w:val="num" w:pos="720"/>
        </w:tabs>
        <w:ind w:left="720"/>
        <w:rPr>
          <w:b/>
          <w:spacing w:val="-10"/>
          <w:sz w:val="24"/>
          <w:szCs w:val="24"/>
        </w:rPr>
      </w:pPr>
      <w:r w:rsidRPr="005104E0">
        <w:rPr>
          <w:b/>
          <w:spacing w:val="-10"/>
          <w:sz w:val="24"/>
          <w:szCs w:val="24"/>
        </w:rPr>
        <w:t xml:space="preserve">по формуле средних прямоугольников: </w:t>
      </w:r>
      <w:r w:rsidRPr="00DE0331">
        <w:rPr>
          <w:b/>
          <w:spacing w:val="-10"/>
          <w:sz w:val="24"/>
          <w:szCs w:val="24"/>
        </w:rPr>
        <w:t xml:space="preserve"> </w:t>
      </w:r>
    </w:p>
    <w:tbl>
      <w:tblPr>
        <w:tblW w:w="0" w:type="auto"/>
        <w:tblInd w:w="8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8853"/>
      </w:tblGrid>
      <w:tr w:rsidR="00DE0331" w:rsidRPr="00EC4989" w:rsidTr="009E2D0B">
        <w:trPr>
          <w:trHeight w:val="2576"/>
        </w:trPr>
        <w:tc>
          <w:tcPr>
            <w:tcW w:w="8824" w:type="dxa"/>
            <w:shd w:val="clear" w:color="auto" w:fill="auto"/>
          </w:tcPr>
          <w:p w:rsidR="00DE0331" w:rsidRPr="00EC4989" w:rsidRDefault="00DE0331" w:rsidP="009E2D0B">
            <w:pPr>
              <w:pStyle w:val="51"/>
              <w:tabs>
                <w:tab w:val="clear" w:pos="1660"/>
              </w:tabs>
              <w:ind w:left="0" w:firstLine="0"/>
              <w:rPr>
                <w:b/>
                <w:spacing w:val="-10"/>
                <w:sz w:val="24"/>
                <w:szCs w:val="24"/>
              </w:rPr>
            </w:pPr>
            <w:r w:rsidRPr="00EC4989">
              <w:rPr>
                <w:b/>
                <w:spacing w:val="-10"/>
                <w:sz w:val="24"/>
                <w:szCs w:val="24"/>
              </w:rPr>
              <w:object w:dxaOrig="9585" w:dyaOrig="2355">
                <v:shape id="_x0000_i1085" type="#_x0000_t75" style="width:6in;height:127.8pt" o:ole="">
                  <v:imagedata r:id="rId68" o:title=""/>
                </v:shape>
                <o:OLEObject Type="Embed" ProgID="Mathcad" ShapeID="_x0000_i1085" DrawAspect="Content" ObjectID="_1557609975" r:id="rId69"/>
              </w:object>
            </w:r>
          </w:p>
        </w:tc>
      </w:tr>
    </w:tbl>
    <w:p w:rsidR="00DE0331" w:rsidRDefault="00DE0331" w:rsidP="00DE0331">
      <w:pPr>
        <w:pStyle w:val="51"/>
        <w:tabs>
          <w:tab w:val="clear" w:pos="1660"/>
        </w:tabs>
        <w:ind w:left="720" w:firstLine="0"/>
        <w:rPr>
          <w:b/>
          <w:spacing w:val="-10"/>
          <w:sz w:val="24"/>
          <w:szCs w:val="24"/>
        </w:rPr>
      </w:pPr>
    </w:p>
    <w:p w:rsidR="00DE0331" w:rsidRDefault="00DE0331" w:rsidP="00DE0331">
      <w:pPr>
        <w:pStyle w:val="51"/>
        <w:numPr>
          <w:ilvl w:val="0"/>
          <w:numId w:val="34"/>
        </w:numPr>
        <w:tabs>
          <w:tab w:val="clear" w:pos="1068"/>
          <w:tab w:val="num" w:pos="720"/>
        </w:tabs>
        <w:ind w:left="720"/>
        <w:rPr>
          <w:b/>
          <w:spacing w:val="-10"/>
          <w:sz w:val="24"/>
          <w:szCs w:val="24"/>
        </w:rPr>
      </w:pPr>
      <w:r w:rsidRPr="005104E0">
        <w:rPr>
          <w:b/>
          <w:spacing w:val="-10"/>
          <w:sz w:val="24"/>
          <w:szCs w:val="24"/>
        </w:rPr>
        <w:t xml:space="preserve">по формуле трапеций: </w:t>
      </w:r>
    </w:p>
    <w:tbl>
      <w:tblPr>
        <w:tblW w:w="0" w:type="auto"/>
        <w:tblInd w:w="8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8809"/>
      </w:tblGrid>
      <w:tr w:rsidR="00DE0331" w:rsidRPr="00EC4989" w:rsidTr="009E2D0B">
        <w:trPr>
          <w:trHeight w:val="4239"/>
        </w:trPr>
        <w:tc>
          <w:tcPr>
            <w:tcW w:w="8809" w:type="dxa"/>
            <w:shd w:val="clear" w:color="auto" w:fill="auto"/>
          </w:tcPr>
          <w:p w:rsidR="00DE0331" w:rsidRPr="00403364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86" type="#_x0000_t75" style="width:52.2pt;height:12pt">
                  <v:imagedata r:id="rId70" o:title=""/>
                </v:shape>
              </w:pict>
            </w:r>
            <w:r w:rsidR="00DE0331">
              <w:rPr>
                <w:rFonts w:ascii="Arial" w:hAnsi="Arial" w:cs="Arial"/>
                <w:position w:val="-7"/>
                <w:sz w:val="20"/>
                <w:szCs w:val="20"/>
              </w:rPr>
              <w:t xml:space="preserve">  </w:t>
            </w:r>
            <w:r w:rsidRPr="00E65C45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87" type="#_x0000_t75" style="width:24pt;height:12pt">
                  <v:imagedata r:id="rId71" o:title=""/>
                </v:shape>
              </w:pict>
            </w:r>
            <w:r w:rsidR="00DE0331">
              <w:rPr>
                <w:rFonts w:ascii="Arial" w:hAnsi="Arial" w:cs="Arial"/>
                <w:position w:val="-7"/>
                <w:sz w:val="20"/>
                <w:szCs w:val="20"/>
              </w:rPr>
              <w:t xml:space="preserve">  </w:t>
            </w:r>
            <w:r w:rsidRPr="00E65C45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88" type="#_x0000_t75" style="width:24pt;height:12pt">
                  <v:imagedata r:id="rId72" o:title=""/>
                </v:shape>
              </w:pict>
            </w:r>
            <w:r w:rsidR="00DE0331">
              <w:rPr>
                <w:rFonts w:ascii="Arial" w:hAnsi="Arial" w:cs="Arial"/>
                <w:position w:val="-7"/>
                <w:sz w:val="20"/>
                <w:szCs w:val="20"/>
              </w:rPr>
              <w:t xml:space="preserve">  </w:t>
            </w:r>
            <w:r w:rsidRPr="00E65C45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89" type="#_x0000_t75" style="width:24pt;height:12pt">
                  <v:imagedata r:id="rId73" o:title=""/>
                </v:shape>
              </w:pict>
            </w:r>
          </w:p>
          <w:p w:rsidR="00DE0331" w:rsidRPr="00403364" w:rsidRDefault="00DE0331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DE0331" w:rsidRPr="00403364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24"/>
                <w:sz w:val="20"/>
                <w:szCs w:val="20"/>
              </w:rPr>
              <w:pict>
                <v:shape id="_x0000_i1090" type="#_x0000_t75" style="width:67.8pt;height:28.2pt">
                  <v:imagedata r:id="rId74" o:title=""/>
                </v:shape>
              </w:pict>
            </w:r>
            <w:r w:rsidR="00DE0331">
              <w:rPr>
                <w:rFonts w:ascii="Arial" w:hAnsi="Arial" w:cs="Arial"/>
                <w:position w:val="-24"/>
                <w:sz w:val="20"/>
                <w:szCs w:val="20"/>
              </w:rPr>
              <w:t xml:space="preserve">  </w:t>
            </w:r>
            <w:r w:rsidRPr="00E65C45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91" type="#_x0000_t75" style="width:36pt;height:12pt">
                  <v:imagedata r:id="rId75" o:title=""/>
                </v:shape>
              </w:pict>
            </w:r>
            <w:r w:rsidR="00DE0331">
              <w:rPr>
                <w:rFonts w:ascii="Arial" w:hAnsi="Arial" w:cs="Arial"/>
                <w:position w:val="-7"/>
                <w:sz w:val="20"/>
                <w:szCs w:val="20"/>
              </w:rPr>
              <w:t xml:space="preserve">   </w:t>
            </w:r>
            <w:r w:rsidRPr="00E65C45">
              <w:rPr>
                <w:rFonts w:ascii="Arial" w:hAnsi="Arial" w:cs="Arial"/>
                <w:position w:val="-18"/>
                <w:sz w:val="20"/>
                <w:szCs w:val="20"/>
              </w:rPr>
              <w:pict>
                <v:shape id="_x0000_i1092" type="#_x0000_t75" style="width:48pt;height:16.2pt">
                  <v:imagedata r:id="rId76" o:title=""/>
                </v:shape>
              </w:pict>
            </w:r>
            <w:r w:rsidR="00DE0331">
              <w:rPr>
                <w:rFonts w:ascii="Arial" w:hAnsi="Arial" w:cs="Arial"/>
                <w:position w:val="-18"/>
                <w:sz w:val="20"/>
                <w:szCs w:val="20"/>
              </w:rPr>
              <w:t xml:space="preserve">  </w:t>
            </w:r>
            <w:r w:rsidRPr="00E65C45">
              <w:rPr>
                <w:rFonts w:ascii="Arial" w:hAnsi="Arial" w:cs="Arial"/>
                <w:position w:val="-18"/>
                <w:sz w:val="20"/>
                <w:szCs w:val="20"/>
              </w:rPr>
              <w:pict>
                <v:shape id="_x0000_i1093" type="#_x0000_t75" style="width:40.2pt;height:16.2pt">
                  <v:imagedata r:id="rId77" o:title=""/>
                </v:shape>
              </w:pict>
            </w:r>
          </w:p>
          <w:p w:rsidR="00DE0331" w:rsidRPr="00403364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42"/>
                <w:sz w:val="20"/>
                <w:szCs w:val="20"/>
              </w:rPr>
              <w:pict>
                <v:shape id="_x0000_i1094" type="#_x0000_t75" style="width:160.2pt;height:43.8pt">
                  <v:imagedata r:id="rId78" o:title=""/>
                </v:shape>
              </w:pict>
            </w:r>
          </w:p>
          <w:p w:rsidR="00DE0331" w:rsidRPr="00403364" w:rsidRDefault="00DE0331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DE0331" w:rsidRPr="00403364" w:rsidRDefault="00DE0331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DE0331" w:rsidRPr="00403364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24"/>
                <w:sz w:val="20"/>
                <w:szCs w:val="20"/>
              </w:rPr>
              <w:pict>
                <v:shape id="_x0000_i1095" type="#_x0000_t75" style="width:60pt;height:28.2pt">
                  <v:imagedata r:id="rId79" o:title=""/>
                </v:shape>
              </w:pict>
            </w:r>
            <w:r w:rsidR="00DE0331">
              <w:rPr>
                <w:rFonts w:ascii="Arial" w:hAnsi="Arial" w:cs="Arial"/>
                <w:position w:val="-24"/>
                <w:sz w:val="20"/>
                <w:szCs w:val="20"/>
              </w:rPr>
              <w:t xml:space="preserve">  </w:t>
            </w:r>
            <w:r w:rsidRPr="00E65C45">
              <w:rPr>
                <w:rFonts w:ascii="Arial" w:hAnsi="Arial" w:cs="Arial"/>
                <w:position w:val="-24"/>
                <w:sz w:val="20"/>
                <w:szCs w:val="20"/>
              </w:rPr>
              <w:pict>
                <v:shape id="_x0000_i1096" type="#_x0000_t75" style="width:67.8pt;height:28.2pt">
                  <v:imagedata r:id="rId80" o:title=""/>
                </v:shape>
              </w:pict>
            </w:r>
            <w:r w:rsidR="00DE0331">
              <w:rPr>
                <w:rFonts w:ascii="Arial" w:hAnsi="Arial" w:cs="Arial"/>
                <w:position w:val="-24"/>
                <w:sz w:val="20"/>
                <w:szCs w:val="20"/>
              </w:rPr>
              <w:t xml:space="preserve">  </w:t>
            </w:r>
            <w:r w:rsidRPr="00E65C45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097" type="#_x0000_t75" style="width:36pt;height:12pt">
                  <v:imagedata r:id="rId81" o:title=""/>
                </v:shape>
              </w:pict>
            </w:r>
            <w:r w:rsidR="00DE0331">
              <w:rPr>
                <w:rFonts w:ascii="Arial" w:hAnsi="Arial" w:cs="Arial"/>
                <w:position w:val="-7"/>
                <w:sz w:val="20"/>
                <w:szCs w:val="20"/>
              </w:rPr>
              <w:t xml:space="preserve">  </w:t>
            </w:r>
            <w:r w:rsidRPr="00E65C45">
              <w:rPr>
                <w:rFonts w:ascii="Arial" w:hAnsi="Arial" w:cs="Arial"/>
                <w:position w:val="-18"/>
                <w:sz w:val="20"/>
                <w:szCs w:val="20"/>
              </w:rPr>
              <w:pict>
                <v:shape id="_x0000_i1098" type="#_x0000_t75" style="width:48pt;height:16.2pt">
                  <v:imagedata r:id="rId82" o:title=""/>
                </v:shape>
              </w:pict>
            </w:r>
            <w:r w:rsidR="00DE0331">
              <w:rPr>
                <w:rFonts w:ascii="Arial" w:hAnsi="Arial" w:cs="Arial"/>
                <w:position w:val="-18"/>
                <w:sz w:val="20"/>
                <w:szCs w:val="20"/>
              </w:rPr>
              <w:t xml:space="preserve">    </w:t>
            </w:r>
            <w:r w:rsidRPr="00E65C45">
              <w:rPr>
                <w:rFonts w:ascii="Arial" w:hAnsi="Arial" w:cs="Arial"/>
                <w:position w:val="-18"/>
                <w:sz w:val="20"/>
                <w:szCs w:val="20"/>
              </w:rPr>
              <w:pict>
                <v:shape id="_x0000_i1099" type="#_x0000_t75" style="width:40.2pt;height:16.2pt">
                  <v:imagedata r:id="rId83" o:title=""/>
                </v:shape>
              </w:pict>
            </w:r>
          </w:p>
          <w:p w:rsidR="00DE0331" w:rsidRPr="00403364" w:rsidRDefault="00DE0331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DE0331" w:rsidRPr="00403364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42"/>
                <w:sz w:val="20"/>
                <w:szCs w:val="20"/>
              </w:rPr>
              <w:pict>
                <v:shape id="_x0000_i1100" type="#_x0000_t75" style="width:160.2pt;height:43.8pt">
                  <v:imagedata r:id="rId84" o:title=""/>
                </v:shape>
              </w:pict>
            </w:r>
          </w:p>
          <w:p w:rsidR="00DE0331" w:rsidRPr="00DE0331" w:rsidRDefault="00E65C45" w:rsidP="00DE033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24"/>
                <w:sz w:val="20"/>
                <w:szCs w:val="20"/>
              </w:rPr>
              <w:pict>
                <v:shape id="_x0000_i1101" type="#_x0000_t75" style="width:108pt;height:28.2pt">
                  <v:imagedata r:id="rId85" o:title=""/>
                </v:shape>
              </w:pict>
            </w:r>
          </w:p>
        </w:tc>
      </w:tr>
    </w:tbl>
    <w:p w:rsidR="00DE0331" w:rsidRDefault="00DE0331" w:rsidP="00DE0331">
      <w:pPr>
        <w:ind w:firstLine="720"/>
        <w:jc w:val="both"/>
      </w:pPr>
    </w:p>
    <w:p w:rsidR="00DE0331" w:rsidRPr="003F5606" w:rsidRDefault="00DE0331" w:rsidP="00DE0331">
      <w:pPr>
        <w:numPr>
          <w:ilvl w:val="0"/>
          <w:numId w:val="34"/>
        </w:numPr>
        <w:spacing w:after="200" w:line="276" w:lineRule="auto"/>
        <w:jc w:val="both"/>
        <w:rPr>
          <w:b/>
          <w:spacing w:val="-10"/>
          <w:lang w:val="en-US"/>
        </w:rPr>
      </w:pPr>
      <w:r w:rsidRPr="00FE5387">
        <w:rPr>
          <w:b/>
          <w:spacing w:val="-10"/>
        </w:rPr>
        <w:t>по формуле Симпсона:</w:t>
      </w:r>
    </w:p>
    <w:tbl>
      <w:tblPr>
        <w:tblW w:w="9004" w:type="dxa"/>
        <w:tblInd w:w="8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9004"/>
      </w:tblGrid>
      <w:tr w:rsidR="00DE0331" w:rsidRPr="00155AE2" w:rsidTr="009E2D0B">
        <w:trPr>
          <w:trHeight w:val="4129"/>
        </w:trPr>
        <w:tc>
          <w:tcPr>
            <w:tcW w:w="9004" w:type="dxa"/>
            <w:shd w:val="clear" w:color="auto" w:fill="auto"/>
          </w:tcPr>
          <w:p w:rsidR="00DE0331" w:rsidRPr="00403364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02" type="#_x0000_t75" style="width:52.2pt;height:12pt">
                  <v:imagedata r:id="rId70" o:title=""/>
                </v:shape>
              </w:pict>
            </w:r>
            <w:r w:rsidR="00DE0331">
              <w:rPr>
                <w:rFonts w:ascii="Arial" w:hAnsi="Arial" w:cs="Arial"/>
                <w:position w:val="-7"/>
                <w:sz w:val="20"/>
                <w:szCs w:val="20"/>
              </w:rPr>
              <w:t xml:space="preserve">  </w:t>
            </w:r>
            <w:r w:rsidRPr="00E65C45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03" type="#_x0000_t75" style="width:24pt;height:12pt">
                  <v:imagedata r:id="rId71" o:title=""/>
                </v:shape>
              </w:pict>
            </w:r>
            <w:r w:rsidR="00DE0331">
              <w:rPr>
                <w:rFonts w:ascii="Arial" w:hAnsi="Arial" w:cs="Arial"/>
                <w:position w:val="-7"/>
                <w:sz w:val="20"/>
                <w:szCs w:val="20"/>
              </w:rPr>
              <w:t xml:space="preserve">  </w:t>
            </w:r>
            <w:r w:rsidRPr="00E65C45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04" type="#_x0000_t75" style="width:24pt;height:12pt">
                  <v:imagedata r:id="rId72" o:title=""/>
                </v:shape>
              </w:pict>
            </w:r>
            <w:r w:rsidR="00DE0331">
              <w:rPr>
                <w:rFonts w:ascii="Arial" w:hAnsi="Arial" w:cs="Arial"/>
                <w:position w:val="-7"/>
                <w:sz w:val="20"/>
                <w:szCs w:val="20"/>
              </w:rPr>
              <w:t xml:space="preserve">  </w:t>
            </w:r>
            <w:r w:rsidRPr="00E65C45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05" type="#_x0000_t75" style="width:24pt;height:12pt">
                  <v:imagedata r:id="rId73" o:title=""/>
                </v:shape>
              </w:pict>
            </w:r>
          </w:p>
          <w:p w:rsidR="00DE0331" w:rsidRPr="00403364" w:rsidRDefault="00DE0331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DE0331" w:rsidRPr="00403364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24"/>
                <w:sz w:val="20"/>
                <w:szCs w:val="20"/>
              </w:rPr>
              <w:pict>
                <v:shape id="_x0000_i1106" type="#_x0000_t75" style="width:67.8pt;height:28.2pt">
                  <v:imagedata r:id="rId74" o:title=""/>
                </v:shape>
              </w:pict>
            </w:r>
            <w:r w:rsidR="00DE0331">
              <w:rPr>
                <w:rFonts w:ascii="Arial" w:hAnsi="Arial" w:cs="Arial"/>
                <w:position w:val="-24"/>
                <w:sz w:val="20"/>
                <w:szCs w:val="20"/>
              </w:rPr>
              <w:t xml:space="preserve">  </w:t>
            </w:r>
            <w:r w:rsidRPr="00E65C45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07" type="#_x0000_t75" style="width:36pt;height:12pt">
                  <v:imagedata r:id="rId75" o:title=""/>
                </v:shape>
              </w:pict>
            </w:r>
            <w:r w:rsidR="00DE0331">
              <w:rPr>
                <w:rFonts w:ascii="Arial" w:hAnsi="Arial" w:cs="Arial"/>
                <w:position w:val="-7"/>
                <w:sz w:val="20"/>
                <w:szCs w:val="20"/>
              </w:rPr>
              <w:t xml:space="preserve">   </w:t>
            </w:r>
            <w:r w:rsidRPr="00E65C45">
              <w:rPr>
                <w:rFonts w:ascii="Arial" w:hAnsi="Arial" w:cs="Arial"/>
                <w:position w:val="-18"/>
                <w:sz w:val="20"/>
                <w:szCs w:val="20"/>
              </w:rPr>
              <w:pict>
                <v:shape id="_x0000_i1108" type="#_x0000_t75" style="width:48pt;height:16.2pt">
                  <v:imagedata r:id="rId76" o:title=""/>
                </v:shape>
              </w:pict>
            </w:r>
            <w:r w:rsidR="00DE0331">
              <w:rPr>
                <w:rFonts w:ascii="Arial" w:hAnsi="Arial" w:cs="Arial"/>
                <w:position w:val="-18"/>
                <w:sz w:val="20"/>
                <w:szCs w:val="20"/>
              </w:rPr>
              <w:t xml:space="preserve">  </w:t>
            </w:r>
            <w:r w:rsidRPr="00E65C45">
              <w:rPr>
                <w:rFonts w:ascii="Arial" w:hAnsi="Arial" w:cs="Arial"/>
                <w:position w:val="-18"/>
                <w:sz w:val="20"/>
                <w:szCs w:val="20"/>
              </w:rPr>
              <w:pict>
                <v:shape id="_x0000_i1109" type="#_x0000_t75" style="width:40.2pt;height:16.2pt">
                  <v:imagedata r:id="rId77" o:title=""/>
                </v:shape>
              </w:pict>
            </w:r>
          </w:p>
          <w:p w:rsidR="00DE0331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position w:val="-24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24"/>
                <w:sz w:val="20"/>
                <w:szCs w:val="20"/>
              </w:rPr>
              <w:pict>
                <v:shape id="_x0000_i1110" type="#_x0000_t75" style="width:2in;height:28.2pt">
                  <v:imagedata r:id="rId86" o:title=""/>
                </v:shape>
              </w:pict>
            </w:r>
          </w:p>
          <w:p w:rsidR="00DE0331" w:rsidRPr="0044246A" w:rsidRDefault="00DE0331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DE0331" w:rsidRPr="0044246A" w:rsidRDefault="00DE0331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position w:val="-24"/>
                <w:sz w:val="20"/>
                <w:szCs w:val="20"/>
              </w:rPr>
              <w:t xml:space="preserve"> </w:t>
            </w:r>
            <w:r w:rsidR="00E65C45" w:rsidRPr="00E65C45">
              <w:rPr>
                <w:rFonts w:ascii="Arial" w:hAnsi="Arial" w:cs="Arial"/>
                <w:position w:val="-24"/>
                <w:sz w:val="20"/>
                <w:szCs w:val="20"/>
              </w:rPr>
              <w:pict>
                <v:shape id="_x0000_i1111" type="#_x0000_t75" style="width:60pt;height:28.2pt">
                  <v:imagedata r:id="rId87" o:title=""/>
                </v:shape>
              </w:pict>
            </w:r>
            <w:r>
              <w:rPr>
                <w:rFonts w:ascii="Arial" w:hAnsi="Arial" w:cs="Arial"/>
                <w:position w:val="-24"/>
                <w:sz w:val="20"/>
                <w:szCs w:val="20"/>
              </w:rPr>
              <w:t xml:space="preserve">  </w:t>
            </w:r>
            <w:r w:rsidR="00E65C45" w:rsidRPr="00E65C45">
              <w:rPr>
                <w:rFonts w:ascii="Arial" w:hAnsi="Arial" w:cs="Arial"/>
                <w:position w:val="-24"/>
                <w:sz w:val="20"/>
                <w:szCs w:val="20"/>
              </w:rPr>
              <w:pict>
                <v:shape id="_x0000_i1112" type="#_x0000_t75" style="width:67.8pt;height:28.2pt">
                  <v:imagedata r:id="rId88" o:title=""/>
                </v:shape>
              </w:pict>
            </w:r>
            <w:r>
              <w:rPr>
                <w:rFonts w:ascii="Arial" w:hAnsi="Arial" w:cs="Arial"/>
                <w:position w:val="-24"/>
                <w:sz w:val="20"/>
                <w:szCs w:val="20"/>
              </w:rPr>
              <w:t xml:space="preserve">  </w:t>
            </w:r>
            <w:r w:rsidR="00E65C45" w:rsidRPr="00E65C45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13" type="#_x0000_t75" style="width:36pt;height:12pt">
                  <v:imagedata r:id="rId89" o:title=""/>
                </v:shape>
              </w:pict>
            </w:r>
            <w:r>
              <w:rPr>
                <w:rFonts w:ascii="Arial" w:hAnsi="Arial" w:cs="Arial"/>
                <w:position w:val="-7"/>
                <w:sz w:val="20"/>
                <w:szCs w:val="20"/>
              </w:rPr>
              <w:t xml:space="preserve">   </w:t>
            </w:r>
            <w:r w:rsidR="00E65C45" w:rsidRPr="00E65C45">
              <w:rPr>
                <w:rFonts w:ascii="Arial" w:hAnsi="Arial" w:cs="Arial"/>
                <w:position w:val="-18"/>
                <w:sz w:val="20"/>
                <w:szCs w:val="20"/>
              </w:rPr>
              <w:pict>
                <v:shape id="_x0000_i1114" type="#_x0000_t75" style="width:48pt;height:16.2pt">
                  <v:imagedata r:id="rId90" o:title=""/>
                </v:shape>
              </w:pict>
            </w:r>
            <w:r>
              <w:rPr>
                <w:rFonts w:ascii="Arial" w:hAnsi="Arial" w:cs="Arial"/>
                <w:position w:val="-18"/>
                <w:sz w:val="20"/>
                <w:szCs w:val="20"/>
              </w:rPr>
              <w:t xml:space="preserve">    </w:t>
            </w:r>
            <w:r w:rsidR="00E65C45" w:rsidRPr="00E65C45">
              <w:rPr>
                <w:rFonts w:ascii="Arial" w:hAnsi="Arial" w:cs="Arial"/>
                <w:position w:val="-18"/>
                <w:sz w:val="20"/>
                <w:szCs w:val="20"/>
              </w:rPr>
              <w:pict>
                <v:shape id="_x0000_i1115" type="#_x0000_t75" style="width:40.2pt;height:16.2pt">
                  <v:imagedata r:id="rId91" o:title=""/>
                </v:shape>
              </w:pict>
            </w:r>
          </w:p>
          <w:p w:rsidR="00DE0331" w:rsidRDefault="00DE0331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position w:val="-7"/>
                <w:sz w:val="20"/>
                <w:szCs w:val="20"/>
              </w:rPr>
            </w:pPr>
          </w:p>
          <w:p w:rsidR="00DE0331" w:rsidRPr="0044246A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16" type="#_x0000_t75" style="width:64.2pt;height:12pt">
                  <v:imagedata r:id="rId92" o:title=""/>
                </v:shape>
              </w:pict>
            </w:r>
            <w:r w:rsidR="00DE0331">
              <w:rPr>
                <w:rFonts w:ascii="Arial" w:hAnsi="Arial" w:cs="Arial"/>
                <w:position w:val="-7"/>
                <w:sz w:val="20"/>
                <w:szCs w:val="20"/>
              </w:rPr>
              <w:t xml:space="preserve">     </w:t>
            </w:r>
            <w:r w:rsidRPr="00E65C45">
              <w:rPr>
                <w:rFonts w:ascii="Arial" w:hAnsi="Arial" w:cs="Arial"/>
                <w:position w:val="-7"/>
                <w:sz w:val="20"/>
                <w:szCs w:val="20"/>
              </w:rPr>
              <w:pict>
                <v:shape id="_x0000_i1117" type="#_x0000_t75" style="width:64.2pt;height:12pt">
                  <v:imagedata r:id="rId93" o:title=""/>
                </v:shape>
              </w:pict>
            </w:r>
          </w:p>
          <w:p w:rsidR="00DE0331" w:rsidRPr="0044246A" w:rsidRDefault="00DE0331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DE0331" w:rsidRPr="0044246A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42"/>
                <w:sz w:val="20"/>
                <w:szCs w:val="20"/>
              </w:rPr>
              <w:pict>
                <v:shape id="_x0000_i1118" type="#_x0000_t75" style="width:235.8pt;height:36pt">
                  <v:imagedata r:id="rId94" o:title=""/>
                </v:shape>
              </w:pict>
            </w:r>
          </w:p>
          <w:p w:rsidR="00DE0331" w:rsidRPr="0044246A" w:rsidRDefault="00E65C45" w:rsidP="009E2D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5C45">
              <w:rPr>
                <w:rFonts w:ascii="Arial" w:hAnsi="Arial" w:cs="Arial"/>
                <w:position w:val="-24"/>
                <w:sz w:val="20"/>
                <w:szCs w:val="20"/>
              </w:rPr>
              <w:pict>
                <v:shape id="_x0000_i1119" type="#_x0000_t75" style="width:139.8pt;height:28.2pt">
                  <v:imagedata r:id="rId95" o:title=""/>
                </v:shape>
              </w:pict>
            </w:r>
          </w:p>
        </w:tc>
      </w:tr>
    </w:tbl>
    <w:p w:rsidR="005474E8" w:rsidRPr="00C32580" w:rsidRDefault="005474E8" w:rsidP="005474E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4. Результаты р</w:t>
      </w:r>
      <w:r w:rsidRPr="00C32580">
        <w:rPr>
          <w:rFonts w:ascii="Arial" w:hAnsi="Arial" w:cs="Arial"/>
          <w:b/>
          <w:bCs/>
        </w:rPr>
        <w:t>ешения задачи с помощью математическ</w:t>
      </w:r>
      <w:r>
        <w:rPr>
          <w:rFonts w:ascii="Arial" w:hAnsi="Arial" w:cs="Arial"/>
          <w:b/>
          <w:bCs/>
        </w:rPr>
        <w:t>ого</w:t>
      </w:r>
      <w:r w:rsidRPr="00C32580">
        <w:rPr>
          <w:rFonts w:ascii="Arial" w:hAnsi="Arial" w:cs="Arial"/>
          <w:b/>
          <w:bCs/>
        </w:rPr>
        <w:t xml:space="preserve"> пакет</w:t>
      </w:r>
      <w:r>
        <w:rPr>
          <w:rFonts w:ascii="Arial" w:hAnsi="Arial" w:cs="Arial"/>
          <w:b/>
          <w:bCs/>
        </w:rPr>
        <w:t>а</w:t>
      </w:r>
      <w:r w:rsidRPr="00C32580">
        <w:rPr>
          <w:rFonts w:ascii="Arial" w:hAnsi="Arial" w:cs="Arial"/>
          <w:b/>
          <w:bCs/>
        </w:rPr>
        <w:t xml:space="preserve"> </w:t>
      </w:r>
      <w:proofErr w:type="spellStart"/>
      <w:r w:rsidRPr="00A65E57">
        <w:rPr>
          <w:b/>
          <w:bCs/>
          <w:lang w:val="en-US"/>
        </w:rPr>
        <w:t>Mathcad</w:t>
      </w:r>
      <w:proofErr w:type="spellEnd"/>
    </w:p>
    <w:p w:rsidR="005474E8" w:rsidRDefault="005474E8" w:rsidP="005474E8">
      <w:pPr>
        <w:ind w:left="360"/>
        <w:jc w:val="both"/>
      </w:pPr>
      <w:r w:rsidRPr="00A65E57">
        <w:t xml:space="preserve">Для вычисления определенного интеграла с использованием пакета используется шаблон, который вызывается кнопкой с изображением определенного интеграла с дополнительной панели </w:t>
      </w:r>
      <w:r w:rsidRPr="00A65E57">
        <w:rPr>
          <w:b/>
          <w:bCs/>
        </w:rPr>
        <w:t>Операции математического</w:t>
      </w:r>
      <w:r>
        <w:rPr>
          <w:b/>
          <w:bCs/>
        </w:rPr>
        <w:t xml:space="preserve"> </w:t>
      </w:r>
      <w:r w:rsidRPr="00730472">
        <w:rPr>
          <w:b/>
          <w:bCs/>
        </w:rPr>
        <w:t>анализа</w:t>
      </w:r>
      <w:r w:rsidRPr="00A65E57">
        <w:t xml:space="preserve"> панели  </w:t>
      </w:r>
      <w:r w:rsidRPr="00A65E57">
        <w:rPr>
          <w:b/>
          <w:bCs/>
        </w:rPr>
        <w:t>Математика</w:t>
      </w:r>
      <w:r w:rsidRPr="00A65E57">
        <w:t>:</w:t>
      </w:r>
    </w:p>
    <w:p w:rsidR="005474E8" w:rsidRDefault="005474E8" w:rsidP="005474E8">
      <w:pPr>
        <w:ind w:left="360"/>
        <w:jc w:val="both"/>
      </w:pPr>
    </w:p>
    <w:tbl>
      <w:tblPr>
        <w:tblW w:w="0" w:type="auto"/>
        <w:tblInd w:w="8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A0"/>
      </w:tblPr>
      <w:tblGrid>
        <w:gridCol w:w="8011"/>
      </w:tblGrid>
      <w:tr w:rsidR="005474E8" w:rsidTr="005474E8">
        <w:tc>
          <w:tcPr>
            <w:tcW w:w="8011" w:type="dxa"/>
            <w:tcBorders>
              <w:top w:val="single" w:sz="12" w:space="0" w:color="auto"/>
              <w:bottom w:val="single" w:sz="12" w:space="0" w:color="auto"/>
            </w:tcBorders>
          </w:tcPr>
          <w:p w:rsidR="005474E8" w:rsidRDefault="005474E8" w:rsidP="009E2D0B">
            <w:pPr>
              <w:jc w:val="both"/>
            </w:pPr>
            <w:r w:rsidRPr="00A65E57">
              <w:object w:dxaOrig="3300" w:dyaOrig="780">
                <v:shape id="_x0000_i1120" type="#_x0000_t75" style="width:187.8pt;height:43.8pt" o:ole="">
                  <v:imagedata r:id="rId96" o:title=""/>
                </v:shape>
                <o:OLEObject Type="Embed" ProgID="Mathcad" ShapeID="_x0000_i1120" DrawAspect="Content" ObjectID="_1557609976" r:id="rId97"/>
              </w:object>
            </w:r>
          </w:p>
        </w:tc>
      </w:tr>
    </w:tbl>
    <w:p w:rsidR="00DE0331" w:rsidRDefault="00DE0331" w:rsidP="00DE0331">
      <w:pPr>
        <w:ind w:left="708"/>
        <w:rPr>
          <w:vertAlign w:val="subscript"/>
          <w:lang w:val="en-US"/>
        </w:rPr>
      </w:pPr>
    </w:p>
    <w:p w:rsidR="00AB34D4" w:rsidRPr="00C213CC" w:rsidRDefault="00AB34D4" w:rsidP="00C213CC">
      <w:pPr>
        <w:pStyle w:val="4"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rFonts w:ascii="Arial" w:hAnsi="Arial" w:cs="Arial"/>
          <w:bCs w:val="0"/>
          <w:sz w:val="32"/>
          <w:szCs w:val="32"/>
        </w:rPr>
      </w:pPr>
      <w:r w:rsidRPr="00C213CC">
        <w:rPr>
          <w:rFonts w:ascii="Arial" w:hAnsi="Arial" w:cs="Arial"/>
          <w:bCs w:val="0"/>
          <w:sz w:val="32"/>
          <w:szCs w:val="32"/>
        </w:rPr>
        <w:t>4.</w:t>
      </w:r>
      <w:r w:rsidR="005474E8" w:rsidRPr="00C213CC">
        <w:rPr>
          <w:rFonts w:ascii="Arial" w:hAnsi="Arial" w:cs="Arial"/>
          <w:bCs w:val="0"/>
          <w:sz w:val="32"/>
          <w:szCs w:val="32"/>
        </w:rPr>
        <w:t>6</w:t>
      </w:r>
      <w:r w:rsidRPr="00C213CC">
        <w:rPr>
          <w:rFonts w:ascii="Arial" w:hAnsi="Arial" w:cs="Arial"/>
          <w:bCs w:val="0"/>
          <w:sz w:val="32"/>
          <w:szCs w:val="32"/>
        </w:rPr>
        <w:t xml:space="preserve">. Контрольные вопросы по теме </w:t>
      </w:r>
      <w:r w:rsidRPr="00C213CC">
        <w:rPr>
          <w:rFonts w:ascii="Arial" w:hAnsi="Arial" w:cs="Arial"/>
          <w:bCs w:val="0"/>
          <w:sz w:val="32"/>
          <w:szCs w:val="32"/>
        </w:rPr>
        <w:br/>
        <w:t>Численное интегрирование</w:t>
      </w:r>
    </w:p>
    <w:p w:rsidR="00AB34D4" w:rsidRDefault="00AB34D4" w:rsidP="009318E6">
      <w:pPr>
        <w:numPr>
          <w:ilvl w:val="0"/>
          <w:numId w:val="23"/>
        </w:numPr>
        <w:jc w:val="both"/>
      </w:pPr>
      <w:r>
        <w:t>Что такое шаг интегрирования?</w:t>
      </w:r>
    </w:p>
    <w:p w:rsidR="00AB34D4" w:rsidRPr="00EC498B" w:rsidRDefault="00AB34D4" w:rsidP="009318E6">
      <w:pPr>
        <w:numPr>
          <w:ilvl w:val="0"/>
          <w:numId w:val="23"/>
        </w:numPr>
        <w:jc w:val="both"/>
      </w:pPr>
      <w:r>
        <w:t xml:space="preserve">По какой формуле вычисляется шаг  изменения </w:t>
      </w:r>
      <w:proofErr w:type="spellStart"/>
      <w:r w:rsidRPr="0010530A">
        <w:rPr>
          <w:rFonts w:ascii="Arial" w:hAnsi="Arial" w:cs="Arial"/>
        </w:rPr>
        <w:t>х</w:t>
      </w:r>
      <w:proofErr w:type="spellEnd"/>
      <w:r>
        <w:t xml:space="preserve"> на отрезке </w:t>
      </w:r>
      <w:r w:rsidRPr="00EC498B">
        <w:rPr>
          <w:rFonts w:ascii="Arial" w:hAnsi="Arial" w:cs="Arial"/>
        </w:rPr>
        <w:t>[</w:t>
      </w:r>
      <w:r w:rsidRPr="00EC498B">
        <w:rPr>
          <w:rFonts w:ascii="Arial" w:hAnsi="Arial" w:cs="Arial"/>
          <w:lang w:val="en-US"/>
        </w:rPr>
        <w:t>a</w:t>
      </w:r>
      <w:r w:rsidRPr="00EC498B">
        <w:rPr>
          <w:rFonts w:ascii="Arial" w:hAnsi="Arial" w:cs="Arial"/>
        </w:rPr>
        <w:t>;</w:t>
      </w:r>
      <w:r w:rsidRPr="00EC498B">
        <w:rPr>
          <w:rFonts w:ascii="Arial" w:hAnsi="Arial" w:cs="Arial"/>
          <w:lang w:val="en-US"/>
        </w:rPr>
        <w:t>b</w:t>
      </w:r>
      <w:r w:rsidRPr="00EC498B">
        <w:rPr>
          <w:rFonts w:ascii="Arial" w:hAnsi="Arial" w:cs="Arial"/>
        </w:rPr>
        <w:t>]</w:t>
      </w:r>
      <w:r w:rsidRPr="00EC498B">
        <w:t>?</w:t>
      </w:r>
    </w:p>
    <w:p w:rsidR="00AB34D4" w:rsidRDefault="00AB34D4" w:rsidP="009318E6">
      <w:pPr>
        <w:numPr>
          <w:ilvl w:val="0"/>
          <w:numId w:val="23"/>
        </w:numPr>
        <w:jc w:val="both"/>
      </w:pPr>
      <w:r>
        <w:t xml:space="preserve">Каким образом связана задача численного интегрирования  и интерполяция? </w:t>
      </w:r>
    </w:p>
    <w:p w:rsidR="00AB34D4" w:rsidRDefault="00AB34D4" w:rsidP="009318E6">
      <w:pPr>
        <w:numPr>
          <w:ilvl w:val="0"/>
          <w:numId w:val="23"/>
        </w:numPr>
        <w:jc w:val="both"/>
      </w:pPr>
      <w:r>
        <w:t xml:space="preserve">Какое влияние оказывает уменьшение числа разбиений на отрезке </w:t>
      </w:r>
      <w:r w:rsidRPr="00EC498B">
        <w:rPr>
          <w:rFonts w:ascii="Arial" w:hAnsi="Arial" w:cs="Arial"/>
        </w:rPr>
        <w:t>[</w:t>
      </w:r>
      <w:r w:rsidRPr="00EC498B">
        <w:rPr>
          <w:rFonts w:ascii="Arial" w:hAnsi="Arial" w:cs="Arial"/>
          <w:lang w:val="en-US"/>
        </w:rPr>
        <w:t>a</w:t>
      </w:r>
      <w:r w:rsidRPr="00EC498B">
        <w:rPr>
          <w:rFonts w:ascii="Arial" w:hAnsi="Arial" w:cs="Arial"/>
        </w:rPr>
        <w:t>;</w:t>
      </w:r>
      <w:r w:rsidRPr="00EC498B">
        <w:rPr>
          <w:rFonts w:ascii="Arial" w:hAnsi="Arial" w:cs="Arial"/>
          <w:lang w:val="en-US"/>
        </w:rPr>
        <w:t>b</w:t>
      </w:r>
      <w:r w:rsidRPr="00EC498B">
        <w:rPr>
          <w:rFonts w:ascii="Arial" w:hAnsi="Arial" w:cs="Arial"/>
        </w:rPr>
        <w:t>]</w:t>
      </w:r>
      <w:r>
        <w:t xml:space="preserve"> на погрешность интегрирования? </w:t>
      </w:r>
    </w:p>
    <w:p w:rsidR="00AB34D4" w:rsidRDefault="00AB34D4" w:rsidP="009318E6">
      <w:pPr>
        <w:numPr>
          <w:ilvl w:val="0"/>
          <w:numId w:val="23"/>
        </w:numPr>
        <w:jc w:val="both"/>
        <w:rPr>
          <w:b/>
          <w:bCs/>
        </w:rPr>
      </w:pPr>
      <w:r>
        <w:t>Каким образом вычисляется определенный интеграл в случае, если  подынтегральная функция задана таблицей с переменным шагом?</w:t>
      </w:r>
    </w:p>
    <w:p w:rsidR="00AB34D4" w:rsidRDefault="00AB34D4" w:rsidP="009318E6">
      <w:pPr>
        <w:numPr>
          <w:ilvl w:val="0"/>
          <w:numId w:val="23"/>
        </w:numPr>
        <w:jc w:val="both"/>
      </w:pPr>
      <w:r>
        <w:t xml:space="preserve">Какой из изученных вами методов численного интегрирования  обладает высшей степенью точности? </w:t>
      </w:r>
    </w:p>
    <w:p w:rsidR="00AB34D4" w:rsidRDefault="00AB34D4" w:rsidP="009318E6">
      <w:pPr>
        <w:numPr>
          <w:ilvl w:val="0"/>
          <w:numId w:val="23"/>
        </w:numPr>
        <w:jc w:val="both"/>
      </w:pPr>
      <w:r>
        <w:t>Зависит ли точность численного интегрирования от величины шага интегрирования?</w:t>
      </w:r>
    </w:p>
    <w:p w:rsidR="00AB34D4" w:rsidRDefault="00AB34D4" w:rsidP="009318E6">
      <w:pPr>
        <w:numPr>
          <w:ilvl w:val="0"/>
          <w:numId w:val="23"/>
        </w:numPr>
        <w:jc w:val="both"/>
      </w:pPr>
      <w:r>
        <w:t>Для чего предназначен метод двойного просчета?</w:t>
      </w:r>
    </w:p>
    <w:p w:rsidR="00AB34D4" w:rsidRDefault="00AB34D4" w:rsidP="00D061E9">
      <w:pPr>
        <w:numPr>
          <w:ilvl w:val="0"/>
          <w:numId w:val="23"/>
        </w:numPr>
        <w:jc w:val="both"/>
      </w:pPr>
      <w:r>
        <w:t>Какие методы относятся к методам численного интегрирования?</w:t>
      </w:r>
    </w:p>
    <w:p w:rsidR="00AB34D4" w:rsidRDefault="00AB34D4" w:rsidP="009318E6">
      <w:pPr>
        <w:numPr>
          <w:ilvl w:val="0"/>
          <w:numId w:val="23"/>
        </w:numPr>
        <w:jc w:val="both"/>
      </w:pPr>
      <w:r>
        <w:t>Что представляет собой формула для вычисления элементарного интеграла по формуле трапеций?</w:t>
      </w:r>
    </w:p>
    <w:p w:rsidR="00AB34D4" w:rsidRDefault="00AB34D4" w:rsidP="009318E6">
      <w:pPr>
        <w:numPr>
          <w:ilvl w:val="0"/>
          <w:numId w:val="23"/>
        </w:numPr>
        <w:jc w:val="both"/>
      </w:pPr>
      <w:r>
        <w:t>Что представляет собой формула для вычисления элементарного интеграла по формуле Симпсона?</w:t>
      </w:r>
    </w:p>
    <w:p w:rsidR="00AB34D4" w:rsidRDefault="00AB34D4" w:rsidP="009318E6">
      <w:pPr>
        <w:numPr>
          <w:ilvl w:val="0"/>
          <w:numId w:val="23"/>
        </w:numPr>
        <w:tabs>
          <w:tab w:val="num" w:pos="1080"/>
        </w:tabs>
        <w:jc w:val="both"/>
      </w:pPr>
      <w:r>
        <w:t xml:space="preserve">Интерполяционным </w:t>
      </w:r>
      <w:proofErr w:type="gramStart"/>
      <w:r>
        <w:t>многочленом</w:t>
      </w:r>
      <w:proofErr w:type="gramEnd"/>
      <w:r>
        <w:t xml:space="preserve"> какой степени заменяется подынтегральная функция в методе прямоугольников? </w:t>
      </w:r>
    </w:p>
    <w:p w:rsidR="00AB34D4" w:rsidRDefault="00AB34D4" w:rsidP="009318E6">
      <w:pPr>
        <w:numPr>
          <w:ilvl w:val="0"/>
          <w:numId w:val="23"/>
        </w:numPr>
        <w:tabs>
          <w:tab w:val="num" w:pos="1080"/>
        </w:tabs>
        <w:jc w:val="both"/>
      </w:pPr>
      <w:r>
        <w:t xml:space="preserve">Интерполяционным </w:t>
      </w:r>
      <w:proofErr w:type="gramStart"/>
      <w:r>
        <w:t>многочленом</w:t>
      </w:r>
      <w:proofErr w:type="gramEnd"/>
      <w:r>
        <w:t xml:space="preserve"> какой степени заменяется подынтегральная функция в методе трапеций? </w:t>
      </w:r>
    </w:p>
    <w:p w:rsidR="00AB34D4" w:rsidRDefault="00AB34D4" w:rsidP="009318E6">
      <w:pPr>
        <w:numPr>
          <w:ilvl w:val="0"/>
          <w:numId w:val="23"/>
        </w:numPr>
        <w:tabs>
          <w:tab w:val="num" w:pos="1080"/>
        </w:tabs>
        <w:jc w:val="both"/>
      </w:pPr>
      <w:r>
        <w:t>Как называется метод численного интегрирования, в котором подынтегральная функция заменяется полиномом нулевой степени?</w:t>
      </w:r>
    </w:p>
    <w:p w:rsidR="00AB34D4" w:rsidRDefault="00AB34D4" w:rsidP="00D061E9">
      <w:pPr>
        <w:numPr>
          <w:ilvl w:val="0"/>
          <w:numId w:val="23"/>
        </w:numPr>
        <w:tabs>
          <w:tab w:val="num" w:pos="1080"/>
        </w:tabs>
        <w:jc w:val="both"/>
      </w:pPr>
      <w:r>
        <w:t>В каком методе для вычисления интеграла необходимо выбирать количество интервалов разбиения кратное двум?</w:t>
      </w:r>
    </w:p>
    <w:p w:rsidR="00AB34D4" w:rsidRDefault="00AB34D4" w:rsidP="009318E6">
      <w:pPr>
        <w:numPr>
          <w:ilvl w:val="0"/>
          <w:numId w:val="23"/>
        </w:numPr>
        <w:tabs>
          <w:tab w:val="num" w:pos="1080"/>
        </w:tabs>
        <w:jc w:val="both"/>
      </w:pPr>
      <w:r>
        <w:t xml:space="preserve">Какой метод численного интегрирования даст наиболее точный результат, если  подынтегральная функция  имеет вид  </w:t>
      </w:r>
      <w:proofErr w:type="spellStart"/>
      <w:r w:rsidRPr="00D061E9">
        <w:rPr>
          <w:rFonts w:ascii="Arial" w:hAnsi="Arial" w:cs="Arial"/>
        </w:rPr>
        <w:t>y</w:t>
      </w:r>
      <w:proofErr w:type="spellEnd"/>
      <w:r w:rsidRPr="00D061E9">
        <w:rPr>
          <w:rFonts w:ascii="Arial" w:hAnsi="Arial" w:cs="Arial"/>
        </w:rPr>
        <w:t xml:space="preserve"> = 5x</w:t>
      </w:r>
      <w:r w:rsidRPr="00D061E9">
        <w:rPr>
          <w:rFonts w:ascii="Arial" w:hAnsi="Arial" w:cs="Arial"/>
          <w:vertAlign w:val="superscript"/>
        </w:rPr>
        <w:t>3</w:t>
      </w:r>
      <w:r>
        <w:t>?</w:t>
      </w:r>
    </w:p>
    <w:p w:rsidR="00AB34D4" w:rsidRDefault="00AB34D4" w:rsidP="009318E6">
      <w:pPr>
        <w:numPr>
          <w:ilvl w:val="0"/>
          <w:numId w:val="23"/>
        </w:numPr>
        <w:tabs>
          <w:tab w:val="num" w:pos="1080"/>
        </w:tabs>
        <w:jc w:val="both"/>
      </w:pPr>
      <w:r>
        <w:t>В каком методе численного интегрирования подынтегральная функция заменяется квадратичным полиномом?</w:t>
      </w:r>
    </w:p>
    <w:p w:rsidR="00AB34D4" w:rsidRDefault="00AB34D4" w:rsidP="009318E6">
      <w:pPr>
        <w:numPr>
          <w:ilvl w:val="0"/>
          <w:numId w:val="23"/>
        </w:numPr>
        <w:tabs>
          <w:tab w:val="num" w:pos="1080"/>
        </w:tabs>
        <w:jc w:val="both"/>
      </w:pPr>
      <w:r>
        <w:t xml:space="preserve">Какой метод численного интегрирования даст точный результат, если  подынтегральная функция  имеет вид  </w:t>
      </w:r>
      <w:proofErr w:type="spellStart"/>
      <w:r w:rsidRPr="00EC498B">
        <w:rPr>
          <w:rFonts w:ascii="Arial" w:hAnsi="Arial" w:cs="Arial"/>
        </w:rPr>
        <w:t>f</w:t>
      </w:r>
      <w:proofErr w:type="spellEnd"/>
      <w:r w:rsidRPr="00EC498B">
        <w:rPr>
          <w:rFonts w:ascii="Arial" w:hAnsi="Arial" w:cs="Arial"/>
        </w:rPr>
        <w:t>(</w:t>
      </w:r>
      <w:proofErr w:type="spellStart"/>
      <w:r w:rsidRPr="00EC498B">
        <w:rPr>
          <w:rFonts w:ascii="Arial" w:hAnsi="Arial" w:cs="Arial"/>
        </w:rPr>
        <w:t>x</w:t>
      </w:r>
      <w:proofErr w:type="spellEnd"/>
      <w:r w:rsidRPr="00EC498B">
        <w:rPr>
          <w:rFonts w:ascii="Arial" w:hAnsi="Arial" w:cs="Arial"/>
        </w:rPr>
        <w:t>) = x</w:t>
      </w:r>
      <w:r w:rsidRPr="00EC498B">
        <w:rPr>
          <w:rFonts w:ascii="Arial" w:hAnsi="Arial" w:cs="Arial"/>
          <w:vertAlign w:val="superscript"/>
        </w:rPr>
        <w:t>2</w:t>
      </w:r>
      <w:r w:rsidRPr="00EC498B">
        <w:t>?</w:t>
      </w:r>
    </w:p>
    <w:p w:rsidR="00AB34D4" w:rsidRDefault="00AB34D4" w:rsidP="009318E6">
      <w:pPr>
        <w:numPr>
          <w:ilvl w:val="0"/>
          <w:numId w:val="23"/>
        </w:numPr>
        <w:tabs>
          <w:tab w:val="num" w:pos="1080"/>
        </w:tabs>
        <w:jc w:val="both"/>
      </w:pPr>
      <w:r>
        <w:t>Какой метод интегрирования наилучшим образом подходит для вычисления интеграла линейной функции?</w:t>
      </w:r>
    </w:p>
    <w:p w:rsidR="00AB34D4" w:rsidRDefault="00AB34D4" w:rsidP="009318E6">
      <w:pPr>
        <w:numPr>
          <w:ilvl w:val="0"/>
          <w:numId w:val="23"/>
        </w:numPr>
        <w:jc w:val="both"/>
      </w:pPr>
      <w:r>
        <w:t>Обеспечивают ли методы трапеций и метод средних прямоугольников точность  одного порядка?</w:t>
      </w:r>
    </w:p>
    <w:p w:rsidR="00AB34D4" w:rsidRDefault="00AB34D4" w:rsidP="00D061E9">
      <w:pPr>
        <w:numPr>
          <w:ilvl w:val="0"/>
          <w:numId w:val="23"/>
        </w:numPr>
        <w:jc w:val="both"/>
      </w:pPr>
      <w:r>
        <w:t>Какой из известных вам методов интегрирования обладает наименьшей точностью?</w:t>
      </w:r>
    </w:p>
    <w:p w:rsidR="00AB34D4" w:rsidRDefault="00AB34D4" w:rsidP="009318E6">
      <w:pPr>
        <w:numPr>
          <w:ilvl w:val="0"/>
          <w:numId w:val="23"/>
        </w:numPr>
        <w:jc w:val="both"/>
      </w:pPr>
      <w:r>
        <w:t xml:space="preserve">Какому числу кратно  количество интервалов разбиения  в методе Симпсона? </w:t>
      </w:r>
    </w:p>
    <w:p w:rsidR="00AB34D4" w:rsidRDefault="00AB34D4" w:rsidP="009318E6">
      <w:pPr>
        <w:numPr>
          <w:ilvl w:val="0"/>
          <w:numId w:val="23"/>
        </w:numPr>
        <w:jc w:val="both"/>
      </w:pPr>
      <w:r>
        <w:t xml:space="preserve">Позволяет ли метод прямоугольников получить точное значение интеграла, если подынтегральная функция – полином  0-й степени? </w:t>
      </w:r>
    </w:p>
    <w:sectPr w:rsidR="00AB34D4" w:rsidSect="00917D32">
      <w:footerReference w:type="default" r:id="rId98"/>
      <w:pgSz w:w="11906" w:h="16838"/>
      <w:pgMar w:top="1134" w:right="567" w:bottom="1134" w:left="1701" w:header="907" w:footer="90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571" w:rsidRDefault="00EF1571" w:rsidP="00745138">
      <w:r>
        <w:separator/>
      </w:r>
    </w:p>
  </w:endnote>
  <w:endnote w:type="continuationSeparator" w:id="0">
    <w:p w:rsidR="00EF1571" w:rsidRDefault="00EF1571" w:rsidP="007451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D0B" w:rsidRDefault="009E2D0B" w:rsidP="00D01D32">
    <w:pPr>
      <w:pStyle w:val="a9"/>
      <w:pBdr>
        <w:top w:val="thinThickSmallGap" w:sz="24" w:space="1" w:color="622423"/>
      </w:pBdr>
      <w:tabs>
        <w:tab w:val="clear" w:pos="4153"/>
        <w:tab w:val="clear" w:pos="8306"/>
        <w:tab w:val="right" w:pos="9639"/>
      </w:tabs>
      <w:rPr>
        <w:rFonts w:ascii="Cambria" w:hAnsi="Cambria" w:cs="Cambria"/>
      </w:rPr>
    </w:pPr>
    <w:r w:rsidRPr="0010530A">
      <w:rPr>
        <w:rFonts w:ascii="Cambria" w:hAnsi="Cambria" w:cs="Cambria"/>
        <w:b/>
        <w:bCs/>
        <w:i/>
        <w:iCs/>
        <w:color w:val="984806"/>
      </w:rPr>
      <w:t xml:space="preserve">Тема </w:t>
    </w:r>
    <w:r>
      <w:rPr>
        <w:rFonts w:ascii="Cambria" w:hAnsi="Cambria" w:cs="Cambria"/>
        <w:b/>
        <w:bCs/>
        <w:i/>
        <w:iCs/>
        <w:color w:val="984806"/>
      </w:rPr>
      <w:t>1.</w:t>
    </w:r>
    <w:r w:rsidRPr="0010530A">
      <w:rPr>
        <w:rFonts w:ascii="Cambria" w:hAnsi="Cambria" w:cs="Cambria"/>
        <w:b/>
        <w:bCs/>
        <w:i/>
        <w:iCs/>
        <w:color w:val="984806"/>
      </w:rPr>
      <w:t>4. Численное интегрирование  (Лабораторн</w:t>
    </w:r>
    <w:r>
      <w:rPr>
        <w:rFonts w:ascii="Cambria" w:hAnsi="Cambria" w:cs="Cambria"/>
        <w:b/>
        <w:bCs/>
        <w:i/>
        <w:iCs/>
        <w:color w:val="984806"/>
      </w:rPr>
      <w:t>ый практикум</w:t>
    </w:r>
    <w:r w:rsidRPr="0010530A">
      <w:rPr>
        <w:rFonts w:ascii="Cambria" w:hAnsi="Cambria" w:cs="Cambria"/>
        <w:b/>
        <w:bCs/>
        <w:i/>
        <w:iCs/>
        <w:color w:val="984806"/>
      </w:rPr>
      <w:t>)</w:t>
    </w:r>
    <w:r>
      <w:rPr>
        <w:rFonts w:ascii="Cambria" w:hAnsi="Cambria" w:cs="Cambria"/>
      </w:rPr>
      <w:tab/>
      <w:t xml:space="preserve">Страница </w:t>
    </w:r>
    <w:r w:rsidR="00E65C45" w:rsidRPr="00917D32">
      <w:rPr>
        <w:rFonts w:ascii="Cambria" w:hAnsi="Cambria" w:cs="Cambria"/>
      </w:rPr>
      <w:fldChar w:fldCharType="begin"/>
    </w:r>
    <w:r w:rsidR="00917D32" w:rsidRPr="00917D32">
      <w:rPr>
        <w:rFonts w:ascii="Cambria" w:hAnsi="Cambria" w:cs="Cambria"/>
      </w:rPr>
      <w:instrText xml:space="preserve"> PAGE   \* MERGEFORMAT </w:instrText>
    </w:r>
    <w:r w:rsidR="00E65C45" w:rsidRPr="00917D32">
      <w:rPr>
        <w:rFonts w:ascii="Cambria" w:hAnsi="Cambria" w:cs="Cambria"/>
      </w:rPr>
      <w:fldChar w:fldCharType="separate"/>
    </w:r>
    <w:r w:rsidR="00952E84">
      <w:rPr>
        <w:rFonts w:ascii="Cambria" w:hAnsi="Cambria" w:cs="Cambria"/>
        <w:noProof/>
      </w:rPr>
      <w:t>6</w:t>
    </w:r>
    <w:r w:rsidR="00E65C45" w:rsidRPr="00917D32">
      <w:rPr>
        <w:rFonts w:ascii="Cambria" w:hAnsi="Cambria" w:cs="Cambria"/>
      </w:rPr>
      <w:fldChar w:fldCharType="end"/>
    </w:r>
  </w:p>
  <w:p w:rsidR="009E2D0B" w:rsidRDefault="009E2D0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571" w:rsidRDefault="00EF1571" w:rsidP="00745138">
      <w:r>
        <w:separator/>
      </w:r>
    </w:p>
  </w:footnote>
  <w:footnote w:type="continuationSeparator" w:id="0">
    <w:p w:rsidR="00EF1571" w:rsidRDefault="00EF1571" w:rsidP="007451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DDA1C08"/>
    <w:lvl w:ilvl="0">
      <w:start w:val="1"/>
      <w:numFmt w:val="decimal"/>
      <w:pStyle w:val="9"/>
      <w:lvlText w:val="%1."/>
      <w:lvlJc w:val="left"/>
      <w:pPr>
        <w:tabs>
          <w:tab w:val="num" w:pos="1660"/>
        </w:tabs>
        <w:ind w:left="1660" w:hanging="360"/>
      </w:pPr>
      <w:rPr>
        <w:b/>
        <w:bCs/>
      </w:rPr>
    </w:lvl>
  </w:abstractNum>
  <w:abstractNum w:abstractNumId="1">
    <w:nsid w:val="0117723A"/>
    <w:multiLevelType w:val="hybridMultilevel"/>
    <w:tmpl w:val="DBFAC30C"/>
    <w:lvl w:ilvl="0" w:tplc="8AC0792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01" w:hanging="360"/>
      </w:pPr>
    </w:lvl>
    <w:lvl w:ilvl="2" w:tplc="0419001B">
      <w:start w:val="1"/>
      <w:numFmt w:val="lowerRoman"/>
      <w:lvlText w:val="%3."/>
      <w:lvlJc w:val="right"/>
      <w:pPr>
        <w:ind w:left="1721" w:hanging="180"/>
      </w:pPr>
    </w:lvl>
    <w:lvl w:ilvl="3" w:tplc="0419000F">
      <w:start w:val="1"/>
      <w:numFmt w:val="decimal"/>
      <w:lvlText w:val="%4."/>
      <w:lvlJc w:val="left"/>
      <w:pPr>
        <w:ind w:left="2441" w:hanging="360"/>
      </w:pPr>
    </w:lvl>
    <w:lvl w:ilvl="4" w:tplc="04190019">
      <w:start w:val="1"/>
      <w:numFmt w:val="lowerLetter"/>
      <w:lvlText w:val="%5."/>
      <w:lvlJc w:val="left"/>
      <w:pPr>
        <w:ind w:left="3161" w:hanging="360"/>
      </w:pPr>
    </w:lvl>
    <w:lvl w:ilvl="5" w:tplc="0419001B">
      <w:start w:val="1"/>
      <w:numFmt w:val="lowerRoman"/>
      <w:lvlText w:val="%6."/>
      <w:lvlJc w:val="right"/>
      <w:pPr>
        <w:ind w:left="3881" w:hanging="180"/>
      </w:pPr>
    </w:lvl>
    <w:lvl w:ilvl="6" w:tplc="0419000F">
      <w:start w:val="1"/>
      <w:numFmt w:val="decimal"/>
      <w:lvlText w:val="%7."/>
      <w:lvlJc w:val="left"/>
      <w:pPr>
        <w:ind w:left="4601" w:hanging="360"/>
      </w:pPr>
    </w:lvl>
    <w:lvl w:ilvl="7" w:tplc="04190019">
      <w:start w:val="1"/>
      <w:numFmt w:val="lowerLetter"/>
      <w:lvlText w:val="%8."/>
      <w:lvlJc w:val="left"/>
      <w:pPr>
        <w:ind w:left="5321" w:hanging="360"/>
      </w:pPr>
    </w:lvl>
    <w:lvl w:ilvl="8" w:tplc="0419001B">
      <w:start w:val="1"/>
      <w:numFmt w:val="lowerRoman"/>
      <w:lvlText w:val="%9."/>
      <w:lvlJc w:val="right"/>
      <w:pPr>
        <w:ind w:left="6041" w:hanging="180"/>
      </w:pPr>
    </w:lvl>
  </w:abstractNum>
  <w:abstractNum w:abstractNumId="2">
    <w:nsid w:val="01DA4204"/>
    <w:multiLevelType w:val="hybridMultilevel"/>
    <w:tmpl w:val="866E913A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844513"/>
    <w:multiLevelType w:val="hybridMultilevel"/>
    <w:tmpl w:val="69F08218"/>
    <w:lvl w:ilvl="0" w:tplc="04190001">
      <w:start w:val="1"/>
      <w:numFmt w:val="bullet"/>
      <w:lvlText w:val=""/>
      <w:lvlJc w:val="left"/>
      <w:pPr>
        <w:tabs>
          <w:tab w:val="num" w:pos="799"/>
        </w:tabs>
        <w:ind w:left="799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F557C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716"/>
        </w:tabs>
        <w:ind w:left="716" w:hanging="432"/>
      </w:pPr>
    </w:lvl>
    <w:lvl w:ilvl="1">
      <w:start w:val="1"/>
      <w:numFmt w:val="decimal"/>
      <w:lvlText w:val="%1.%2"/>
      <w:lvlJc w:val="left"/>
      <w:pPr>
        <w:tabs>
          <w:tab w:val="num" w:pos="1853"/>
        </w:tabs>
        <w:ind w:left="1853" w:hanging="576"/>
      </w:pPr>
    </w:lvl>
    <w:lvl w:ilvl="2">
      <w:start w:val="1"/>
      <w:numFmt w:val="decimal"/>
      <w:lvlText w:val="%1.%2.%3"/>
      <w:lvlJc w:val="left"/>
      <w:pPr>
        <w:tabs>
          <w:tab w:val="num" w:pos="4020"/>
        </w:tabs>
        <w:ind w:left="4020" w:hanging="720"/>
      </w:pPr>
    </w:lvl>
    <w:lvl w:ilvl="3">
      <w:start w:val="1"/>
      <w:numFmt w:val="decimal"/>
      <w:lvlText w:val="%1.%2.%3.%4"/>
      <w:lvlJc w:val="left"/>
      <w:pPr>
        <w:tabs>
          <w:tab w:val="num" w:pos="2064"/>
        </w:tabs>
        <w:ind w:left="2064" w:hanging="864"/>
      </w:p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</w:lvl>
  </w:abstractNum>
  <w:abstractNum w:abstractNumId="5">
    <w:nsid w:val="256A1C44"/>
    <w:multiLevelType w:val="hybridMultilevel"/>
    <w:tmpl w:val="B886900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80697B"/>
    <w:multiLevelType w:val="hybridMultilevel"/>
    <w:tmpl w:val="A67C5D74"/>
    <w:lvl w:ilvl="0" w:tplc="B6E892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466B99"/>
    <w:multiLevelType w:val="hybridMultilevel"/>
    <w:tmpl w:val="C10A47E8"/>
    <w:lvl w:ilvl="0" w:tplc="8AC0792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01" w:hanging="360"/>
      </w:pPr>
    </w:lvl>
    <w:lvl w:ilvl="2" w:tplc="0419001B">
      <w:start w:val="1"/>
      <w:numFmt w:val="lowerRoman"/>
      <w:lvlText w:val="%3."/>
      <w:lvlJc w:val="right"/>
      <w:pPr>
        <w:ind w:left="1721" w:hanging="180"/>
      </w:pPr>
    </w:lvl>
    <w:lvl w:ilvl="3" w:tplc="0419000F">
      <w:start w:val="1"/>
      <w:numFmt w:val="decimal"/>
      <w:lvlText w:val="%4."/>
      <w:lvlJc w:val="left"/>
      <w:pPr>
        <w:ind w:left="2441" w:hanging="360"/>
      </w:pPr>
    </w:lvl>
    <w:lvl w:ilvl="4" w:tplc="04190019">
      <w:start w:val="1"/>
      <w:numFmt w:val="lowerLetter"/>
      <w:lvlText w:val="%5."/>
      <w:lvlJc w:val="left"/>
      <w:pPr>
        <w:ind w:left="3161" w:hanging="360"/>
      </w:pPr>
    </w:lvl>
    <w:lvl w:ilvl="5" w:tplc="0419001B">
      <w:start w:val="1"/>
      <w:numFmt w:val="lowerRoman"/>
      <w:lvlText w:val="%6."/>
      <w:lvlJc w:val="right"/>
      <w:pPr>
        <w:ind w:left="3881" w:hanging="180"/>
      </w:pPr>
    </w:lvl>
    <w:lvl w:ilvl="6" w:tplc="0419000F">
      <w:start w:val="1"/>
      <w:numFmt w:val="decimal"/>
      <w:lvlText w:val="%7."/>
      <w:lvlJc w:val="left"/>
      <w:pPr>
        <w:ind w:left="4601" w:hanging="360"/>
      </w:pPr>
    </w:lvl>
    <w:lvl w:ilvl="7" w:tplc="04190019">
      <w:start w:val="1"/>
      <w:numFmt w:val="lowerLetter"/>
      <w:lvlText w:val="%8."/>
      <w:lvlJc w:val="left"/>
      <w:pPr>
        <w:ind w:left="5321" w:hanging="360"/>
      </w:pPr>
    </w:lvl>
    <w:lvl w:ilvl="8" w:tplc="0419001B">
      <w:start w:val="1"/>
      <w:numFmt w:val="lowerRoman"/>
      <w:lvlText w:val="%9."/>
      <w:lvlJc w:val="right"/>
      <w:pPr>
        <w:ind w:left="6041" w:hanging="180"/>
      </w:pPr>
    </w:lvl>
  </w:abstractNum>
  <w:abstractNum w:abstractNumId="8">
    <w:nsid w:val="384E54C7"/>
    <w:multiLevelType w:val="hybridMultilevel"/>
    <w:tmpl w:val="32B22F8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C704F7"/>
    <w:multiLevelType w:val="hybridMultilevel"/>
    <w:tmpl w:val="1AAEF43A"/>
    <w:lvl w:ilvl="0" w:tplc="8AC0792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77E73A9"/>
    <w:multiLevelType w:val="hybridMultilevel"/>
    <w:tmpl w:val="E6003EC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795689"/>
    <w:multiLevelType w:val="hybridMultilevel"/>
    <w:tmpl w:val="0CA227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BF682D"/>
    <w:multiLevelType w:val="multilevel"/>
    <w:tmpl w:val="0882C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1890"/>
        </w:tabs>
        <w:ind w:left="1890" w:hanging="450"/>
      </w:pPr>
    </w:lvl>
    <w:lvl w:ilvl="2">
      <w:start w:val="1"/>
      <w:numFmt w:val="decimal"/>
      <w:isLgl/>
      <w:lvlText w:val="%1.%2.%3."/>
      <w:lvlJc w:val="left"/>
      <w:pPr>
        <w:tabs>
          <w:tab w:val="num" w:pos="3600"/>
        </w:tabs>
        <w:ind w:left="36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5040"/>
        </w:tabs>
        <w:ind w:left="504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6840"/>
        </w:tabs>
        <w:ind w:left="68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8280"/>
        </w:tabs>
        <w:ind w:left="82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0080"/>
        </w:tabs>
        <w:ind w:left="100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1520"/>
        </w:tabs>
        <w:ind w:left="115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3320"/>
        </w:tabs>
        <w:ind w:left="13320" w:hanging="1800"/>
      </w:pPr>
    </w:lvl>
  </w:abstractNum>
  <w:abstractNum w:abstractNumId="13">
    <w:nsid w:val="50B75515"/>
    <w:multiLevelType w:val="hybridMultilevel"/>
    <w:tmpl w:val="DBFAC30C"/>
    <w:lvl w:ilvl="0" w:tplc="8AC0792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01" w:hanging="360"/>
      </w:pPr>
    </w:lvl>
    <w:lvl w:ilvl="2" w:tplc="0419001B">
      <w:start w:val="1"/>
      <w:numFmt w:val="lowerRoman"/>
      <w:lvlText w:val="%3."/>
      <w:lvlJc w:val="right"/>
      <w:pPr>
        <w:ind w:left="1721" w:hanging="180"/>
      </w:pPr>
    </w:lvl>
    <w:lvl w:ilvl="3" w:tplc="0419000F">
      <w:start w:val="1"/>
      <w:numFmt w:val="decimal"/>
      <w:lvlText w:val="%4."/>
      <w:lvlJc w:val="left"/>
      <w:pPr>
        <w:ind w:left="2441" w:hanging="360"/>
      </w:pPr>
    </w:lvl>
    <w:lvl w:ilvl="4" w:tplc="04190019">
      <w:start w:val="1"/>
      <w:numFmt w:val="lowerLetter"/>
      <w:lvlText w:val="%5."/>
      <w:lvlJc w:val="left"/>
      <w:pPr>
        <w:ind w:left="3161" w:hanging="360"/>
      </w:pPr>
    </w:lvl>
    <w:lvl w:ilvl="5" w:tplc="0419001B">
      <w:start w:val="1"/>
      <w:numFmt w:val="lowerRoman"/>
      <w:lvlText w:val="%6."/>
      <w:lvlJc w:val="right"/>
      <w:pPr>
        <w:ind w:left="3881" w:hanging="180"/>
      </w:pPr>
    </w:lvl>
    <w:lvl w:ilvl="6" w:tplc="0419000F">
      <w:start w:val="1"/>
      <w:numFmt w:val="decimal"/>
      <w:lvlText w:val="%7."/>
      <w:lvlJc w:val="left"/>
      <w:pPr>
        <w:ind w:left="4601" w:hanging="360"/>
      </w:pPr>
    </w:lvl>
    <w:lvl w:ilvl="7" w:tplc="04190019">
      <w:start w:val="1"/>
      <w:numFmt w:val="lowerLetter"/>
      <w:lvlText w:val="%8."/>
      <w:lvlJc w:val="left"/>
      <w:pPr>
        <w:ind w:left="5321" w:hanging="360"/>
      </w:pPr>
    </w:lvl>
    <w:lvl w:ilvl="8" w:tplc="0419001B">
      <w:start w:val="1"/>
      <w:numFmt w:val="lowerRoman"/>
      <w:lvlText w:val="%9."/>
      <w:lvlJc w:val="right"/>
      <w:pPr>
        <w:ind w:left="6041" w:hanging="180"/>
      </w:pPr>
    </w:lvl>
  </w:abstractNum>
  <w:abstractNum w:abstractNumId="14">
    <w:nsid w:val="5714684C"/>
    <w:multiLevelType w:val="multilevel"/>
    <w:tmpl w:val="50FE85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2250"/>
        </w:tabs>
        <w:ind w:left="2250" w:hanging="450"/>
      </w:pPr>
      <w:rPr>
        <w:rFonts w:hint="default"/>
        <w:i w:val="0"/>
        <w:iCs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5F0D3409"/>
    <w:multiLevelType w:val="multilevel"/>
    <w:tmpl w:val="C03655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2152"/>
        </w:tabs>
        <w:ind w:left="2152" w:hanging="450"/>
      </w:pPr>
    </w:lvl>
    <w:lvl w:ilvl="2">
      <w:start w:val="1"/>
      <w:numFmt w:val="decimal"/>
      <w:isLgl/>
      <w:lvlText w:val="%1.%2.%3."/>
      <w:lvlJc w:val="left"/>
      <w:pPr>
        <w:tabs>
          <w:tab w:val="num" w:pos="4124"/>
        </w:tabs>
        <w:ind w:left="412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5826"/>
        </w:tabs>
        <w:ind w:left="5826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7888"/>
        </w:tabs>
        <w:ind w:left="78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9590"/>
        </w:tabs>
        <w:ind w:left="959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1652"/>
        </w:tabs>
        <w:ind w:left="11652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3354"/>
        </w:tabs>
        <w:ind w:left="13354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5416"/>
        </w:tabs>
        <w:ind w:left="15416" w:hanging="1800"/>
      </w:pPr>
    </w:lvl>
  </w:abstractNum>
  <w:abstractNum w:abstractNumId="16">
    <w:nsid w:val="71551627"/>
    <w:multiLevelType w:val="hybridMultilevel"/>
    <w:tmpl w:val="333A96B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074EA8"/>
    <w:multiLevelType w:val="hybridMultilevel"/>
    <w:tmpl w:val="6EB47C0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3B72BC"/>
    <w:multiLevelType w:val="hybridMultilevel"/>
    <w:tmpl w:val="F1AA8F80"/>
    <w:lvl w:ilvl="0" w:tplc="B6E8924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F163257"/>
    <w:multiLevelType w:val="hybridMultilevel"/>
    <w:tmpl w:val="6B064AEE"/>
    <w:lvl w:ilvl="0" w:tplc="A45AC3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1C227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/>
        <w:bCs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245551"/>
    <w:multiLevelType w:val="hybridMultilevel"/>
    <w:tmpl w:val="A31C0A7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4"/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4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6"/>
  </w:num>
  <w:num w:numId="27">
    <w:abstractNumId w:val="9"/>
  </w:num>
  <w:num w:numId="28">
    <w:abstractNumId w:val="1"/>
  </w:num>
  <w:num w:numId="29">
    <w:abstractNumId w:val="18"/>
  </w:num>
  <w:num w:numId="30">
    <w:abstractNumId w:val="7"/>
  </w:num>
  <w:num w:numId="31">
    <w:abstractNumId w:val="13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</w:num>
  <w:num w:numId="34">
    <w:abstractNumId w:val="17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4DD8"/>
    <w:rsid w:val="00040AAF"/>
    <w:rsid w:val="000540CE"/>
    <w:rsid w:val="00071DC9"/>
    <w:rsid w:val="00073831"/>
    <w:rsid w:val="000760A8"/>
    <w:rsid w:val="000A0720"/>
    <w:rsid w:val="000A203A"/>
    <w:rsid w:val="000F2CBD"/>
    <w:rsid w:val="0010530A"/>
    <w:rsid w:val="00123073"/>
    <w:rsid w:val="001232C2"/>
    <w:rsid w:val="0013547C"/>
    <w:rsid w:val="00150289"/>
    <w:rsid w:val="00155AE2"/>
    <w:rsid w:val="001561E1"/>
    <w:rsid w:val="00166469"/>
    <w:rsid w:val="00167B15"/>
    <w:rsid w:val="00180C52"/>
    <w:rsid w:val="001A00DE"/>
    <w:rsid w:val="001D228F"/>
    <w:rsid w:val="001F0598"/>
    <w:rsid w:val="00203741"/>
    <w:rsid w:val="0022212F"/>
    <w:rsid w:val="00254C5E"/>
    <w:rsid w:val="00263CDF"/>
    <w:rsid w:val="0028258A"/>
    <w:rsid w:val="00296E71"/>
    <w:rsid w:val="002E066D"/>
    <w:rsid w:val="00310EBF"/>
    <w:rsid w:val="00365545"/>
    <w:rsid w:val="003722DB"/>
    <w:rsid w:val="003E08EA"/>
    <w:rsid w:val="003F3214"/>
    <w:rsid w:val="003F5606"/>
    <w:rsid w:val="004445C2"/>
    <w:rsid w:val="00453E94"/>
    <w:rsid w:val="00465A3A"/>
    <w:rsid w:val="004B3742"/>
    <w:rsid w:val="004D0B23"/>
    <w:rsid w:val="0050454D"/>
    <w:rsid w:val="005104E0"/>
    <w:rsid w:val="00517C60"/>
    <w:rsid w:val="00526CBA"/>
    <w:rsid w:val="005474E8"/>
    <w:rsid w:val="00553B90"/>
    <w:rsid w:val="005A3868"/>
    <w:rsid w:val="005A4A1C"/>
    <w:rsid w:val="005D1CB1"/>
    <w:rsid w:val="005F1678"/>
    <w:rsid w:val="00605EFB"/>
    <w:rsid w:val="006227CB"/>
    <w:rsid w:val="00640EC6"/>
    <w:rsid w:val="006A0F6F"/>
    <w:rsid w:val="006B51DA"/>
    <w:rsid w:val="006E492B"/>
    <w:rsid w:val="00707657"/>
    <w:rsid w:val="00721953"/>
    <w:rsid w:val="00730472"/>
    <w:rsid w:val="00741F13"/>
    <w:rsid w:val="00745138"/>
    <w:rsid w:val="00757BFF"/>
    <w:rsid w:val="007600AF"/>
    <w:rsid w:val="007806EF"/>
    <w:rsid w:val="007A3A77"/>
    <w:rsid w:val="007A53D4"/>
    <w:rsid w:val="007C6DCE"/>
    <w:rsid w:val="007F0C3A"/>
    <w:rsid w:val="00804051"/>
    <w:rsid w:val="008106E7"/>
    <w:rsid w:val="00847302"/>
    <w:rsid w:val="008A4623"/>
    <w:rsid w:val="008B4DD8"/>
    <w:rsid w:val="00901C32"/>
    <w:rsid w:val="00914874"/>
    <w:rsid w:val="00917D32"/>
    <w:rsid w:val="00920972"/>
    <w:rsid w:val="00927749"/>
    <w:rsid w:val="009318E6"/>
    <w:rsid w:val="00952E84"/>
    <w:rsid w:val="00982D2C"/>
    <w:rsid w:val="00984D37"/>
    <w:rsid w:val="009C046F"/>
    <w:rsid w:val="009D28BD"/>
    <w:rsid w:val="009E2D0B"/>
    <w:rsid w:val="00A6120B"/>
    <w:rsid w:val="00A63A79"/>
    <w:rsid w:val="00A65E57"/>
    <w:rsid w:val="00AB34D4"/>
    <w:rsid w:val="00AC315C"/>
    <w:rsid w:val="00B05742"/>
    <w:rsid w:val="00B233EE"/>
    <w:rsid w:val="00B34621"/>
    <w:rsid w:val="00B70416"/>
    <w:rsid w:val="00B72CCD"/>
    <w:rsid w:val="00B83373"/>
    <w:rsid w:val="00BA0D4D"/>
    <w:rsid w:val="00BB7F23"/>
    <w:rsid w:val="00BC7A4E"/>
    <w:rsid w:val="00BD215D"/>
    <w:rsid w:val="00C1298F"/>
    <w:rsid w:val="00C213CC"/>
    <w:rsid w:val="00C32580"/>
    <w:rsid w:val="00C54CB8"/>
    <w:rsid w:val="00C67738"/>
    <w:rsid w:val="00CB792C"/>
    <w:rsid w:val="00CE1968"/>
    <w:rsid w:val="00CE5917"/>
    <w:rsid w:val="00D01D32"/>
    <w:rsid w:val="00D061E9"/>
    <w:rsid w:val="00D51080"/>
    <w:rsid w:val="00D55970"/>
    <w:rsid w:val="00D74A4B"/>
    <w:rsid w:val="00D8217F"/>
    <w:rsid w:val="00D95791"/>
    <w:rsid w:val="00DA3EF8"/>
    <w:rsid w:val="00DB1440"/>
    <w:rsid w:val="00DE0331"/>
    <w:rsid w:val="00DF5B0C"/>
    <w:rsid w:val="00E236A4"/>
    <w:rsid w:val="00E42C99"/>
    <w:rsid w:val="00E45A1A"/>
    <w:rsid w:val="00E65C45"/>
    <w:rsid w:val="00E8610D"/>
    <w:rsid w:val="00E917BE"/>
    <w:rsid w:val="00E94301"/>
    <w:rsid w:val="00EC4989"/>
    <w:rsid w:val="00EC498B"/>
    <w:rsid w:val="00ED38D1"/>
    <w:rsid w:val="00EE4630"/>
    <w:rsid w:val="00EF1571"/>
    <w:rsid w:val="00F02B86"/>
    <w:rsid w:val="00F32CB4"/>
    <w:rsid w:val="00F40253"/>
    <w:rsid w:val="00F80B50"/>
    <w:rsid w:val="00F906C1"/>
    <w:rsid w:val="00FB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iPriority="0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D95791"/>
    <w:rPr>
      <w:sz w:val="24"/>
      <w:szCs w:val="24"/>
    </w:rPr>
  </w:style>
  <w:style w:type="paragraph" w:styleId="1">
    <w:name w:val="heading 1"/>
    <w:aliases w:val="Заголовок 1 Знак,Heading 1 Char Знак,Heading 1 Char1 Char Знак,Heading 1 Char1 Знак,Heading 1 Char1 Char Char Char Char Char Знак,Heading 1 Char1 Char Char Char Char Знак,Heading 1 Char1 Char Char Char Char1 Char Знак,Heading 1 Char"/>
    <w:basedOn w:val="a"/>
    <w:next w:val="a"/>
    <w:link w:val="11"/>
    <w:uiPriority w:val="99"/>
    <w:qFormat/>
    <w:rsid w:val="008B4DD8"/>
    <w:pPr>
      <w:keepNext/>
      <w:tabs>
        <w:tab w:val="num" w:pos="716"/>
      </w:tabs>
      <w:spacing w:before="240" w:after="60"/>
      <w:ind w:left="716" w:hanging="432"/>
      <w:outlineLvl w:val="0"/>
    </w:pPr>
    <w:rPr>
      <w:rFonts w:ascii="Arial" w:hAnsi="Arial"/>
      <w:b/>
      <w:bCs/>
      <w:kern w:val="28"/>
      <w:sz w:val="28"/>
      <w:szCs w:val="28"/>
      <w:lang/>
    </w:rPr>
  </w:style>
  <w:style w:type="paragraph" w:styleId="2">
    <w:name w:val="heading 2"/>
    <w:basedOn w:val="a"/>
    <w:next w:val="a"/>
    <w:link w:val="20"/>
    <w:uiPriority w:val="99"/>
    <w:qFormat/>
    <w:rsid w:val="008B4DD8"/>
    <w:pPr>
      <w:keepNext/>
      <w:numPr>
        <w:ilvl w:val="1"/>
        <w:numId w:val="2"/>
      </w:numPr>
      <w:tabs>
        <w:tab w:val="clear" w:pos="1660"/>
        <w:tab w:val="num" w:pos="1853"/>
      </w:tabs>
      <w:spacing w:before="240" w:after="60"/>
      <w:ind w:left="1853" w:hanging="576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8B4DD8"/>
    <w:pPr>
      <w:keepNext/>
      <w:numPr>
        <w:ilvl w:val="2"/>
        <w:numId w:val="2"/>
      </w:numPr>
      <w:tabs>
        <w:tab w:val="clear" w:pos="1660"/>
        <w:tab w:val="num" w:pos="4020"/>
      </w:tabs>
      <w:spacing w:line="360" w:lineRule="auto"/>
      <w:ind w:left="4020" w:hanging="720"/>
      <w:jc w:val="both"/>
      <w:outlineLvl w:val="2"/>
    </w:pPr>
  </w:style>
  <w:style w:type="paragraph" w:styleId="4">
    <w:name w:val="heading 4"/>
    <w:aliases w:val="Heading 4 Char,Заголовок 4 Знак,Heading 4 Char Знак,Heading 4 Char1 Знак,Heading 4 Char2 Знак,Heading 4 Char3 Знак,Heading 4 Char4 Знак,Heading 4 Char5 Знак,Heading 4 Char11 Знак,Heading 4 Char21 Знак,Heading 4 Char31 Знак"/>
    <w:basedOn w:val="a"/>
    <w:next w:val="a"/>
    <w:link w:val="41"/>
    <w:uiPriority w:val="99"/>
    <w:qFormat/>
    <w:rsid w:val="008B4DD8"/>
    <w:pPr>
      <w:keepNext/>
      <w:numPr>
        <w:ilvl w:val="3"/>
        <w:numId w:val="2"/>
      </w:numPr>
      <w:spacing w:line="360" w:lineRule="auto"/>
      <w:outlineLvl w:val="3"/>
    </w:pPr>
    <w:rPr>
      <w:rFonts w:ascii="Calibri" w:hAnsi="Calibri"/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uiPriority w:val="99"/>
    <w:qFormat/>
    <w:rsid w:val="008B4DD8"/>
    <w:pPr>
      <w:keepNext/>
      <w:numPr>
        <w:ilvl w:val="4"/>
        <w:numId w:val="2"/>
      </w:numPr>
      <w:tabs>
        <w:tab w:val="clear" w:pos="1660"/>
        <w:tab w:val="num" w:pos="1292"/>
      </w:tabs>
      <w:spacing w:line="360" w:lineRule="auto"/>
      <w:ind w:left="1292" w:hanging="1008"/>
      <w:jc w:val="center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paragraph" w:styleId="6">
    <w:name w:val="heading 6"/>
    <w:basedOn w:val="a"/>
    <w:next w:val="a"/>
    <w:link w:val="60"/>
    <w:uiPriority w:val="99"/>
    <w:qFormat/>
    <w:rsid w:val="008B4DD8"/>
    <w:pPr>
      <w:keepNext/>
      <w:numPr>
        <w:ilvl w:val="5"/>
        <w:numId w:val="2"/>
      </w:numPr>
      <w:tabs>
        <w:tab w:val="clear" w:pos="1660"/>
        <w:tab w:val="num" w:pos="1436"/>
      </w:tabs>
      <w:spacing w:line="360" w:lineRule="auto"/>
      <w:ind w:left="1436" w:hanging="1152"/>
      <w:jc w:val="center"/>
      <w:outlineLvl w:val="5"/>
    </w:pPr>
    <w:rPr>
      <w:rFonts w:ascii="Calibri" w:hAnsi="Calibri"/>
      <w:b/>
      <w:bCs/>
      <w:sz w:val="20"/>
      <w:szCs w:val="20"/>
      <w:lang/>
    </w:rPr>
  </w:style>
  <w:style w:type="paragraph" w:styleId="7">
    <w:name w:val="heading 7"/>
    <w:basedOn w:val="a"/>
    <w:next w:val="a"/>
    <w:link w:val="70"/>
    <w:uiPriority w:val="99"/>
    <w:qFormat/>
    <w:rsid w:val="008B4DD8"/>
    <w:pPr>
      <w:keepNext/>
      <w:numPr>
        <w:ilvl w:val="6"/>
        <w:numId w:val="2"/>
      </w:numPr>
      <w:tabs>
        <w:tab w:val="clear" w:pos="1660"/>
        <w:tab w:val="num" w:pos="1580"/>
      </w:tabs>
      <w:ind w:left="1580" w:hanging="1296"/>
      <w:jc w:val="center"/>
      <w:outlineLvl w:val="6"/>
    </w:pPr>
    <w:rPr>
      <w:rFonts w:ascii="Calibri" w:hAnsi="Calibri"/>
      <w:lang/>
    </w:rPr>
  </w:style>
  <w:style w:type="paragraph" w:styleId="8">
    <w:name w:val="heading 8"/>
    <w:basedOn w:val="a"/>
    <w:next w:val="a"/>
    <w:link w:val="80"/>
    <w:uiPriority w:val="99"/>
    <w:qFormat/>
    <w:rsid w:val="008B4DD8"/>
    <w:pPr>
      <w:keepNext/>
      <w:numPr>
        <w:ilvl w:val="7"/>
        <w:numId w:val="2"/>
      </w:numPr>
      <w:tabs>
        <w:tab w:val="clear" w:pos="1660"/>
        <w:tab w:val="num" w:pos="1724"/>
      </w:tabs>
      <w:spacing w:line="360" w:lineRule="auto"/>
      <w:ind w:left="1724" w:hanging="1440"/>
      <w:jc w:val="center"/>
      <w:outlineLvl w:val="7"/>
    </w:pPr>
    <w:rPr>
      <w:rFonts w:ascii="Calibri" w:hAnsi="Calibri"/>
      <w:i/>
      <w:iCs/>
      <w:lang/>
    </w:rPr>
  </w:style>
  <w:style w:type="paragraph" w:styleId="9">
    <w:name w:val="heading 9"/>
    <w:basedOn w:val="a"/>
    <w:next w:val="a"/>
    <w:link w:val="90"/>
    <w:uiPriority w:val="99"/>
    <w:qFormat/>
    <w:rsid w:val="008B4DD8"/>
    <w:pPr>
      <w:keepNext/>
      <w:numPr>
        <w:ilvl w:val="8"/>
        <w:numId w:val="2"/>
      </w:numPr>
      <w:tabs>
        <w:tab w:val="clear" w:pos="1660"/>
        <w:tab w:val="num" w:pos="1868"/>
      </w:tabs>
      <w:spacing w:line="360" w:lineRule="auto"/>
      <w:ind w:left="1868" w:hanging="1584"/>
      <w:jc w:val="both"/>
      <w:outlineLvl w:val="8"/>
    </w:pPr>
    <w:rPr>
      <w:rFonts w:ascii="Cambria" w:hAnsi="Cambria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1">
    <w:name w:val="Heading 1 Char1"/>
    <w:aliases w:val="Заголовок 1 Знак Char,Heading 1 Char Знак Char,Heading 1 Char1 Char Знак Char,Heading 1 Char1 Знак Char,Heading 1 Char1 Char Char Char Char Char Знак Char,Heading 1 Char1 Char Char Char Char Знак Char,Heading 1 Char Char"/>
    <w:uiPriority w:val="99"/>
    <w:locked/>
    <w:rsid w:val="008B4DD8"/>
    <w:rPr>
      <w:rFonts w:ascii="Arial" w:hAnsi="Arial" w:cs="Arial"/>
      <w:b/>
      <w:bCs/>
      <w:kern w:val="28"/>
      <w:sz w:val="28"/>
      <w:szCs w:val="28"/>
      <w:lang w:val="ru-RU" w:eastAsia="ru-RU"/>
    </w:rPr>
  </w:style>
  <w:style w:type="character" w:customStyle="1" w:styleId="20">
    <w:name w:val="Заголовок 2 Знак"/>
    <w:link w:val="2"/>
    <w:uiPriority w:val="99"/>
    <w:semiHidden/>
    <w:locked/>
    <w:rsid w:val="006B51DA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040AAF"/>
    <w:rPr>
      <w:sz w:val="24"/>
      <w:szCs w:val="24"/>
      <w:lang w:val="ru-RU" w:eastAsia="ru-RU"/>
    </w:rPr>
  </w:style>
  <w:style w:type="character" w:customStyle="1" w:styleId="41">
    <w:name w:val="Заголовок 4 Знак1"/>
    <w:aliases w:val="Heading 4 Char Знак1,Заголовок 4 Знак Знак,Heading 4 Char Знак Знак,Heading 4 Char1 Знак Знак,Heading 4 Char2 Знак Знак,Heading 4 Char3 Знак Знак,Heading 4 Char4 Знак Знак,Heading 4 Char5 Знак Знак,Heading 4 Char11 Знак Знак"/>
    <w:link w:val="4"/>
    <w:uiPriority w:val="99"/>
    <w:locked/>
    <w:rsid w:val="006B51DA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6B51DA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6B51DA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6B51DA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6B51DA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6B51DA"/>
    <w:rPr>
      <w:rFonts w:ascii="Cambria" w:hAnsi="Cambria" w:cs="Cambria"/>
    </w:rPr>
  </w:style>
  <w:style w:type="character" w:customStyle="1" w:styleId="11">
    <w:name w:val="Заголовок 1 Знак1"/>
    <w:aliases w:val="Заголовок 1 Знак Знак,Heading 1 Char Знак Знак,Heading 1 Char1 Char Знак Знак,Heading 1 Char1 Знак Знак,Heading 1 Char1 Char Char Char Char Char Знак Знак,Heading 1 Char1 Char Char Char Char Знак Знак,Heading 1 Char Знак1"/>
    <w:link w:val="1"/>
    <w:uiPriority w:val="99"/>
    <w:locked/>
    <w:rsid w:val="008B4DD8"/>
    <w:rPr>
      <w:rFonts w:ascii="Arial" w:hAnsi="Arial" w:cs="Arial"/>
      <w:b/>
      <w:bCs/>
      <w:kern w:val="28"/>
      <w:sz w:val="28"/>
      <w:szCs w:val="28"/>
    </w:rPr>
  </w:style>
  <w:style w:type="character" w:styleId="a3">
    <w:name w:val="Hyperlink"/>
    <w:uiPriority w:val="99"/>
    <w:rsid w:val="008B4DD8"/>
    <w:rPr>
      <w:color w:val="0000FF"/>
      <w:u w:val="single"/>
    </w:rPr>
  </w:style>
  <w:style w:type="character" w:styleId="a4">
    <w:name w:val="FollowedHyperlink"/>
    <w:uiPriority w:val="99"/>
    <w:rsid w:val="008B4DD8"/>
    <w:rPr>
      <w:color w:val="800080"/>
      <w:u w:val="single"/>
    </w:rPr>
  </w:style>
  <w:style w:type="character" w:styleId="a5">
    <w:name w:val="Emphasis"/>
    <w:uiPriority w:val="99"/>
    <w:qFormat/>
    <w:rsid w:val="008B4DD8"/>
    <w:rPr>
      <w:rFonts w:ascii="Times New Roman" w:hAnsi="Times New Roman" w:cs="Times New Roman"/>
      <w:i/>
      <w:iCs/>
      <w:sz w:val="28"/>
      <w:szCs w:val="28"/>
    </w:rPr>
  </w:style>
  <w:style w:type="paragraph" w:styleId="a6">
    <w:name w:val="Normal (Web)"/>
    <w:basedOn w:val="a"/>
    <w:uiPriority w:val="99"/>
    <w:rsid w:val="008B4DD8"/>
    <w:pPr>
      <w:spacing w:before="100" w:beforeAutospacing="1" w:after="100" w:afterAutospacing="1"/>
      <w:ind w:firstLine="300"/>
    </w:pPr>
  </w:style>
  <w:style w:type="paragraph" w:styleId="a7">
    <w:name w:val="header"/>
    <w:basedOn w:val="a"/>
    <w:link w:val="a8"/>
    <w:uiPriority w:val="99"/>
    <w:rsid w:val="008B4DD8"/>
    <w:pPr>
      <w:tabs>
        <w:tab w:val="center" w:pos="4153"/>
        <w:tab w:val="right" w:pos="8306"/>
      </w:tabs>
    </w:pPr>
    <w:rPr>
      <w:lang/>
    </w:rPr>
  </w:style>
  <w:style w:type="character" w:customStyle="1" w:styleId="a8">
    <w:name w:val="Верхний колонтитул Знак"/>
    <w:link w:val="a7"/>
    <w:uiPriority w:val="99"/>
    <w:semiHidden/>
    <w:locked/>
    <w:rsid w:val="006B51DA"/>
    <w:rPr>
      <w:sz w:val="24"/>
      <w:szCs w:val="24"/>
    </w:rPr>
  </w:style>
  <w:style w:type="paragraph" w:styleId="a9">
    <w:name w:val="footer"/>
    <w:basedOn w:val="a"/>
    <w:link w:val="aa"/>
    <w:uiPriority w:val="99"/>
    <w:rsid w:val="008B4DD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745138"/>
  </w:style>
  <w:style w:type="paragraph" w:styleId="51">
    <w:name w:val="List Number 5"/>
    <w:basedOn w:val="a"/>
    <w:rsid w:val="008B4DD8"/>
    <w:pPr>
      <w:tabs>
        <w:tab w:val="num" w:pos="1660"/>
      </w:tabs>
      <w:ind w:left="1660" w:hanging="360"/>
    </w:pPr>
    <w:rPr>
      <w:sz w:val="20"/>
      <w:szCs w:val="20"/>
    </w:rPr>
  </w:style>
  <w:style w:type="character" w:customStyle="1" w:styleId="ab">
    <w:name w:val="Основной текст Знак"/>
    <w:link w:val="ac"/>
    <w:uiPriority w:val="99"/>
    <w:locked/>
    <w:rsid w:val="008B4DD8"/>
    <w:rPr>
      <w:lang w:val="ru-RU" w:eastAsia="ru-RU"/>
    </w:rPr>
  </w:style>
  <w:style w:type="paragraph" w:styleId="ac">
    <w:name w:val="Body Text"/>
    <w:basedOn w:val="a"/>
    <w:link w:val="ab"/>
    <w:uiPriority w:val="99"/>
    <w:rsid w:val="008B4DD8"/>
    <w:pPr>
      <w:spacing w:after="120"/>
    </w:pPr>
    <w:rPr>
      <w:sz w:val="20"/>
      <w:szCs w:val="20"/>
    </w:rPr>
  </w:style>
  <w:style w:type="character" w:customStyle="1" w:styleId="BodyTextChar1">
    <w:name w:val="Body Text Char1"/>
    <w:uiPriority w:val="99"/>
    <w:semiHidden/>
    <w:locked/>
    <w:rsid w:val="006B51DA"/>
    <w:rPr>
      <w:sz w:val="24"/>
      <w:szCs w:val="24"/>
    </w:rPr>
  </w:style>
  <w:style w:type="character" w:customStyle="1" w:styleId="21">
    <w:name w:val="Основной текст 2 Знак"/>
    <w:link w:val="22"/>
    <w:uiPriority w:val="99"/>
    <w:locked/>
    <w:rsid w:val="008B4DD8"/>
    <w:rPr>
      <w:sz w:val="24"/>
      <w:szCs w:val="24"/>
      <w:lang w:val="ru-RU" w:eastAsia="ru-RU"/>
    </w:rPr>
  </w:style>
  <w:style w:type="paragraph" w:styleId="22">
    <w:name w:val="Body Text 2"/>
    <w:basedOn w:val="a"/>
    <w:link w:val="21"/>
    <w:uiPriority w:val="99"/>
    <w:rsid w:val="008B4DD8"/>
    <w:pPr>
      <w:spacing w:line="360" w:lineRule="auto"/>
    </w:pPr>
  </w:style>
  <w:style w:type="character" w:customStyle="1" w:styleId="BodyText2Char1">
    <w:name w:val="Body Text 2 Char1"/>
    <w:uiPriority w:val="99"/>
    <w:semiHidden/>
    <w:locked/>
    <w:rsid w:val="006B51DA"/>
    <w:rPr>
      <w:sz w:val="24"/>
      <w:szCs w:val="24"/>
    </w:rPr>
  </w:style>
  <w:style w:type="paragraph" w:styleId="ad">
    <w:name w:val="Document Map"/>
    <w:basedOn w:val="a"/>
    <w:link w:val="ae"/>
    <w:uiPriority w:val="99"/>
    <w:semiHidden/>
    <w:rsid w:val="008B4DD8"/>
    <w:pPr>
      <w:shd w:val="clear" w:color="auto" w:fill="000080"/>
    </w:pPr>
    <w:rPr>
      <w:sz w:val="2"/>
      <w:szCs w:val="2"/>
      <w:lang/>
    </w:rPr>
  </w:style>
  <w:style w:type="character" w:customStyle="1" w:styleId="ae">
    <w:name w:val="Схема документа Знак"/>
    <w:link w:val="ad"/>
    <w:uiPriority w:val="99"/>
    <w:semiHidden/>
    <w:locked/>
    <w:rsid w:val="006B51DA"/>
    <w:rPr>
      <w:sz w:val="2"/>
      <w:szCs w:val="2"/>
    </w:rPr>
  </w:style>
  <w:style w:type="paragraph" w:customStyle="1" w:styleId="23">
    <w:name w:val="заголовок 2"/>
    <w:basedOn w:val="a"/>
    <w:next w:val="a"/>
    <w:uiPriority w:val="99"/>
    <w:rsid w:val="008B4DD8"/>
    <w:pPr>
      <w:keepNext/>
      <w:widowControl w:val="0"/>
    </w:pPr>
    <w:rPr>
      <w:b/>
      <w:bCs/>
    </w:rPr>
  </w:style>
  <w:style w:type="table" w:styleId="af">
    <w:name w:val="Table Grid"/>
    <w:basedOn w:val="a1"/>
    <w:uiPriority w:val="99"/>
    <w:rsid w:val="008B4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rsid w:val="00745138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uiPriority w:val="99"/>
    <w:locked/>
    <w:rsid w:val="00745138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99"/>
    <w:qFormat/>
    <w:rsid w:val="00EE4630"/>
    <w:pPr>
      <w:ind w:left="708"/>
    </w:pPr>
  </w:style>
  <w:style w:type="paragraph" w:customStyle="1" w:styleId="10">
    <w:name w:val="Обычный1"/>
    <w:basedOn w:val="a"/>
    <w:uiPriority w:val="99"/>
    <w:rsid w:val="0013547C"/>
    <w:rPr>
      <w:rFonts w:eastAsia="MS Mincho"/>
      <w:sz w:val="20"/>
      <w:szCs w:val="20"/>
      <w:lang w:val="en-US" w:eastAsia="en-US"/>
    </w:rPr>
  </w:style>
  <w:style w:type="character" w:customStyle="1" w:styleId="Output">
    <w:name w:val="Output"/>
    <w:uiPriority w:val="99"/>
    <w:rsid w:val="0013547C"/>
    <w:rPr>
      <w:rFonts w:ascii="Courier New" w:hAnsi="Courier New" w:cs="Courier New"/>
      <w:color w:val="0000FF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rsid w:val="00CE196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E1968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E1968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E196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E196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72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21" Type="http://schemas.openxmlformats.org/officeDocument/2006/relationships/image" Target="media/image9.wmf"/><Relationship Id="rId34" Type="http://schemas.openxmlformats.org/officeDocument/2006/relationships/oleObject" Target="embeddings/oleObject12.bin"/><Relationship Id="rId42" Type="http://schemas.openxmlformats.org/officeDocument/2006/relationships/image" Target="media/image19.wmf"/><Relationship Id="rId47" Type="http://schemas.openxmlformats.org/officeDocument/2006/relationships/image" Target="media/image24.wmf"/><Relationship Id="rId50" Type="http://schemas.openxmlformats.org/officeDocument/2006/relationships/image" Target="media/image27.wmf"/><Relationship Id="rId55" Type="http://schemas.openxmlformats.org/officeDocument/2006/relationships/image" Target="media/image32.wmf"/><Relationship Id="rId63" Type="http://schemas.openxmlformats.org/officeDocument/2006/relationships/image" Target="media/image40.wmf"/><Relationship Id="rId68" Type="http://schemas.openxmlformats.org/officeDocument/2006/relationships/image" Target="media/image43.wmf"/><Relationship Id="rId76" Type="http://schemas.openxmlformats.org/officeDocument/2006/relationships/image" Target="media/image50.wmf"/><Relationship Id="rId84" Type="http://schemas.openxmlformats.org/officeDocument/2006/relationships/image" Target="media/image58.wmf"/><Relationship Id="rId89" Type="http://schemas.openxmlformats.org/officeDocument/2006/relationships/image" Target="media/image63.wmf"/><Relationship Id="rId97" Type="http://schemas.openxmlformats.org/officeDocument/2006/relationships/oleObject" Target="embeddings/oleObject20.bin"/><Relationship Id="rId7" Type="http://schemas.openxmlformats.org/officeDocument/2006/relationships/endnotes" Target="endnotes.xml"/><Relationship Id="rId71" Type="http://schemas.openxmlformats.org/officeDocument/2006/relationships/image" Target="media/image45.wmf"/><Relationship Id="rId92" Type="http://schemas.openxmlformats.org/officeDocument/2006/relationships/image" Target="media/image66.wmf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9" Type="http://schemas.openxmlformats.org/officeDocument/2006/relationships/image" Target="media/image13.wmf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2.wmf"/><Relationship Id="rId53" Type="http://schemas.openxmlformats.org/officeDocument/2006/relationships/image" Target="media/image30.wmf"/><Relationship Id="rId58" Type="http://schemas.openxmlformats.org/officeDocument/2006/relationships/image" Target="media/image35.wmf"/><Relationship Id="rId66" Type="http://schemas.openxmlformats.org/officeDocument/2006/relationships/oleObject" Target="embeddings/oleObject17.bin"/><Relationship Id="rId74" Type="http://schemas.openxmlformats.org/officeDocument/2006/relationships/image" Target="media/image48.wmf"/><Relationship Id="rId79" Type="http://schemas.openxmlformats.org/officeDocument/2006/relationships/image" Target="media/image53.wmf"/><Relationship Id="rId87" Type="http://schemas.openxmlformats.org/officeDocument/2006/relationships/image" Target="media/image61.wmf"/><Relationship Id="rId110" Type="http://schemas.microsoft.com/office/2007/relationships/stylesWithEffects" Target="stylesWithEffects.xml"/><Relationship Id="rId5" Type="http://schemas.openxmlformats.org/officeDocument/2006/relationships/webSettings" Target="webSettings.xml"/><Relationship Id="rId61" Type="http://schemas.openxmlformats.org/officeDocument/2006/relationships/image" Target="media/image38.wmf"/><Relationship Id="rId82" Type="http://schemas.openxmlformats.org/officeDocument/2006/relationships/image" Target="media/image56.wmf"/><Relationship Id="rId90" Type="http://schemas.openxmlformats.org/officeDocument/2006/relationships/image" Target="media/image64.wmf"/><Relationship Id="rId95" Type="http://schemas.openxmlformats.org/officeDocument/2006/relationships/image" Target="media/image69.wmf"/><Relationship Id="rId19" Type="http://schemas.openxmlformats.org/officeDocument/2006/relationships/image" Target="media/image7.wmf"/><Relationship Id="rId14" Type="http://schemas.openxmlformats.org/officeDocument/2006/relationships/image" Target="media/image3.wmf"/><Relationship Id="rId22" Type="http://schemas.openxmlformats.org/officeDocument/2006/relationships/oleObject" Target="embeddings/oleObject6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image" Target="media/image25.wmf"/><Relationship Id="rId56" Type="http://schemas.openxmlformats.org/officeDocument/2006/relationships/image" Target="media/image33.wmf"/><Relationship Id="rId64" Type="http://schemas.openxmlformats.org/officeDocument/2006/relationships/image" Target="media/image41.wmf"/><Relationship Id="rId69" Type="http://schemas.openxmlformats.org/officeDocument/2006/relationships/oleObject" Target="embeddings/oleObject19.bin"/><Relationship Id="rId77" Type="http://schemas.openxmlformats.org/officeDocument/2006/relationships/image" Target="media/image51.wmf"/><Relationship Id="rId100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image" Target="media/image28.wmf"/><Relationship Id="rId72" Type="http://schemas.openxmlformats.org/officeDocument/2006/relationships/image" Target="media/image46.wmf"/><Relationship Id="rId80" Type="http://schemas.openxmlformats.org/officeDocument/2006/relationships/image" Target="media/image54.wmf"/><Relationship Id="rId85" Type="http://schemas.openxmlformats.org/officeDocument/2006/relationships/image" Target="media/image59.wmf"/><Relationship Id="rId93" Type="http://schemas.openxmlformats.org/officeDocument/2006/relationships/image" Target="media/image67.wmf"/><Relationship Id="rId9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5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4.bin"/><Relationship Id="rId46" Type="http://schemas.openxmlformats.org/officeDocument/2006/relationships/image" Target="media/image23.wmf"/><Relationship Id="rId59" Type="http://schemas.openxmlformats.org/officeDocument/2006/relationships/image" Target="media/image36.wmf"/><Relationship Id="rId67" Type="http://schemas.openxmlformats.org/officeDocument/2006/relationships/oleObject" Target="embeddings/oleObject18.bin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54" Type="http://schemas.openxmlformats.org/officeDocument/2006/relationships/image" Target="media/image31.wmf"/><Relationship Id="rId62" Type="http://schemas.openxmlformats.org/officeDocument/2006/relationships/image" Target="media/image39.wmf"/><Relationship Id="rId70" Type="http://schemas.openxmlformats.org/officeDocument/2006/relationships/image" Target="media/image44.wmf"/><Relationship Id="rId75" Type="http://schemas.openxmlformats.org/officeDocument/2006/relationships/image" Target="media/image49.wmf"/><Relationship Id="rId83" Type="http://schemas.openxmlformats.org/officeDocument/2006/relationships/image" Target="media/image57.wmf"/><Relationship Id="rId88" Type="http://schemas.openxmlformats.org/officeDocument/2006/relationships/image" Target="media/image62.wmf"/><Relationship Id="rId91" Type="http://schemas.openxmlformats.org/officeDocument/2006/relationships/image" Target="media/image65.wmf"/><Relationship Id="rId96" Type="http://schemas.openxmlformats.org/officeDocument/2006/relationships/image" Target="media/image7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6.wmf"/><Relationship Id="rId57" Type="http://schemas.openxmlformats.org/officeDocument/2006/relationships/image" Target="media/image34.wmf"/><Relationship Id="rId10" Type="http://schemas.openxmlformats.org/officeDocument/2006/relationships/oleObject" Target="embeddings/oleObject1.bin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52" Type="http://schemas.openxmlformats.org/officeDocument/2006/relationships/image" Target="media/image29.wmf"/><Relationship Id="rId60" Type="http://schemas.openxmlformats.org/officeDocument/2006/relationships/image" Target="media/image37.wmf"/><Relationship Id="rId65" Type="http://schemas.openxmlformats.org/officeDocument/2006/relationships/image" Target="media/image42.wmf"/><Relationship Id="rId73" Type="http://schemas.openxmlformats.org/officeDocument/2006/relationships/image" Target="media/image47.wmf"/><Relationship Id="rId78" Type="http://schemas.openxmlformats.org/officeDocument/2006/relationships/image" Target="media/image52.wmf"/><Relationship Id="rId81" Type="http://schemas.openxmlformats.org/officeDocument/2006/relationships/image" Target="media/image55.wmf"/><Relationship Id="rId86" Type="http://schemas.openxmlformats.org/officeDocument/2006/relationships/image" Target="media/image60.wmf"/><Relationship Id="rId94" Type="http://schemas.openxmlformats.org/officeDocument/2006/relationships/image" Target="media/image68.wmf"/><Relationship Id="rId9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39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C0136F-C0AB-4660-B1E1-FE1FF30F0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6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</vt:lpstr>
    </vt:vector>
  </TitlesOfParts>
  <Company>МТУСИ</Company>
  <LinksUpToDate>false</LinksUpToDate>
  <CharactersWithSpaces>8168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Шакин В.Н</dc:creator>
  <cp:lastModifiedBy>Администратор</cp:lastModifiedBy>
  <cp:revision>11</cp:revision>
  <cp:lastPrinted>2008-08-08T08:02:00Z</cp:lastPrinted>
  <dcterms:created xsi:type="dcterms:W3CDTF">2017-01-16T20:53:00Z</dcterms:created>
  <dcterms:modified xsi:type="dcterms:W3CDTF">2017-05-29T21:39:00Z</dcterms:modified>
</cp:coreProperties>
</file>